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C19933" w14:textId="629DCB13" w:rsidR="00307373" w:rsidRPr="00B840DB" w:rsidRDefault="00307373" w:rsidP="00286ED3">
      <w:pPr>
        <w:pStyle w:val="Default"/>
        <w:snapToGrid w:val="0"/>
        <w:jc w:val="center"/>
        <w:rPr>
          <w:rFonts w:asciiTheme="minorHAnsi" w:hAnsiTheme="minorHAnsi" w:cstheme="minorHAnsi"/>
          <w:b/>
          <w:bCs/>
          <w:color w:val="auto"/>
        </w:rPr>
      </w:pPr>
      <w:r w:rsidRPr="00B840DB">
        <w:rPr>
          <w:rFonts w:asciiTheme="minorHAnsi" w:hAnsiTheme="minorHAnsi" w:cstheme="minorHAnsi"/>
          <w:noProof/>
          <w:lang w:val="en-GB"/>
        </w:rPr>
        <mc:AlternateContent>
          <mc:Choice Requires="wpg">
            <w:drawing>
              <wp:inline distT="0" distB="0" distL="0" distR="0" wp14:anchorId="5A847AA8" wp14:editId="2762684F">
                <wp:extent cx="2892425" cy="1143546"/>
                <wp:effectExtent l="0" t="0" r="0" b="0"/>
                <wp:docPr id="4700" name="Group 4700"/>
                <wp:cNvGraphicFramePr/>
                <a:graphic xmlns:a="http://schemas.openxmlformats.org/drawingml/2006/main">
                  <a:graphicData uri="http://schemas.microsoft.com/office/word/2010/wordprocessingGroup">
                    <wpg:wgp>
                      <wpg:cNvGrpSpPr/>
                      <wpg:grpSpPr>
                        <a:xfrm>
                          <a:off x="0" y="0"/>
                          <a:ext cx="2892425" cy="1143546"/>
                          <a:chOff x="0" y="0"/>
                          <a:chExt cx="2892425" cy="1143546"/>
                        </a:xfrm>
                      </wpg:grpSpPr>
                      <wps:wsp>
                        <wps:cNvPr id="9" name="Rectangle 9"/>
                        <wps:cNvSpPr/>
                        <wps:spPr>
                          <a:xfrm>
                            <a:off x="1460500" y="233719"/>
                            <a:ext cx="45808" cy="206453"/>
                          </a:xfrm>
                          <a:prstGeom prst="rect">
                            <a:avLst/>
                          </a:prstGeom>
                          <a:ln>
                            <a:noFill/>
                          </a:ln>
                        </wps:spPr>
                        <wps:txbx>
                          <w:txbxContent>
                            <w:p w14:paraId="5139920D" w14:textId="77777777" w:rsidR="00307373" w:rsidRDefault="00307373" w:rsidP="00307373">
                              <w:pPr>
                                <w:spacing w:after="160" w:line="259" w:lineRule="auto"/>
                              </w:pPr>
                              <w:r>
                                <w:rPr>
                                  <w:rFonts w:ascii="Calibri" w:eastAsia="Calibri" w:hAnsi="Calibri" w:cs="Calibri"/>
                                  <w:b/>
                                </w:rPr>
                                <w:t xml:space="preserve"> </w:t>
                              </w:r>
                            </w:p>
                          </w:txbxContent>
                        </wps:txbx>
                        <wps:bodyPr horzOverflow="overflow" vert="horz" lIns="0" tIns="0" rIns="0" bIns="0" rtlCol="0">
                          <a:noAutofit/>
                        </wps:bodyPr>
                      </wps:wsp>
                      <wps:wsp>
                        <wps:cNvPr id="10" name="Rectangle 10"/>
                        <wps:cNvSpPr/>
                        <wps:spPr>
                          <a:xfrm>
                            <a:off x="1460500" y="435141"/>
                            <a:ext cx="45808" cy="206453"/>
                          </a:xfrm>
                          <a:prstGeom prst="rect">
                            <a:avLst/>
                          </a:prstGeom>
                          <a:ln>
                            <a:noFill/>
                          </a:ln>
                        </wps:spPr>
                        <wps:txbx>
                          <w:txbxContent>
                            <w:p w14:paraId="578B9B30" w14:textId="77777777" w:rsidR="00307373" w:rsidRDefault="00307373" w:rsidP="00307373">
                              <w:pPr>
                                <w:spacing w:after="160" w:line="259" w:lineRule="auto"/>
                              </w:pPr>
                              <w:r>
                                <w:rPr>
                                  <w:rFonts w:ascii="Calibri" w:eastAsia="Calibri" w:hAnsi="Calibri" w:cs="Calibri"/>
                                  <w:b/>
                                </w:rPr>
                                <w:t xml:space="preserve"> </w:t>
                              </w:r>
                            </w:p>
                          </w:txbxContent>
                        </wps:txbx>
                        <wps:bodyPr horzOverflow="overflow" vert="horz" lIns="0" tIns="0" rIns="0" bIns="0" rtlCol="0">
                          <a:noAutofit/>
                        </wps:bodyPr>
                      </wps:wsp>
                      <wps:wsp>
                        <wps:cNvPr id="11" name="Rectangle 11"/>
                        <wps:cNvSpPr/>
                        <wps:spPr>
                          <a:xfrm>
                            <a:off x="1460500" y="634784"/>
                            <a:ext cx="45808" cy="206453"/>
                          </a:xfrm>
                          <a:prstGeom prst="rect">
                            <a:avLst/>
                          </a:prstGeom>
                          <a:ln>
                            <a:noFill/>
                          </a:ln>
                        </wps:spPr>
                        <wps:txbx>
                          <w:txbxContent>
                            <w:p w14:paraId="61FB3A33" w14:textId="77777777" w:rsidR="00307373" w:rsidRDefault="00307373" w:rsidP="00307373">
                              <w:pPr>
                                <w:spacing w:after="160" w:line="259" w:lineRule="auto"/>
                              </w:pPr>
                              <w:r>
                                <w:rPr>
                                  <w:rFonts w:ascii="Calibri" w:eastAsia="Calibri" w:hAnsi="Calibri" w:cs="Calibri"/>
                                  <w:b/>
                                </w:rPr>
                                <w:t xml:space="preserve"> </w:t>
                              </w:r>
                            </w:p>
                          </w:txbxContent>
                        </wps:txbx>
                        <wps:bodyPr horzOverflow="overflow" vert="horz" lIns="0" tIns="0" rIns="0" bIns="0" rtlCol="0">
                          <a:noAutofit/>
                        </wps:bodyPr>
                      </wps:wsp>
                      <pic:pic xmlns:pic="http://schemas.openxmlformats.org/drawingml/2006/picture">
                        <pic:nvPicPr>
                          <pic:cNvPr id="161" name="Picture 161"/>
                          <pic:cNvPicPr/>
                        </pic:nvPicPr>
                        <pic:blipFill>
                          <a:blip r:embed="rId10"/>
                          <a:stretch>
                            <a:fillRect/>
                          </a:stretch>
                        </pic:blipFill>
                        <pic:spPr>
                          <a:xfrm>
                            <a:off x="0" y="0"/>
                            <a:ext cx="1108532" cy="1106208"/>
                          </a:xfrm>
                          <a:prstGeom prst="rect">
                            <a:avLst/>
                          </a:prstGeom>
                        </pic:spPr>
                      </pic:pic>
                      <pic:pic xmlns:pic="http://schemas.openxmlformats.org/drawingml/2006/picture">
                        <pic:nvPicPr>
                          <pic:cNvPr id="163" name="Picture 163"/>
                          <pic:cNvPicPr/>
                        </pic:nvPicPr>
                        <pic:blipFill>
                          <a:blip r:embed="rId11"/>
                          <a:stretch>
                            <a:fillRect/>
                          </a:stretch>
                        </pic:blipFill>
                        <pic:spPr>
                          <a:xfrm>
                            <a:off x="1091057" y="46266"/>
                            <a:ext cx="1801368" cy="1097280"/>
                          </a:xfrm>
                          <a:prstGeom prst="rect">
                            <a:avLst/>
                          </a:prstGeom>
                        </pic:spPr>
                      </pic:pic>
                      <wps:wsp>
                        <wps:cNvPr id="164" name="Rectangle 164"/>
                        <wps:cNvSpPr/>
                        <wps:spPr>
                          <a:xfrm>
                            <a:off x="1183132" y="98235"/>
                            <a:ext cx="1706850" cy="261944"/>
                          </a:xfrm>
                          <a:prstGeom prst="rect">
                            <a:avLst/>
                          </a:prstGeom>
                          <a:ln>
                            <a:noFill/>
                          </a:ln>
                        </wps:spPr>
                        <wps:txbx>
                          <w:txbxContent>
                            <w:p w14:paraId="2C921DF5" w14:textId="77777777" w:rsidR="00307373" w:rsidRDefault="00307373" w:rsidP="00307373">
                              <w:pPr>
                                <w:spacing w:after="160" w:line="259" w:lineRule="auto"/>
                              </w:pPr>
                              <w:r>
                                <w:rPr>
                                  <w:rFonts w:ascii="Century Gothic" w:eastAsia="Century Gothic" w:hAnsi="Century Gothic" w:cs="Century Gothic"/>
                                  <w:b/>
                                  <w:color w:val="225686"/>
                                  <w:sz w:val="32"/>
                                </w:rPr>
                                <w:t xml:space="preserve">Western and </w:t>
                              </w:r>
                            </w:p>
                          </w:txbxContent>
                        </wps:txbx>
                        <wps:bodyPr horzOverflow="overflow" vert="horz" lIns="0" tIns="0" rIns="0" bIns="0" rtlCol="0">
                          <a:noAutofit/>
                        </wps:bodyPr>
                      </wps:wsp>
                      <wps:wsp>
                        <wps:cNvPr id="165" name="Rectangle 165"/>
                        <wps:cNvSpPr/>
                        <wps:spPr>
                          <a:xfrm>
                            <a:off x="1183132" y="347130"/>
                            <a:ext cx="1985999" cy="261551"/>
                          </a:xfrm>
                          <a:prstGeom prst="rect">
                            <a:avLst/>
                          </a:prstGeom>
                          <a:ln>
                            <a:noFill/>
                          </a:ln>
                        </wps:spPr>
                        <wps:txbx>
                          <w:txbxContent>
                            <w:p w14:paraId="55DBE5BB" w14:textId="77777777" w:rsidR="00307373" w:rsidRDefault="00307373" w:rsidP="00307373">
                              <w:pPr>
                                <w:spacing w:after="160" w:line="259" w:lineRule="auto"/>
                              </w:pPr>
                              <w:r>
                                <w:rPr>
                                  <w:rFonts w:ascii="Century Gothic" w:eastAsia="Century Gothic" w:hAnsi="Century Gothic" w:cs="Century Gothic"/>
                                  <w:b/>
                                  <w:color w:val="225686"/>
                                  <w:sz w:val="32"/>
                                </w:rPr>
                                <w:t xml:space="preserve">Central Pacific </w:t>
                              </w:r>
                            </w:p>
                          </w:txbxContent>
                        </wps:txbx>
                        <wps:bodyPr horzOverflow="overflow" vert="horz" lIns="0" tIns="0" rIns="0" bIns="0" rtlCol="0">
                          <a:noAutofit/>
                        </wps:bodyPr>
                      </wps:wsp>
                      <wps:wsp>
                        <wps:cNvPr id="166" name="Rectangle 166"/>
                        <wps:cNvSpPr/>
                        <wps:spPr>
                          <a:xfrm>
                            <a:off x="1183132" y="597066"/>
                            <a:ext cx="1167014" cy="261551"/>
                          </a:xfrm>
                          <a:prstGeom prst="rect">
                            <a:avLst/>
                          </a:prstGeom>
                          <a:ln>
                            <a:noFill/>
                          </a:ln>
                        </wps:spPr>
                        <wps:txbx>
                          <w:txbxContent>
                            <w:p w14:paraId="27314977" w14:textId="77777777" w:rsidR="00307373" w:rsidRDefault="00307373" w:rsidP="00307373">
                              <w:pPr>
                                <w:spacing w:after="160" w:line="259" w:lineRule="auto"/>
                              </w:pPr>
                              <w:r>
                                <w:rPr>
                                  <w:rFonts w:ascii="Century Gothic" w:eastAsia="Century Gothic" w:hAnsi="Century Gothic" w:cs="Century Gothic"/>
                                  <w:b/>
                                  <w:color w:val="225686"/>
                                  <w:sz w:val="32"/>
                                </w:rPr>
                                <w:t xml:space="preserve">Fisheries </w:t>
                              </w:r>
                            </w:p>
                          </w:txbxContent>
                        </wps:txbx>
                        <wps:bodyPr horzOverflow="overflow" vert="horz" lIns="0" tIns="0" rIns="0" bIns="0" rtlCol="0">
                          <a:noAutofit/>
                        </wps:bodyPr>
                      </wps:wsp>
                      <wps:wsp>
                        <wps:cNvPr id="167" name="Rectangle 167"/>
                        <wps:cNvSpPr/>
                        <wps:spPr>
                          <a:xfrm>
                            <a:off x="1183132" y="845477"/>
                            <a:ext cx="1592411" cy="261551"/>
                          </a:xfrm>
                          <a:prstGeom prst="rect">
                            <a:avLst/>
                          </a:prstGeom>
                          <a:ln>
                            <a:noFill/>
                          </a:ln>
                        </wps:spPr>
                        <wps:txbx>
                          <w:txbxContent>
                            <w:p w14:paraId="203705B3" w14:textId="77777777" w:rsidR="00307373" w:rsidRDefault="00307373" w:rsidP="00307373">
                              <w:pPr>
                                <w:spacing w:after="160" w:line="259" w:lineRule="auto"/>
                              </w:pPr>
                              <w:r>
                                <w:rPr>
                                  <w:rFonts w:ascii="Century Gothic" w:eastAsia="Century Gothic" w:hAnsi="Century Gothic" w:cs="Century Gothic"/>
                                  <w:b/>
                                  <w:color w:val="225686"/>
                                  <w:sz w:val="32"/>
                                </w:rPr>
                                <w:t>Commission</w:t>
                              </w:r>
                            </w:p>
                          </w:txbxContent>
                        </wps:txbx>
                        <wps:bodyPr horzOverflow="overflow" vert="horz" lIns="0" tIns="0" rIns="0" bIns="0" rtlCol="0">
                          <a:noAutofit/>
                        </wps:bodyPr>
                      </wps:wsp>
                      <wps:wsp>
                        <wps:cNvPr id="168" name="Rectangle 168"/>
                        <wps:cNvSpPr/>
                        <wps:spPr>
                          <a:xfrm>
                            <a:off x="2382774" y="845477"/>
                            <a:ext cx="75483" cy="261551"/>
                          </a:xfrm>
                          <a:prstGeom prst="rect">
                            <a:avLst/>
                          </a:prstGeom>
                          <a:ln>
                            <a:noFill/>
                          </a:ln>
                        </wps:spPr>
                        <wps:txbx>
                          <w:txbxContent>
                            <w:p w14:paraId="7E06E1B8" w14:textId="77777777" w:rsidR="00307373" w:rsidRDefault="00307373" w:rsidP="00307373">
                              <w:pPr>
                                <w:spacing w:after="160" w:line="259" w:lineRule="auto"/>
                              </w:pPr>
                              <w:r>
                                <w:rPr>
                                  <w:rFonts w:ascii="Century Gothic" w:eastAsia="Century Gothic" w:hAnsi="Century Gothic" w:cs="Century Gothic"/>
                                  <w:b/>
                                  <w:color w:val="225686"/>
                                  <w:sz w:val="32"/>
                                </w:rPr>
                                <w:t xml:space="preserve"> </w:t>
                              </w:r>
                            </w:p>
                          </w:txbxContent>
                        </wps:txbx>
                        <wps:bodyPr horzOverflow="overflow" vert="horz" lIns="0" tIns="0" rIns="0" bIns="0" rtlCol="0">
                          <a:noAutofit/>
                        </wps:bodyPr>
                      </wps:wsp>
                    </wpg:wgp>
                  </a:graphicData>
                </a:graphic>
              </wp:inline>
            </w:drawing>
          </mc:Choice>
          <mc:Fallback>
            <w:pict>
              <v:group w14:anchorId="5A847AA8" id="Group 4700" o:spid="_x0000_s1026" style="width:227.75pt;height:90.05pt;mso-position-horizontal-relative:char;mso-position-vertical-relative:line" coordsize="28924,114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">
                <v:rect id="Rectangle 9" o:spid="_x0000_s1027" style="position:absolute;left:14605;top:2337;width:458;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" filled="f" stroked="f">
                  <v:textbox inset="0,0,0,0">
                    <w:txbxContent>
                      <w:p w14:paraId="5139920D" w14:textId="77777777" w:rsidR="00307373" w:rsidRDefault="00307373" w:rsidP="00307373">
                        <w:pPr>
                          <w:spacing w:after="160" w:line="259" w:lineRule="auto"/>
                        </w:pPr>
                        <w:r>
                          <w:rPr>
                            <w:rFonts w:ascii="Calibri" w:eastAsia="Calibri" w:hAnsi="Calibri" w:cs="Calibri"/>
                            <w:b/>
                          </w:rPr>
                          <w:t xml:space="preserve"> </w:t>
                        </w:r>
                      </w:p>
                    </w:txbxContent>
                  </v:textbox>
                </v:rect>
                <v:rect id="Rectangle 10" o:spid="_x0000_s1028" style="position:absolute;left:14605;top:4351;width:458;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" filled="f" stroked="f">
                  <v:textbox inset="0,0,0,0">
                    <w:txbxContent>
                      <w:p w14:paraId="578B9B30" w14:textId="77777777" w:rsidR="00307373" w:rsidRDefault="00307373" w:rsidP="00307373">
                        <w:pPr>
                          <w:spacing w:after="160" w:line="259" w:lineRule="auto"/>
                        </w:pPr>
                        <w:r>
                          <w:rPr>
                            <w:rFonts w:ascii="Calibri" w:eastAsia="Calibri" w:hAnsi="Calibri" w:cs="Calibri"/>
                            <w:b/>
                          </w:rPr>
                          <w:t xml:space="preserve"> </w:t>
                        </w:r>
                      </w:p>
                    </w:txbxContent>
                  </v:textbox>
                </v:rect>
                <v:rect id="Rectangle 11" o:spid="_x0000_s1029" style="position:absolute;left:14605;top:6347;width:458;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61FB3A33" w14:textId="77777777" w:rsidR="00307373" w:rsidRDefault="00307373" w:rsidP="00307373">
                        <w:pPr>
                          <w:spacing w:after="160" w:line="259" w:lineRule="auto"/>
                        </w:pPr>
                        <w:r>
                          <w:rPr>
                            <w:rFonts w:ascii="Calibri" w:eastAsia="Calibri" w:hAnsi="Calibri" w:cs="Calibri"/>
                            <w:b/>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1" o:spid="_x0000_s1030" type="#_x0000_t75" style="position:absolute;width:11085;height:110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">
                  <v:imagedata r:id="rId12" o:title=""/>
                </v:shape>
                <v:shape id="Picture 163" o:spid="_x0000_s1031" type="#_x0000_t75" style="position:absolute;left:10910;top:462;width:18014;height:109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">
                  <v:imagedata r:id="rId13" o:title=""/>
                </v:shape>
                <v:rect id="Rectangle 164" o:spid="_x0000_s1032" style="position:absolute;left:11831;top:982;width:17068;height:2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" filled="f" stroked="f">
                  <v:textbox inset="0,0,0,0">
                    <w:txbxContent>
                      <w:p w14:paraId="2C921DF5" w14:textId="77777777" w:rsidR="00307373" w:rsidRDefault="00307373" w:rsidP="00307373">
                        <w:pPr>
                          <w:spacing w:after="160" w:line="259" w:lineRule="auto"/>
                        </w:pPr>
                        <w:r>
                          <w:rPr>
                            <w:rFonts w:ascii="Century Gothic" w:eastAsia="Century Gothic" w:hAnsi="Century Gothic" w:cs="Century Gothic"/>
                            <w:b/>
                            <w:color w:val="225686"/>
                            <w:sz w:val="32"/>
                          </w:rPr>
                          <w:t xml:space="preserve">Western and </w:t>
                        </w:r>
                      </w:p>
                    </w:txbxContent>
                  </v:textbox>
                </v:rect>
                <v:rect id="Rectangle 165" o:spid="_x0000_s1033" style="position:absolute;left:11831;top:3471;width:19860;height:26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" filled="f" stroked="f">
                  <v:textbox inset="0,0,0,0">
                    <w:txbxContent>
                      <w:p w14:paraId="55DBE5BB" w14:textId="77777777" w:rsidR="00307373" w:rsidRDefault="00307373" w:rsidP="00307373">
                        <w:pPr>
                          <w:spacing w:after="160" w:line="259" w:lineRule="auto"/>
                        </w:pPr>
                        <w:r>
                          <w:rPr>
                            <w:rFonts w:ascii="Century Gothic" w:eastAsia="Century Gothic" w:hAnsi="Century Gothic" w:cs="Century Gothic"/>
                            <w:b/>
                            <w:color w:val="225686"/>
                            <w:sz w:val="32"/>
                          </w:rPr>
                          <w:t xml:space="preserve">Central Pacific </w:t>
                        </w:r>
                      </w:p>
                    </w:txbxContent>
                  </v:textbox>
                </v:rect>
                <v:rect id="Rectangle 166" o:spid="_x0000_s1034" style="position:absolute;left:11831;top:5970;width:11670;height:26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" filled="f" stroked="f">
                  <v:textbox inset="0,0,0,0">
                    <w:txbxContent>
                      <w:p w14:paraId="27314977" w14:textId="77777777" w:rsidR="00307373" w:rsidRDefault="00307373" w:rsidP="00307373">
                        <w:pPr>
                          <w:spacing w:after="160" w:line="259" w:lineRule="auto"/>
                        </w:pPr>
                        <w:r>
                          <w:rPr>
                            <w:rFonts w:ascii="Century Gothic" w:eastAsia="Century Gothic" w:hAnsi="Century Gothic" w:cs="Century Gothic"/>
                            <w:b/>
                            <w:color w:val="225686"/>
                            <w:sz w:val="32"/>
                          </w:rPr>
                          <w:t xml:space="preserve">Fisheries </w:t>
                        </w:r>
                      </w:p>
                    </w:txbxContent>
                  </v:textbox>
                </v:rect>
                <v:rect id="Rectangle 167" o:spid="_x0000_s1035" style="position:absolute;left:11831;top:8454;width:15924;height:26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" filled="f" stroked="f">
                  <v:textbox inset="0,0,0,0">
                    <w:txbxContent>
                      <w:p w14:paraId="203705B3" w14:textId="77777777" w:rsidR="00307373" w:rsidRDefault="00307373" w:rsidP="00307373">
                        <w:pPr>
                          <w:spacing w:after="160" w:line="259" w:lineRule="auto"/>
                        </w:pPr>
                        <w:r>
                          <w:rPr>
                            <w:rFonts w:ascii="Century Gothic" w:eastAsia="Century Gothic" w:hAnsi="Century Gothic" w:cs="Century Gothic"/>
                            <w:b/>
                            <w:color w:val="225686"/>
                            <w:sz w:val="32"/>
                          </w:rPr>
                          <w:t>Commission</w:t>
                        </w:r>
                      </w:p>
                    </w:txbxContent>
                  </v:textbox>
                </v:rect>
                <v:rect id="Rectangle 168" o:spid="_x0000_s1036" style="position:absolute;left:23827;top:8454;width:755;height:26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" filled="f" stroked="f">
                  <v:textbox inset="0,0,0,0">
                    <w:txbxContent>
                      <w:p w14:paraId="7E06E1B8" w14:textId="77777777" w:rsidR="00307373" w:rsidRDefault="00307373" w:rsidP="00307373">
                        <w:pPr>
                          <w:spacing w:after="160" w:line="259" w:lineRule="auto"/>
                        </w:pPr>
                        <w:r>
                          <w:rPr>
                            <w:rFonts w:ascii="Century Gothic" w:eastAsia="Century Gothic" w:hAnsi="Century Gothic" w:cs="Century Gothic"/>
                            <w:b/>
                            <w:color w:val="225686"/>
                            <w:sz w:val="32"/>
                          </w:rPr>
                          <w:t xml:space="preserve"> </w:t>
                        </w:r>
                      </w:p>
                    </w:txbxContent>
                  </v:textbox>
                </v:rect>
                <w10:anchorlock/>
              </v:group>
            </w:pict>
          </mc:Fallback>
        </mc:AlternateContent>
      </w:r>
    </w:p>
    <w:p w14:paraId="4D41DD4E" w14:textId="77777777" w:rsidR="00D34E81" w:rsidRPr="00B840DB" w:rsidRDefault="00D34E81" w:rsidP="00D34E81">
      <w:pPr>
        <w:widowControl w:val="0"/>
        <w:kinsoku w:val="0"/>
        <w:overflowPunct w:val="0"/>
        <w:autoSpaceDE w:val="0"/>
        <w:autoSpaceDN w:val="0"/>
        <w:adjustRightInd w:val="0"/>
        <w:snapToGrid w:val="0"/>
        <w:spacing w:after="0" w:line="240" w:lineRule="auto"/>
        <w:jc w:val="center"/>
        <w:rPr>
          <w:rFonts w:cstheme="minorHAnsi"/>
          <w:b/>
          <w:sz w:val="24"/>
          <w:szCs w:val="24"/>
          <w:lang w:eastAsia="ko-KR"/>
        </w:rPr>
      </w:pPr>
      <w:r w:rsidRPr="00B840DB">
        <w:rPr>
          <w:rFonts w:cstheme="minorHAnsi"/>
          <w:b/>
          <w:sz w:val="24"/>
          <w:szCs w:val="24"/>
        </w:rPr>
        <w:t>SCIENTIFIC COMMITTEE</w:t>
      </w:r>
    </w:p>
    <w:p w14:paraId="72D3E92A" w14:textId="77777777" w:rsidR="00D34E81" w:rsidRPr="00B840DB" w:rsidRDefault="00D34E81" w:rsidP="00D34E81">
      <w:pPr>
        <w:widowControl w:val="0"/>
        <w:kinsoku w:val="0"/>
        <w:overflowPunct w:val="0"/>
        <w:autoSpaceDE w:val="0"/>
        <w:autoSpaceDN w:val="0"/>
        <w:adjustRightInd w:val="0"/>
        <w:snapToGrid w:val="0"/>
        <w:spacing w:after="0" w:line="240" w:lineRule="auto"/>
        <w:jc w:val="center"/>
        <w:rPr>
          <w:rFonts w:cstheme="minorHAnsi"/>
          <w:b/>
          <w:sz w:val="24"/>
          <w:szCs w:val="24"/>
          <w:lang w:eastAsia="ko-KR"/>
        </w:rPr>
      </w:pPr>
      <w:r w:rsidRPr="00B840DB">
        <w:rPr>
          <w:rFonts w:cstheme="minorHAnsi"/>
          <w:b/>
          <w:sz w:val="24"/>
          <w:szCs w:val="24"/>
          <w:lang w:eastAsia="ko-KR"/>
        </w:rPr>
        <w:t>TWENTY-FIRST</w:t>
      </w:r>
      <w:r w:rsidRPr="00B840DB">
        <w:rPr>
          <w:rFonts w:cstheme="minorHAnsi"/>
          <w:b/>
          <w:sz w:val="24"/>
          <w:szCs w:val="24"/>
        </w:rPr>
        <w:t xml:space="preserve"> REGULAR SESSION</w:t>
      </w:r>
    </w:p>
    <w:p w14:paraId="46A4E11A" w14:textId="77777777" w:rsidR="00D34E81" w:rsidRPr="00B840DB" w:rsidRDefault="00D34E81" w:rsidP="00D34E81">
      <w:pPr>
        <w:widowControl w:val="0"/>
        <w:kinsoku w:val="0"/>
        <w:overflowPunct w:val="0"/>
        <w:autoSpaceDE w:val="0"/>
        <w:autoSpaceDN w:val="0"/>
        <w:adjustRightInd w:val="0"/>
        <w:snapToGrid w:val="0"/>
        <w:spacing w:after="0" w:line="240" w:lineRule="auto"/>
        <w:jc w:val="center"/>
        <w:rPr>
          <w:rFonts w:cstheme="minorHAnsi"/>
          <w:bCs/>
          <w:sz w:val="24"/>
          <w:szCs w:val="24"/>
          <w:lang w:eastAsia="ko-KR"/>
        </w:rPr>
      </w:pPr>
    </w:p>
    <w:p w14:paraId="3E5C6B33" w14:textId="77777777" w:rsidR="00D34E81" w:rsidRPr="00B840DB" w:rsidRDefault="00D34E81" w:rsidP="00D34E81">
      <w:pPr>
        <w:adjustRightInd w:val="0"/>
        <w:snapToGrid w:val="0"/>
        <w:spacing w:after="0" w:line="240" w:lineRule="auto"/>
        <w:jc w:val="center"/>
        <w:rPr>
          <w:rFonts w:cstheme="minorHAnsi"/>
          <w:sz w:val="24"/>
          <w:szCs w:val="24"/>
        </w:rPr>
      </w:pPr>
      <w:r w:rsidRPr="00B840DB">
        <w:rPr>
          <w:rFonts w:cstheme="minorHAnsi"/>
          <w:sz w:val="24"/>
          <w:szCs w:val="24"/>
        </w:rPr>
        <w:t xml:space="preserve">Nuku’alofa, Tonga </w:t>
      </w:r>
    </w:p>
    <w:p w14:paraId="14EBED33" w14:textId="7A896BAD" w:rsidR="004A5BA1" w:rsidRPr="00B840DB" w:rsidRDefault="00D34E81" w:rsidP="00D34E81">
      <w:pPr>
        <w:kinsoku w:val="0"/>
        <w:overflowPunct w:val="0"/>
        <w:autoSpaceDE w:val="0"/>
        <w:autoSpaceDN w:val="0"/>
        <w:adjustRightInd w:val="0"/>
        <w:snapToGrid w:val="0"/>
        <w:spacing w:after="0" w:line="240" w:lineRule="auto"/>
        <w:jc w:val="center"/>
        <w:rPr>
          <w:rFonts w:cstheme="minorHAnsi"/>
          <w:bCs/>
          <w:sz w:val="24"/>
          <w:szCs w:val="24"/>
          <w:lang w:eastAsia="ko-KR"/>
        </w:rPr>
      </w:pPr>
      <w:r w:rsidRPr="00B840DB">
        <w:rPr>
          <w:rFonts w:cstheme="minorHAnsi"/>
          <w:bCs/>
          <w:sz w:val="24"/>
          <w:szCs w:val="24"/>
          <w:lang w:eastAsia="ko-KR"/>
        </w:rPr>
        <w:t xml:space="preserve">13 – 21 </w:t>
      </w:r>
      <w:r w:rsidRPr="00B840DB">
        <w:rPr>
          <w:rFonts w:cstheme="minorHAnsi"/>
          <w:bCs/>
          <w:sz w:val="24"/>
          <w:szCs w:val="24"/>
        </w:rPr>
        <w:t>August 2025</w:t>
      </w:r>
    </w:p>
    <w:tbl>
      <w:tblPr>
        <w:tblStyle w:val="TableGrid"/>
        <w:tblW w:w="0" w:type="auto"/>
        <w:tblBorders>
          <w:top w:val="single" w:sz="12" w:space="0" w:color="000000" w:themeColor="text1"/>
          <w:left w:val="none" w:sz="0" w:space="0" w:color="auto"/>
          <w:bottom w:val="single" w:sz="12" w:space="0" w:color="000000" w:themeColor="text1"/>
          <w:right w:val="none" w:sz="0" w:space="0" w:color="auto"/>
        </w:tblBorders>
        <w:tblLook w:val="04A0" w:firstRow="1" w:lastRow="0" w:firstColumn="1" w:lastColumn="0" w:noHBand="0" w:noVBand="1"/>
      </w:tblPr>
      <w:tblGrid>
        <w:gridCol w:w="9360"/>
      </w:tblGrid>
      <w:tr w:rsidR="006C781C" w:rsidRPr="00B840DB" w14:paraId="39B0A885" w14:textId="77777777" w:rsidTr="006C781C">
        <w:tc>
          <w:tcPr>
            <w:tcW w:w="9576" w:type="dxa"/>
          </w:tcPr>
          <w:p w14:paraId="2F756A76" w14:textId="77777777" w:rsidR="006C781C" w:rsidRPr="00B840DB" w:rsidRDefault="006C781C" w:rsidP="00804B96">
            <w:pPr>
              <w:pStyle w:val="Default"/>
              <w:snapToGrid w:val="0"/>
              <w:jc w:val="center"/>
              <w:rPr>
                <w:rFonts w:asciiTheme="minorHAnsi" w:hAnsiTheme="minorHAnsi" w:cstheme="minorHAnsi"/>
                <w:b/>
                <w:bCs/>
                <w:color w:val="auto"/>
                <w:lang w:eastAsia="ko-KR"/>
              </w:rPr>
            </w:pPr>
            <w:r w:rsidRPr="00B840DB">
              <w:rPr>
                <w:rFonts w:asciiTheme="minorHAnsi" w:hAnsiTheme="minorHAnsi" w:cstheme="minorHAnsi"/>
                <w:b/>
                <w:bCs/>
                <w:color w:val="auto"/>
              </w:rPr>
              <w:t>HEADS OF DELEGATION MEETING</w:t>
            </w:r>
          </w:p>
          <w:p w14:paraId="2474E35E" w14:textId="77777777" w:rsidR="006C781C" w:rsidRDefault="006C781C" w:rsidP="00804B96">
            <w:pPr>
              <w:kinsoku w:val="0"/>
              <w:overflowPunct w:val="0"/>
              <w:autoSpaceDE w:val="0"/>
              <w:autoSpaceDN w:val="0"/>
              <w:adjustRightInd w:val="0"/>
              <w:snapToGrid w:val="0"/>
              <w:jc w:val="center"/>
              <w:rPr>
                <w:rFonts w:cstheme="minorHAnsi"/>
                <w:b/>
                <w:bCs/>
                <w:sz w:val="24"/>
                <w:szCs w:val="24"/>
              </w:rPr>
            </w:pPr>
            <w:r w:rsidRPr="00B840DB">
              <w:rPr>
                <w:rFonts w:cstheme="minorHAnsi"/>
                <w:b/>
                <w:bCs/>
                <w:sz w:val="24"/>
                <w:szCs w:val="24"/>
              </w:rPr>
              <w:t>PROVISIONAL AGENDA</w:t>
            </w:r>
          </w:p>
          <w:p w14:paraId="393B797E" w14:textId="4DD4E7CD" w:rsidR="00B403CF" w:rsidRPr="00B840DB" w:rsidRDefault="00DF0A7D" w:rsidP="00804B96">
            <w:pPr>
              <w:pStyle w:val="Default"/>
              <w:snapToGrid w:val="0"/>
              <w:jc w:val="center"/>
              <w:rPr>
                <w:rFonts w:asciiTheme="minorHAnsi" w:hAnsiTheme="minorHAnsi" w:cstheme="minorHAnsi"/>
                <w:bCs/>
                <w:lang w:eastAsia="ko-KR"/>
              </w:rPr>
            </w:pPr>
            <w:r w:rsidRPr="00B840DB">
              <w:rPr>
                <w:rFonts w:asciiTheme="minorHAnsi" w:hAnsiTheme="minorHAnsi" w:cstheme="minorHAnsi"/>
              </w:rPr>
              <w:t>Tonga High School Indoor Stadium,</w:t>
            </w:r>
            <w:r w:rsidRPr="00B840DB">
              <w:rPr>
                <w:rFonts w:asciiTheme="minorHAnsi" w:hAnsiTheme="minorHAnsi" w:cstheme="minorHAnsi"/>
                <w:lang w:eastAsia="ko-KR"/>
              </w:rPr>
              <w:t xml:space="preserve"> </w:t>
            </w:r>
            <w:r w:rsidR="00B403CF" w:rsidRPr="00B840DB">
              <w:rPr>
                <w:rFonts w:asciiTheme="minorHAnsi" w:hAnsiTheme="minorHAnsi" w:cstheme="minorHAnsi"/>
                <w:lang w:eastAsia="ko-KR"/>
              </w:rPr>
              <w:t>16:00-1700, Tuesday, 1</w:t>
            </w:r>
            <w:r w:rsidR="003F0143" w:rsidRPr="00B840DB">
              <w:rPr>
                <w:rFonts w:asciiTheme="minorHAnsi" w:hAnsiTheme="minorHAnsi" w:cstheme="minorHAnsi"/>
                <w:lang w:eastAsia="ko-KR"/>
              </w:rPr>
              <w:t>2</w:t>
            </w:r>
            <w:r w:rsidR="00B403CF" w:rsidRPr="00B840DB">
              <w:rPr>
                <w:rFonts w:asciiTheme="minorHAnsi" w:hAnsiTheme="minorHAnsi" w:cstheme="minorHAnsi"/>
                <w:lang w:eastAsia="ko-KR"/>
              </w:rPr>
              <w:t xml:space="preserve"> August 202</w:t>
            </w:r>
            <w:r w:rsidR="003F0143" w:rsidRPr="00B840DB">
              <w:rPr>
                <w:rFonts w:asciiTheme="minorHAnsi" w:hAnsiTheme="minorHAnsi" w:cstheme="minorHAnsi"/>
                <w:lang w:eastAsia="ko-KR"/>
              </w:rPr>
              <w:t>5</w:t>
            </w:r>
          </w:p>
        </w:tc>
      </w:tr>
    </w:tbl>
    <w:p w14:paraId="2CC0B720" w14:textId="4A9A8197" w:rsidR="00977BBB" w:rsidRDefault="00852311" w:rsidP="00804B96">
      <w:pPr>
        <w:adjustRightInd w:val="0"/>
        <w:snapToGrid w:val="0"/>
        <w:spacing w:after="0" w:line="240" w:lineRule="auto"/>
        <w:jc w:val="right"/>
        <w:rPr>
          <w:rFonts w:cstheme="minorHAnsi"/>
          <w:b/>
          <w:sz w:val="24"/>
          <w:szCs w:val="24"/>
          <w:lang w:eastAsia="ko-KR"/>
        </w:rPr>
      </w:pPr>
      <w:r w:rsidRPr="00B840DB">
        <w:rPr>
          <w:rFonts w:cstheme="minorHAnsi"/>
          <w:b/>
          <w:sz w:val="24"/>
          <w:szCs w:val="24"/>
        </w:rPr>
        <w:t>WCPFC-</w:t>
      </w:r>
      <w:r w:rsidR="000D4709" w:rsidRPr="00B840DB">
        <w:rPr>
          <w:rFonts w:cstheme="minorHAnsi"/>
          <w:b/>
          <w:sz w:val="24"/>
          <w:szCs w:val="24"/>
        </w:rPr>
        <w:t>SC</w:t>
      </w:r>
      <w:r w:rsidR="00307373" w:rsidRPr="00B840DB">
        <w:rPr>
          <w:rFonts w:cstheme="minorHAnsi"/>
          <w:b/>
          <w:sz w:val="24"/>
          <w:szCs w:val="24"/>
          <w:lang w:eastAsia="ko-KR"/>
        </w:rPr>
        <w:t>2</w:t>
      </w:r>
      <w:r w:rsidR="003F6725" w:rsidRPr="00B840DB">
        <w:rPr>
          <w:rFonts w:cstheme="minorHAnsi"/>
          <w:b/>
          <w:sz w:val="24"/>
          <w:szCs w:val="24"/>
          <w:lang w:eastAsia="ko-KR"/>
        </w:rPr>
        <w:t>1</w:t>
      </w:r>
      <w:r w:rsidRPr="00B840DB">
        <w:rPr>
          <w:rFonts w:cstheme="minorHAnsi"/>
          <w:b/>
          <w:sz w:val="24"/>
          <w:szCs w:val="24"/>
        </w:rPr>
        <w:t>-</w:t>
      </w:r>
      <w:r w:rsidR="000D4709" w:rsidRPr="00B840DB">
        <w:rPr>
          <w:rFonts w:cstheme="minorHAnsi"/>
          <w:b/>
          <w:sz w:val="24"/>
          <w:szCs w:val="24"/>
        </w:rPr>
        <w:t>202</w:t>
      </w:r>
      <w:r w:rsidR="003F6725" w:rsidRPr="00B840DB">
        <w:rPr>
          <w:rFonts w:cstheme="minorHAnsi"/>
          <w:b/>
          <w:sz w:val="24"/>
          <w:szCs w:val="24"/>
        </w:rPr>
        <w:t>5</w:t>
      </w:r>
      <w:r w:rsidR="00307373" w:rsidRPr="00B840DB">
        <w:rPr>
          <w:rFonts w:cstheme="minorHAnsi"/>
          <w:b/>
          <w:sz w:val="24"/>
          <w:szCs w:val="24"/>
        </w:rPr>
        <w:t>-</w:t>
      </w:r>
      <w:r w:rsidR="006126C0" w:rsidRPr="00B840DB">
        <w:rPr>
          <w:rFonts w:cstheme="minorHAnsi"/>
          <w:b/>
          <w:sz w:val="24"/>
          <w:szCs w:val="24"/>
        </w:rPr>
        <w:t>0</w:t>
      </w:r>
      <w:r w:rsidR="003F6725" w:rsidRPr="00B840DB">
        <w:rPr>
          <w:rFonts w:cstheme="minorHAnsi"/>
          <w:b/>
          <w:sz w:val="24"/>
          <w:szCs w:val="24"/>
          <w:lang w:eastAsia="ko-KR"/>
        </w:rPr>
        <w:t>8</w:t>
      </w:r>
      <w:ins w:id="0" w:author="SungKwon Soh" w:date="2025-08-11T11:13:00Z" w16du:dateUtc="2025-08-10T22:13:00Z">
        <w:r w:rsidR="005F1E59">
          <w:rPr>
            <w:rFonts w:cstheme="minorHAnsi" w:hint="eastAsia"/>
            <w:b/>
            <w:sz w:val="24"/>
            <w:szCs w:val="24"/>
            <w:lang w:eastAsia="ko-KR"/>
          </w:rPr>
          <w:t xml:space="preserve"> (Rev.0</w:t>
        </w:r>
      </w:ins>
      <w:ins w:id="1" w:author="SungKwon Soh" w:date="2025-08-13T05:59:00Z" w16du:dateUtc="2025-08-12T16:59:00Z">
        <w:r w:rsidR="007D7964">
          <w:rPr>
            <w:rFonts w:cstheme="minorHAnsi" w:hint="eastAsia"/>
            <w:b/>
            <w:sz w:val="24"/>
            <w:szCs w:val="24"/>
            <w:lang w:eastAsia="ko-KR"/>
          </w:rPr>
          <w:t>2</w:t>
        </w:r>
      </w:ins>
      <w:ins w:id="2" w:author="SungKwon Soh" w:date="2025-08-11T11:13:00Z" w16du:dateUtc="2025-08-10T22:13:00Z">
        <w:r w:rsidR="005F1E59">
          <w:rPr>
            <w:rFonts w:cstheme="minorHAnsi" w:hint="eastAsia"/>
            <w:b/>
            <w:sz w:val="24"/>
            <w:szCs w:val="24"/>
            <w:lang w:eastAsia="ko-KR"/>
          </w:rPr>
          <w:t>)</w:t>
        </w:r>
      </w:ins>
    </w:p>
    <w:p w14:paraId="5AC27873" w14:textId="6C6E461B" w:rsidR="00E14E4C" w:rsidRPr="00B840DB" w:rsidRDefault="00E14E4C" w:rsidP="00804B96">
      <w:pPr>
        <w:adjustRightInd w:val="0"/>
        <w:snapToGrid w:val="0"/>
        <w:spacing w:after="0" w:line="240" w:lineRule="auto"/>
        <w:jc w:val="right"/>
        <w:rPr>
          <w:rFonts w:cstheme="minorHAnsi"/>
          <w:b/>
          <w:sz w:val="24"/>
          <w:szCs w:val="24"/>
          <w:lang w:eastAsia="ko-KR"/>
        </w:rPr>
      </w:pPr>
    </w:p>
    <w:p w14:paraId="7D853F8B" w14:textId="4CF35C5D" w:rsidR="004B7CA2" w:rsidRPr="00B840DB" w:rsidRDefault="00904080" w:rsidP="00804B96">
      <w:pPr>
        <w:tabs>
          <w:tab w:val="left" w:pos="3718"/>
        </w:tabs>
        <w:adjustRightInd w:val="0"/>
        <w:snapToGrid w:val="0"/>
        <w:spacing w:after="0" w:line="240" w:lineRule="auto"/>
        <w:rPr>
          <w:rFonts w:eastAsia="Batang" w:cstheme="minorHAnsi"/>
          <w:b/>
          <w:sz w:val="24"/>
          <w:szCs w:val="24"/>
          <w:lang w:eastAsia="ko-KR"/>
        </w:rPr>
      </w:pPr>
      <w:r w:rsidRPr="00B840DB">
        <w:rPr>
          <w:rFonts w:eastAsia="Batang" w:cstheme="minorHAnsi"/>
          <w:b/>
          <w:sz w:val="24"/>
          <w:szCs w:val="24"/>
          <w:lang w:eastAsia="ko-KR"/>
        </w:rPr>
        <w:tab/>
      </w:r>
    </w:p>
    <w:p w14:paraId="7BE3B932" w14:textId="50E166C9" w:rsidR="00E02703" w:rsidRPr="00B840DB" w:rsidRDefault="00373BE0" w:rsidP="00B840DB">
      <w:pPr>
        <w:pStyle w:val="ListParagraph"/>
        <w:numPr>
          <w:ilvl w:val="0"/>
          <w:numId w:val="1"/>
        </w:numPr>
        <w:adjustRightInd w:val="0"/>
        <w:snapToGrid w:val="0"/>
        <w:spacing w:after="0" w:line="240" w:lineRule="auto"/>
        <w:ind w:left="540" w:hanging="540"/>
        <w:contextualSpacing w:val="0"/>
        <w:jc w:val="both"/>
        <w:rPr>
          <w:rFonts w:cstheme="minorHAnsi"/>
          <w:b/>
          <w:color w:val="0000FF"/>
          <w:sz w:val="24"/>
          <w:szCs w:val="24"/>
        </w:rPr>
      </w:pPr>
      <w:r w:rsidRPr="00B840DB">
        <w:rPr>
          <w:rFonts w:cstheme="minorHAnsi"/>
          <w:b/>
          <w:color w:val="0000FF"/>
          <w:sz w:val="24"/>
          <w:szCs w:val="24"/>
          <w:lang w:eastAsia="ko-KR"/>
        </w:rPr>
        <w:t>Meeting Arrangements</w:t>
      </w:r>
    </w:p>
    <w:p w14:paraId="6A449D2F" w14:textId="77777777" w:rsidR="00F023DA" w:rsidRPr="00B840DB" w:rsidRDefault="00F023DA" w:rsidP="00804B96">
      <w:pPr>
        <w:pStyle w:val="ListParagraph"/>
        <w:adjustRightInd w:val="0"/>
        <w:snapToGrid w:val="0"/>
        <w:spacing w:after="0" w:line="240" w:lineRule="auto"/>
        <w:ind w:left="426"/>
        <w:contextualSpacing w:val="0"/>
        <w:jc w:val="both"/>
        <w:rPr>
          <w:rFonts w:cstheme="minorHAnsi"/>
          <w:b/>
          <w:sz w:val="24"/>
          <w:szCs w:val="24"/>
        </w:rPr>
      </w:pPr>
    </w:p>
    <w:p w14:paraId="7BB5EBE8" w14:textId="77777777" w:rsidR="00B840DB" w:rsidRPr="00B840DB" w:rsidRDefault="0048101E" w:rsidP="00B840DB">
      <w:pPr>
        <w:pStyle w:val="ListParagraph"/>
        <w:numPr>
          <w:ilvl w:val="2"/>
          <w:numId w:val="2"/>
        </w:numPr>
        <w:adjustRightInd w:val="0"/>
        <w:snapToGrid w:val="0"/>
        <w:spacing w:after="0" w:line="240" w:lineRule="auto"/>
        <w:ind w:hanging="540"/>
        <w:contextualSpacing w:val="0"/>
        <w:jc w:val="both"/>
        <w:rPr>
          <w:rFonts w:cstheme="minorHAnsi"/>
          <w:sz w:val="24"/>
          <w:szCs w:val="24"/>
        </w:rPr>
      </w:pPr>
      <w:r w:rsidRPr="00B840DB">
        <w:rPr>
          <w:rFonts w:cstheme="minorHAnsi"/>
          <w:b/>
          <w:bCs/>
          <w:sz w:val="24"/>
          <w:szCs w:val="24"/>
          <w:lang w:eastAsia="ko-KR"/>
        </w:rPr>
        <w:t>SC</w:t>
      </w:r>
      <w:r w:rsidR="00307373" w:rsidRPr="00B840DB">
        <w:rPr>
          <w:rFonts w:cstheme="minorHAnsi"/>
          <w:b/>
          <w:bCs/>
          <w:sz w:val="24"/>
          <w:szCs w:val="24"/>
          <w:lang w:eastAsia="ko-KR"/>
        </w:rPr>
        <w:t>2</w:t>
      </w:r>
      <w:r w:rsidR="000051AC" w:rsidRPr="00B840DB">
        <w:rPr>
          <w:rFonts w:cstheme="minorHAnsi"/>
          <w:b/>
          <w:bCs/>
          <w:sz w:val="24"/>
          <w:szCs w:val="24"/>
          <w:lang w:eastAsia="ko-KR"/>
        </w:rPr>
        <w:t>1</w:t>
      </w:r>
      <w:r w:rsidRPr="00B840DB">
        <w:rPr>
          <w:rFonts w:cstheme="minorHAnsi"/>
          <w:b/>
          <w:bCs/>
          <w:sz w:val="24"/>
          <w:szCs w:val="24"/>
          <w:lang w:eastAsia="ko-KR"/>
        </w:rPr>
        <w:t xml:space="preserve"> </w:t>
      </w:r>
      <w:r w:rsidR="00CA32BA" w:rsidRPr="00B840DB">
        <w:rPr>
          <w:rFonts w:eastAsia="Batang" w:cstheme="minorHAnsi"/>
          <w:b/>
          <w:bCs/>
          <w:sz w:val="24"/>
          <w:szCs w:val="24"/>
          <w:lang w:eastAsia="ko-KR"/>
        </w:rPr>
        <w:t>r</w:t>
      </w:r>
      <w:r w:rsidR="00D03021" w:rsidRPr="00B840DB">
        <w:rPr>
          <w:rFonts w:cstheme="minorHAnsi"/>
          <w:b/>
          <w:bCs/>
          <w:sz w:val="24"/>
          <w:szCs w:val="24"/>
        </w:rPr>
        <w:t>egistration</w:t>
      </w:r>
      <w:r w:rsidR="00E52D29" w:rsidRPr="00B840DB">
        <w:rPr>
          <w:rFonts w:cstheme="minorHAnsi"/>
          <w:sz w:val="24"/>
          <w:szCs w:val="24"/>
        </w:rPr>
        <w:t xml:space="preserve">: </w:t>
      </w:r>
    </w:p>
    <w:p w14:paraId="1EAE2FAF" w14:textId="5BAF4769" w:rsidR="00B840DB" w:rsidRPr="00B840DB" w:rsidRDefault="00B840DB" w:rsidP="00B840DB">
      <w:pPr>
        <w:pStyle w:val="ListParagraph"/>
        <w:numPr>
          <w:ilvl w:val="0"/>
          <w:numId w:val="7"/>
        </w:numPr>
        <w:adjustRightInd w:val="0"/>
        <w:snapToGrid w:val="0"/>
        <w:spacing w:after="0" w:line="240" w:lineRule="auto"/>
        <w:contextualSpacing w:val="0"/>
        <w:jc w:val="both"/>
        <w:rPr>
          <w:rFonts w:cstheme="minorHAnsi"/>
          <w:sz w:val="24"/>
          <w:szCs w:val="24"/>
        </w:rPr>
      </w:pPr>
      <w:r w:rsidRPr="00B840DB">
        <w:rPr>
          <w:rFonts w:cstheme="minorHAnsi"/>
          <w:sz w:val="24"/>
          <w:szCs w:val="24"/>
        </w:rPr>
        <w:t>D</w:t>
      </w:r>
      <w:r w:rsidR="00191E8D" w:rsidRPr="00B840DB">
        <w:rPr>
          <w:rFonts w:cstheme="minorHAnsi"/>
          <w:sz w:val="24"/>
          <w:szCs w:val="24"/>
        </w:rPr>
        <w:t xml:space="preserve">uring </w:t>
      </w:r>
      <w:r w:rsidR="00E51D73" w:rsidRPr="00B840DB">
        <w:rPr>
          <w:rFonts w:cstheme="minorHAnsi"/>
          <w:sz w:val="24"/>
          <w:szCs w:val="24"/>
        </w:rPr>
        <w:t xml:space="preserve">the </w:t>
      </w:r>
      <w:r w:rsidR="00E52D29" w:rsidRPr="00B840DB">
        <w:rPr>
          <w:rFonts w:cstheme="minorHAnsi"/>
          <w:sz w:val="24"/>
          <w:szCs w:val="24"/>
        </w:rPr>
        <w:t xml:space="preserve">HOD meeting </w:t>
      </w:r>
      <w:r w:rsidR="00191E8D" w:rsidRPr="00B840DB">
        <w:rPr>
          <w:rFonts w:cstheme="minorHAnsi"/>
          <w:sz w:val="24"/>
          <w:szCs w:val="24"/>
        </w:rPr>
        <w:t xml:space="preserve">on </w:t>
      </w:r>
      <w:r w:rsidR="00267559" w:rsidRPr="00B840DB">
        <w:rPr>
          <w:rFonts w:cstheme="minorHAnsi"/>
          <w:sz w:val="24"/>
          <w:szCs w:val="24"/>
          <w:lang w:eastAsia="ko-KR"/>
        </w:rPr>
        <w:t xml:space="preserve">Tuesday, </w:t>
      </w:r>
      <w:r w:rsidR="00191E8D" w:rsidRPr="00B840DB">
        <w:rPr>
          <w:rFonts w:cstheme="minorHAnsi"/>
          <w:sz w:val="24"/>
          <w:szCs w:val="24"/>
        </w:rPr>
        <w:t>1</w:t>
      </w:r>
      <w:r w:rsidR="00DF657A" w:rsidRPr="00B840DB">
        <w:rPr>
          <w:rFonts w:cstheme="minorHAnsi"/>
          <w:sz w:val="24"/>
          <w:szCs w:val="24"/>
        </w:rPr>
        <w:t>2</w:t>
      </w:r>
      <w:r w:rsidR="00191E8D" w:rsidRPr="00B840DB">
        <w:rPr>
          <w:rFonts w:cstheme="minorHAnsi"/>
          <w:sz w:val="24"/>
          <w:szCs w:val="24"/>
        </w:rPr>
        <w:t xml:space="preserve"> August</w:t>
      </w:r>
      <w:r w:rsidRPr="00B840DB">
        <w:rPr>
          <w:rFonts w:cstheme="minorHAnsi"/>
          <w:sz w:val="24"/>
          <w:szCs w:val="24"/>
        </w:rPr>
        <w:t xml:space="preserve"> 2025</w:t>
      </w:r>
    </w:p>
    <w:p w14:paraId="654F152C" w14:textId="0C344D4C" w:rsidR="00F023DA" w:rsidRPr="00B840DB" w:rsidRDefault="00B840DB" w:rsidP="00B840DB">
      <w:pPr>
        <w:pStyle w:val="ListParagraph"/>
        <w:numPr>
          <w:ilvl w:val="0"/>
          <w:numId w:val="7"/>
        </w:numPr>
        <w:adjustRightInd w:val="0"/>
        <w:snapToGrid w:val="0"/>
        <w:spacing w:after="0" w:line="240" w:lineRule="auto"/>
        <w:contextualSpacing w:val="0"/>
        <w:jc w:val="both"/>
        <w:rPr>
          <w:rFonts w:cstheme="minorHAnsi"/>
          <w:sz w:val="24"/>
          <w:szCs w:val="24"/>
        </w:rPr>
      </w:pPr>
      <w:r w:rsidRPr="00B840DB">
        <w:rPr>
          <w:rFonts w:cstheme="minorHAnsi"/>
          <w:sz w:val="24"/>
          <w:szCs w:val="24"/>
          <w:lang w:eastAsia="ko-KR"/>
        </w:rPr>
        <w:t xml:space="preserve">From </w:t>
      </w:r>
      <w:r w:rsidR="00286ED3" w:rsidRPr="00B840DB">
        <w:rPr>
          <w:rFonts w:cstheme="minorHAnsi"/>
          <w:sz w:val="24"/>
          <w:szCs w:val="24"/>
          <w:lang w:eastAsia="ko-KR"/>
        </w:rPr>
        <w:t xml:space="preserve">7:30 </w:t>
      </w:r>
      <w:r w:rsidR="00191E8D" w:rsidRPr="00B840DB">
        <w:rPr>
          <w:rFonts w:cstheme="minorHAnsi"/>
          <w:sz w:val="24"/>
          <w:szCs w:val="24"/>
        </w:rPr>
        <w:t>am</w:t>
      </w:r>
      <w:r w:rsidR="00D03021" w:rsidRPr="00B840DB">
        <w:rPr>
          <w:rFonts w:cstheme="minorHAnsi"/>
          <w:sz w:val="24"/>
          <w:szCs w:val="24"/>
        </w:rPr>
        <w:t xml:space="preserve"> </w:t>
      </w:r>
      <w:r w:rsidR="00633952" w:rsidRPr="00B840DB">
        <w:rPr>
          <w:rFonts w:cstheme="minorHAnsi"/>
          <w:sz w:val="24"/>
          <w:szCs w:val="24"/>
        </w:rPr>
        <w:t>on</w:t>
      </w:r>
      <w:r w:rsidR="001A3533" w:rsidRPr="00B840DB">
        <w:rPr>
          <w:rFonts w:cstheme="minorHAnsi"/>
          <w:sz w:val="24"/>
          <w:szCs w:val="24"/>
          <w:lang w:eastAsia="ko-KR"/>
        </w:rPr>
        <w:t xml:space="preserve"> </w:t>
      </w:r>
      <w:r w:rsidR="00267559" w:rsidRPr="00B840DB">
        <w:rPr>
          <w:rFonts w:cstheme="minorHAnsi"/>
          <w:sz w:val="24"/>
          <w:szCs w:val="24"/>
          <w:lang w:eastAsia="ko-KR"/>
        </w:rPr>
        <w:t xml:space="preserve">Wednesday, </w:t>
      </w:r>
      <w:r w:rsidR="0048101E" w:rsidRPr="00B840DB">
        <w:rPr>
          <w:rFonts w:cstheme="minorHAnsi"/>
          <w:sz w:val="24"/>
          <w:szCs w:val="24"/>
          <w:lang w:eastAsia="ko-KR"/>
        </w:rPr>
        <w:t>1</w:t>
      </w:r>
      <w:r w:rsidR="00121DC0" w:rsidRPr="00B840DB">
        <w:rPr>
          <w:rFonts w:cstheme="minorHAnsi"/>
          <w:sz w:val="24"/>
          <w:szCs w:val="24"/>
          <w:lang w:eastAsia="ko-KR"/>
        </w:rPr>
        <w:t>3</w:t>
      </w:r>
      <w:r w:rsidR="0048101E" w:rsidRPr="00B840DB">
        <w:rPr>
          <w:rFonts w:cstheme="minorHAnsi"/>
          <w:sz w:val="24"/>
          <w:szCs w:val="24"/>
          <w:lang w:eastAsia="ko-KR"/>
        </w:rPr>
        <w:t xml:space="preserve"> </w:t>
      </w:r>
      <w:r w:rsidR="00D03021" w:rsidRPr="00B840DB">
        <w:rPr>
          <w:rFonts w:cstheme="minorHAnsi"/>
          <w:sz w:val="24"/>
          <w:szCs w:val="24"/>
        </w:rPr>
        <w:t>August</w:t>
      </w:r>
      <w:r w:rsidR="002979E8" w:rsidRPr="00B840DB">
        <w:rPr>
          <w:rFonts w:cstheme="minorHAnsi"/>
          <w:sz w:val="24"/>
          <w:szCs w:val="24"/>
        </w:rPr>
        <w:t xml:space="preserve"> 202</w:t>
      </w:r>
      <w:r w:rsidR="00121DC0" w:rsidRPr="00B840DB">
        <w:rPr>
          <w:rFonts w:cstheme="minorHAnsi"/>
          <w:sz w:val="24"/>
          <w:szCs w:val="24"/>
        </w:rPr>
        <w:t>5</w:t>
      </w:r>
      <w:r w:rsidR="00D03021" w:rsidRPr="00B840DB">
        <w:rPr>
          <w:rFonts w:cstheme="minorHAnsi"/>
          <w:sz w:val="24"/>
          <w:szCs w:val="24"/>
        </w:rPr>
        <w:t xml:space="preserve">. </w:t>
      </w:r>
    </w:p>
    <w:p w14:paraId="7727EAD4" w14:textId="44864854" w:rsidR="00684C00" w:rsidRPr="00C76304" w:rsidRDefault="00B37938" w:rsidP="00B840DB">
      <w:pPr>
        <w:pStyle w:val="ListParagraph"/>
        <w:numPr>
          <w:ilvl w:val="2"/>
          <w:numId w:val="2"/>
        </w:numPr>
        <w:adjustRightInd w:val="0"/>
        <w:snapToGrid w:val="0"/>
        <w:spacing w:after="0" w:line="240" w:lineRule="auto"/>
        <w:ind w:hanging="540"/>
        <w:contextualSpacing w:val="0"/>
        <w:jc w:val="both"/>
        <w:rPr>
          <w:rFonts w:cstheme="minorHAnsi"/>
          <w:sz w:val="24"/>
          <w:szCs w:val="24"/>
        </w:rPr>
      </w:pPr>
      <w:r w:rsidRPr="00B840DB">
        <w:rPr>
          <w:rFonts w:cstheme="minorHAnsi"/>
          <w:b/>
          <w:bCs/>
          <w:sz w:val="24"/>
          <w:szCs w:val="24"/>
          <w:lang w:eastAsia="ko-KR"/>
        </w:rPr>
        <w:t>Breakout</w:t>
      </w:r>
      <w:r w:rsidRPr="00B840DB">
        <w:rPr>
          <w:rFonts w:cstheme="minorHAnsi"/>
          <w:b/>
          <w:bCs/>
          <w:sz w:val="24"/>
          <w:szCs w:val="24"/>
        </w:rPr>
        <w:t xml:space="preserve"> room</w:t>
      </w:r>
      <w:r w:rsidRPr="00B840DB">
        <w:rPr>
          <w:rFonts w:cstheme="minorHAnsi"/>
          <w:sz w:val="24"/>
          <w:szCs w:val="24"/>
        </w:rPr>
        <w:t xml:space="preserve">: </w:t>
      </w:r>
      <w:r w:rsidR="00B840DB" w:rsidRPr="00B840DB">
        <w:rPr>
          <w:sz w:val="24"/>
          <w:szCs w:val="24"/>
        </w:rPr>
        <w:t>Only one breakout room available, with no Zoom facility</w:t>
      </w:r>
    </w:p>
    <w:p w14:paraId="107F3A55" w14:textId="77777777" w:rsidR="00B840DB" w:rsidRPr="00C76304" w:rsidRDefault="00E51D73" w:rsidP="00B840DB">
      <w:pPr>
        <w:pStyle w:val="ListParagraph"/>
        <w:numPr>
          <w:ilvl w:val="2"/>
          <w:numId w:val="2"/>
        </w:numPr>
        <w:adjustRightInd w:val="0"/>
        <w:snapToGrid w:val="0"/>
        <w:spacing w:after="0" w:line="240" w:lineRule="auto"/>
        <w:ind w:hanging="540"/>
        <w:contextualSpacing w:val="0"/>
        <w:jc w:val="both"/>
        <w:rPr>
          <w:rFonts w:cstheme="minorHAnsi"/>
          <w:sz w:val="24"/>
          <w:szCs w:val="24"/>
        </w:rPr>
      </w:pPr>
      <w:r w:rsidRPr="00C76304">
        <w:rPr>
          <w:rFonts w:cstheme="minorHAnsi"/>
          <w:sz w:val="24"/>
          <w:szCs w:val="24"/>
        </w:rPr>
        <w:t>The meeting</w:t>
      </w:r>
      <w:r w:rsidR="00633952" w:rsidRPr="00C76304">
        <w:rPr>
          <w:rFonts w:cstheme="minorHAnsi"/>
          <w:sz w:val="24"/>
          <w:szCs w:val="24"/>
        </w:rPr>
        <w:t xml:space="preserve"> starts at 08:30 every day</w:t>
      </w:r>
      <w:r w:rsidR="002243AB" w:rsidRPr="00C76304">
        <w:rPr>
          <w:rFonts w:cstheme="minorHAnsi"/>
          <w:sz w:val="24"/>
          <w:szCs w:val="24"/>
          <w:lang w:eastAsia="ko-KR"/>
        </w:rPr>
        <w:t>.</w:t>
      </w:r>
      <w:r w:rsidR="006D4D21" w:rsidRPr="00C76304">
        <w:rPr>
          <w:rFonts w:cstheme="minorHAnsi"/>
          <w:sz w:val="24"/>
          <w:szCs w:val="24"/>
          <w:lang w:eastAsia="ko-KR"/>
        </w:rPr>
        <w:t xml:space="preserve"> </w:t>
      </w:r>
    </w:p>
    <w:p w14:paraId="5A05CA36" w14:textId="09883089" w:rsidR="00B840DB" w:rsidRPr="00C76304" w:rsidRDefault="00633952" w:rsidP="00B840DB">
      <w:pPr>
        <w:pStyle w:val="ListParagraph"/>
        <w:numPr>
          <w:ilvl w:val="0"/>
          <w:numId w:val="7"/>
        </w:numPr>
        <w:adjustRightInd w:val="0"/>
        <w:snapToGrid w:val="0"/>
        <w:spacing w:after="0" w:line="240" w:lineRule="auto"/>
        <w:contextualSpacing w:val="0"/>
        <w:jc w:val="both"/>
        <w:rPr>
          <w:rFonts w:cstheme="minorHAnsi"/>
          <w:sz w:val="24"/>
          <w:szCs w:val="24"/>
        </w:rPr>
      </w:pPr>
      <w:r w:rsidRPr="00C76304">
        <w:rPr>
          <w:rFonts w:cstheme="minorHAnsi"/>
          <w:sz w:val="24"/>
          <w:szCs w:val="24"/>
        </w:rPr>
        <w:t>Tea breaks</w:t>
      </w:r>
      <w:r w:rsidR="00B840DB" w:rsidRPr="00C76304">
        <w:rPr>
          <w:rFonts w:cstheme="minorHAnsi"/>
          <w:sz w:val="24"/>
          <w:szCs w:val="24"/>
        </w:rPr>
        <w:t>:</w:t>
      </w:r>
      <w:r w:rsidRPr="00C76304">
        <w:rPr>
          <w:rFonts w:cstheme="minorHAnsi"/>
          <w:sz w:val="24"/>
          <w:szCs w:val="24"/>
        </w:rPr>
        <w:t xml:space="preserve"> 10:00-10:30 and 15:00-15:30</w:t>
      </w:r>
      <w:r w:rsidR="00C76304" w:rsidRPr="00C76304">
        <w:rPr>
          <w:rFonts w:cstheme="minorHAnsi"/>
          <w:sz w:val="24"/>
          <w:szCs w:val="24"/>
        </w:rPr>
        <w:t xml:space="preserve"> (</w:t>
      </w:r>
      <w:r w:rsidR="00C76304" w:rsidRPr="00C76304">
        <w:rPr>
          <w:sz w:val="24"/>
          <w:szCs w:val="24"/>
        </w:rPr>
        <w:t>on 13 August, morning tea will be 10:00–10:20</w:t>
      </w:r>
      <w:r w:rsidR="00C76304" w:rsidRPr="00C76304">
        <w:rPr>
          <w:rFonts w:cstheme="minorHAnsi"/>
          <w:sz w:val="24"/>
          <w:szCs w:val="24"/>
        </w:rPr>
        <w:t>)</w:t>
      </w:r>
    </w:p>
    <w:p w14:paraId="25EC37EA" w14:textId="10EAD1C1" w:rsidR="00633952" w:rsidRPr="00C76304" w:rsidRDefault="00B840DB" w:rsidP="00B840DB">
      <w:pPr>
        <w:pStyle w:val="ListParagraph"/>
        <w:numPr>
          <w:ilvl w:val="0"/>
          <w:numId w:val="7"/>
        </w:numPr>
        <w:adjustRightInd w:val="0"/>
        <w:snapToGrid w:val="0"/>
        <w:spacing w:after="0" w:line="240" w:lineRule="auto"/>
        <w:contextualSpacing w:val="0"/>
        <w:jc w:val="both"/>
        <w:rPr>
          <w:rFonts w:cstheme="minorHAnsi"/>
          <w:sz w:val="24"/>
          <w:szCs w:val="24"/>
        </w:rPr>
      </w:pPr>
      <w:r w:rsidRPr="00C76304">
        <w:rPr>
          <w:rFonts w:cstheme="minorHAnsi"/>
          <w:sz w:val="24"/>
          <w:szCs w:val="24"/>
        </w:rPr>
        <w:t>L</w:t>
      </w:r>
      <w:r w:rsidR="00633952" w:rsidRPr="00C76304">
        <w:rPr>
          <w:rFonts w:cstheme="minorHAnsi"/>
          <w:sz w:val="24"/>
          <w:szCs w:val="24"/>
        </w:rPr>
        <w:t>unch</w:t>
      </w:r>
      <w:r w:rsidRPr="00C76304">
        <w:rPr>
          <w:rFonts w:cstheme="minorHAnsi"/>
          <w:sz w:val="24"/>
          <w:szCs w:val="24"/>
        </w:rPr>
        <w:t xml:space="preserve"> break: </w:t>
      </w:r>
      <w:r w:rsidR="00633952" w:rsidRPr="00C76304">
        <w:rPr>
          <w:rFonts w:cstheme="minorHAnsi"/>
          <w:sz w:val="24"/>
          <w:szCs w:val="24"/>
        </w:rPr>
        <w:t>12:00-13:30</w:t>
      </w:r>
      <w:r w:rsidRPr="00C76304">
        <w:rPr>
          <w:rFonts w:cstheme="minorHAnsi"/>
          <w:sz w:val="24"/>
          <w:szCs w:val="24"/>
        </w:rPr>
        <w:t>.</w:t>
      </w:r>
    </w:p>
    <w:p w14:paraId="55E3F9F9" w14:textId="77777777" w:rsidR="00B840DB" w:rsidRPr="00B840DB" w:rsidRDefault="000E5D47" w:rsidP="00B840DB">
      <w:pPr>
        <w:pStyle w:val="ListParagraph"/>
        <w:numPr>
          <w:ilvl w:val="2"/>
          <w:numId w:val="2"/>
        </w:numPr>
        <w:adjustRightInd w:val="0"/>
        <w:snapToGrid w:val="0"/>
        <w:spacing w:after="0" w:line="240" w:lineRule="auto"/>
        <w:ind w:hanging="540"/>
        <w:contextualSpacing w:val="0"/>
        <w:jc w:val="both"/>
        <w:rPr>
          <w:rFonts w:cstheme="minorHAnsi"/>
          <w:sz w:val="24"/>
          <w:szCs w:val="24"/>
        </w:rPr>
      </w:pPr>
      <w:r w:rsidRPr="00B840DB">
        <w:rPr>
          <w:rFonts w:cstheme="minorHAnsi"/>
          <w:sz w:val="24"/>
          <w:szCs w:val="24"/>
          <w:lang w:eastAsia="ko-KR"/>
        </w:rPr>
        <w:t>Meeting</w:t>
      </w:r>
      <w:r w:rsidR="004C314D" w:rsidRPr="00B840DB">
        <w:rPr>
          <w:rFonts w:cstheme="minorHAnsi"/>
          <w:sz w:val="24"/>
          <w:szCs w:val="24"/>
          <w:lang w:eastAsia="ko-KR"/>
        </w:rPr>
        <w:t xml:space="preserve"> </w:t>
      </w:r>
      <w:r w:rsidR="001341BE" w:rsidRPr="00B840DB">
        <w:rPr>
          <w:rFonts w:cstheme="minorHAnsi"/>
          <w:sz w:val="24"/>
          <w:szCs w:val="24"/>
          <w:lang w:eastAsia="ko-KR"/>
        </w:rPr>
        <w:t>information</w:t>
      </w:r>
    </w:p>
    <w:p w14:paraId="4AA8DB6B" w14:textId="6C0F3844" w:rsidR="00EF0D80" w:rsidRPr="00B840DB" w:rsidRDefault="00B840DB" w:rsidP="00B840DB">
      <w:pPr>
        <w:pStyle w:val="ListParagraph"/>
        <w:numPr>
          <w:ilvl w:val="0"/>
          <w:numId w:val="7"/>
        </w:numPr>
        <w:adjustRightInd w:val="0"/>
        <w:snapToGrid w:val="0"/>
        <w:spacing w:after="0" w:line="240" w:lineRule="auto"/>
        <w:contextualSpacing w:val="0"/>
        <w:jc w:val="both"/>
        <w:rPr>
          <w:rFonts w:cstheme="minorHAnsi"/>
          <w:sz w:val="24"/>
          <w:szCs w:val="24"/>
        </w:rPr>
      </w:pPr>
      <w:r w:rsidRPr="00B840DB">
        <w:rPr>
          <w:rFonts w:cstheme="minorHAnsi"/>
          <w:sz w:val="24"/>
          <w:szCs w:val="24"/>
          <w:lang w:eastAsia="ko-KR"/>
        </w:rPr>
        <w:t>R</w:t>
      </w:r>
      <w:r w:rsidR="003D684E" w:rsidRPr="00B840DB">
        <w:rPr>
          <w:rFonts w:cstheme="minorHAnsi"/>
          <w:sz w:val="24"/>
          <w:szCs w:val="24"/>
          <w:lang w:eastAsia="ko-KR"/>
        </w:rPr>
        <w:t xml:space="preserve">efer to the </w:t>
      </w:r>
      <w:hyperlink r:id="rId14" w:history="1">
        <w:r w:rsidR="003D684E" w:rsidRPr="00B840DB">
          <w:rPr>
            <w:rStyle w:val="Hyperlink"/>
            <w:rFonts w:cstheme="minorHAnsi"/>
            <w:sz w:val="24"/>
            <w:szCs w:val="24"/>
            <w:lang w:eastAsia="ko-KR"/>
          </w:rPr>
          <w:t>SC</w:t>
        </w:r>
        <w:r w:rsidR="002979E8" w:rsidRPr="00B840DB">
          <w:rPr>
            <w:rStyle w:val="Hyperlink"/>
            <w:rFonts w:cstheme="minorHAnsi"/>
            <w:sz w:val="24"/>
            <w:szCs w:val="24"/>
            <w:lang w:eastAsia="ko-KR"/>
          </w:rPr>
          <w:t>2</w:t>
        </w:r>
        <w:r w:rsidR="00C50BC4" w:rsidRPr="00B840DB">
          <w:rPr>
            <w:rStyle w:val="Hyperlink"/>
            <w:rFonts w:cstheme="minorHAnsi"/>
            <w:sz w:val="24"/>
            <w:szCs w:val="24"/>
            <w:lang w:eastAsia="ko-KR"/>
          </w:rPr>
          <w:t>1</w:t>
        </w:r>
        <w:r w:rsidR="003D684E" w:rsidRPr="00B840DB">
          <w:rPr>
            <w:rStyle w:val="Hyperlink"/>
            <w:rFonts w:cstheme="minorHAnsi"/>
            <w:sz w:val="24"/>
            <w:szCs w:val="24"/>
            <w:lang w:eastAsia="ko-KR"/>
          </w:rPr>
          <w:t xml:space="preserve"> </w:t>
        </w:r>
        <w:r w:rsidR="003D684E" w:rsidRPr="00B840DB">
          <w:rPr>
            <w:rStyle w:val="Hyperlink"/>
            <w:rFonts w:cstheme="minorHAnsi"/>
            <w:i/>
            <w:iCs/>
            <w:sz w:val="24"/>
            <w:szCs w:val="24"/>
            <w:lang w:eastAsia="ko-KR"/>
          </w:rPr>
          <w:t>Meeting Notice</w:t>
        </w:r>
      </w:hyperlink>
      <w:r w:rsidR="003D684E" w:rsidRPr="00B840DB">
        <w:rPr>
          <w:rFonts w:cstheme="minorHAnsi"/>
          <w:sz w:val="24"/>
          <w:szCs w:val="24"/>
          <w:lang w:eastAsia="ko-KR"/>
        </w:rPr>
        <w:t xml:space="preserve"> </w:t>
      </w:r>
    </w:p>
    <w:p w14:paraId="4AF68617" w14:textId="418BC836" w:rsidR="004B7CA2" w:rsidRPr="00B840DB" w:rsidRDefault="004B7CA2" w:rsidP="00CA2072">
      <w:pPr>
        <w:pStyle w:val="ListParagraph"/>
        <w:numPr>
          <w:ilvl w:val="0"/>
          <w:numId w:val="7"/>
        </w:numPr>
        <w:adjustRightInd w:val="0"/>
        <w:snapToGrid w:val="0"/>
        <w:spacing w:after="0" w:line="240" w:lineRule="auto"/>
        <w:contextualSpacing w:val="0"/>
        <w:jc w:val="both"/>
        <w:rPr>
          <w:rFonts w:cstheme="minorHAnsi"/>
          <w:sz w:val="24"/>
          <w:szCs w:val="24"/>
        </w:rPr>
      </w:pPr>
      <w:r w:rsidRPr="00B840DB">
        <w:rPr>
          <w:rFonts w:cstheme="minorHAnsi"/>
          <w:sz w:val="24"/>
          <w:szCs w:val="24"/>
          <w:lang w:eastAsia="ko-KR"/>
        </w:rPr>
        <w:t xml:space="preserve">Provisional </w:t>
      </w:r>
      <w:r w:rsidR="00373BE0" w:rsidRPr="00B840DB">
        <w:rPr>
          <w:rFonts w:cstheme="minorHAnsi"/>
          <w:sz w:val="24"/>
          <w:szCs w:val="24"/>
          <w:lang w:eastAsia="ko-KR"/>
        </w:rPr>
        <w:t>A</w:t>
      </w:r>
      <w:r w:rsidRPr="00B840DB">
        <w:rPr>
          <w:rFonts w:cstheme="minorHAnsi"/>
          <w:sz w:val="24"/>
          <w:szCs w:val="24"/>
          <w:lang w:eastAsia="ko-KR"/>
        </w:rPr>
        <w:t xml:space="preserve">genda </w:t>
      </w:r>
      <w:r w:rsidR="00B840DB" w:rsidRPr="00B840DB">
        <w:rPr>
          <w:rFonts w:cstheme="minorHAnsi"/>
          <w:sz w:val="24"/>
          <w:szCs w:val="24"/>
          <w:lang w:eastAsia="ko-KR"/>
        </w:rPr>
        <w:t>–</w:t>
      </w:r>
      <w:r w:rsidRPr="00B840DB">
        <w:rPr>
          <w:rFonts w:cstheme="minorHAnsi"/>
          <w:sz w:val="24"/>
          <w:szCs w:val="24"/>
          <w:lang w:eastAsia="ko-KR"/>
        </w:rPr>
        <w:t xml:space="preserve"> </w:t>
      </w:r>
      <w:r w:rsidRPr="00B840DB">
        <w:rPr>
          <w:rFonts w:cstheme="minorHAnsi"/>
          <w:b/>
          <w:bCs/>
          <w:sz w:val="24"/>
          <w:szCs w:val="24"/>
          <w:lang w:eastAsia="ko-KR"/>
        </w:rPr>
        <w:t>Attachment 1</w:t>
      </w:r>
    </w:p>
    <w:p w14:paraId="6E83019C" w14:textId="5A01C7A6" w:rsidR="000E5D47" w:rsidRPr="00B840DB" w:rsidRDefault="001341BE" w:rsidP="00CA2072">
      <w:pPr>
        <w:pStyle w:val="ListParagraph"/>
        <w:numPr>
          <w:ilvl w:val="0"/>
          <w:numId w:val="7"/>
        </w:numPr>
        <w:adjustRightInd w:val="0"/>
        <w:snapToGrid w:val="0"/>
        <w:spacing w:after="0" w:line="240" w:lineRule="auto"/>
        <w:contextualSpacing w:val="0"/>
        <w:jc w:val="both"/>
        <w:rPr>
          <w:rFonts w:cstheme="minorHAnsi"/>
          <w:sz w:val="24"/>
          <w:szCs w:val="24"/>
        </w:rPr>
      </w:pPr>
      <w:r w:rsidRPr="00B840DB">
        <w:rPr>
          <w:rFonts w:cstheme="minorHAnsi"/>
          <w:sz w:val="24"/>
          <w:szCs w:val="24"/>
          <w:lang w:eastAsia="ko-KR"/>
        </w:rPr>
        <w:t>I</w:t>
      </w:r>
      <w:r w:rsidR="000E5D47" w:rsidRPr="00B840DB">
        <w:rPr>
          <w:rFonts w:cstheme="minorHAnsi"/>
          <w:sz w:val="24"/>
          <w:szCs w:val="24"/>
          <w:lang w:eastAsia="ko-KR"/>
        </w:rPr>
        <w:t xml:space="preserve">ndicative schedule </w:t>
      </w:r>
      <w:r w:rsidR="00B840DB" w:rsidRPr="00B840DB">
        <w:rPr>
          <w:rFonts w:cstheme="minorHAnsi"/>
          <w:sz w:val="24"/>
          <w:szCs w:val="24"/>
          <w:lang w:eastAsia="ko-KR"/>
        </w:rPr>
        <w:t xml:space="preserve">– </w:t>
      </w:r>
      <w:r w:rsidR="004B7CA2" w:rsidRPr="00B840DB">
        <w:rPr>
          <w:rFonts w:cstheme="minorHAnsi"/>
          <w:b/>
          <w:bCs/>
          <w:sz w:val="24"/>
          <w:szCs w:val="24"/>
          <w:lang w:eastAsia="ko-KR"/>
        </w:rPr>
        <w:t>Attachment 2</w:t>
      </w:r>
    </w:p>
    <w:p w14:paraId="14B3F37C" w14:textId="77777777" w:rsidR="003F797A" w:rsidRPr="00B840DB" w:rsidRDefault="002979E8" w:rsidP="00CA2072">
      <w:pPr>
        <w:pStyle w:val="ListParagraph"/>
        <w:numPr>
          <w:ilvl w:val="0"/>
          <w:numId w:val="7"/>
        </w:numPr>
        <w:adjustRightInd w:val="0"/>
        <w:snapToGrid w:val="0"/>
        <w:spacing w:after="0" w:line="240" w:lineRule="auto"/>
        <w:contextualSpacing w:val="0"/>
        <w:jc w:val="both"/>
        <w:rPr>
          <w:rFonts w:cstheme="minorHAnsi"/>
          <w:sz w:val="24"/>
          <w:szCs w:val="24"/>
        </w:rPr>
      </w:pPr>
      <w:r w:rsidRPr="00B840DB">
        <w:rPr>
          <w:rFonts w:cstheme="minorHAnsi"/>
          <w:sz w:val="24"/>
          <w:szCs w:val="24"/>
        </w:rPr>
        <w:t xml:space="preserve">Evening session (17:30-18:30): </w:t>
      </w:r>
    </w:p>
    <w:p w14:paraId="4A8FE792" w14:textId="3F9E910F" w:rsidR="003F797A" w:rsidRPr="00B840DB" w:rsidRDefault="002979E8" w:rsidP="00B840DB">
      <w:pPr>
        <w:pStyle w:val="ListParagraph"/>
        <w:numPr>
          <w:ilvl w:val="0"/>
          <w:numId w:val="63"/>
        </w:numPr>
        <w:adjustRightInd w:val="0"/>
        <w:snapToGrid w:val="0"/>
        <w:spacing w:after="0" w:line="240" w:lineRule="auto"/>
        <w:contextualSpacing w:val="0"/>
        <w:jc w:val="both"/>
        <w:rPr>
          <w:rFonts w:cstheme="minorHAnsi"/>
          <w:sz w:val="24"/>
          <w:szCs w:val="24"/>
        </w:rPr>
      </w:pPr>
      <w:r w:rsidRPr="00B840DB">
        <w:rPr>
          <w:rFonts w:cstheme="minorHAnsi"/>
          <w:sz w:val="24"/>
          <w:szCs w:val="24"/>
        </w:rPr>
        <w:t>JTF Steering Committee meeting</w:t>
      </w:r>
      <w:r w:rsidR="00B840DB" w:rsidRPr="00B840DB">
        <w:rPr>
          <w:rFonts w:cstheme="minorHAnsi"/>
          <w:sz w:val="24"/>
          <w:szCs w:val="24"/>
        </w:rPr>
        <w:t xml:space="preserve">: </w:t>
      </w:r>
      <w:r w:rsidR="001341BE" w:rsidRPr="00B840DB">
        <w:rPr>
          <w:rFonts w:cstheme="minorHAnsi"/>
          <w:sz w:val="24"/>
          <w:szCs w:val="24"/>
          <w:lang w:eastAsia="ko-KR"/>
        </w:rPr>
        <w:t>Thursday, 1</w:t>
      </w:r>
      <w:r w:rsidR="00C50BC4" w:rsidRPr="00B840DB">
        <w:rPr>
          <w:rFonts w:cstheme="minorHAnsi"/>
          <w:sz w:val="24"/>
          <w:szCs w:val="24"/>
          <w:lang w:eastAsia="ko-KR"/>
        </w:rPr>
        <w:t>4</w:t>
      </w:r>
      <w:r w:rsidR="001341BE" w:rsidRPr="00B840DB">
        <w:rPr>
          <w:rFonts w:cstheme="minorHAnsi"/>
          <w:sz w:val="24"/>
          <w:szCs w:val="24"/>
          <w:lang w:eastAsia="ko-KR"/>
        </w:rPr>
        <w:t xml:space="preserve"> August</w:t>
      </w:r>
    </w:p>
    <w:p w14:paraId="32E1B509" w14:textId="1CB323DD" w:rsidR="0008283F" w:rsidRPr="00B840DB" w:rsidRDefault="002979E8" w:rsidP="00CA2072">
      <w:pPr>
        <w:pStyle w:val="ListParagraph"/>
        <w:numPr>
          <w:ilvl w:val="0"/>
          <w:numId w:val="7"/>
        </w:numPr>
        <w:adjustRightInd w:val="0"/>
        <w:snapToGrid w:val="0"/>
        <w:spacing w:after="0" w:line="240" w:lineRule="auto"/>
        <w:contextualSpacing w:val="0"/>
        <w:jc w:val="both"/>
        <w:rPr>
          <w:rFonts w:cstheme="minorHAnsi"/>
          <w:sz w:val="24"/>
          <w:szCs w:val="24"/>
        </w:rPr>
      </w:pPr>
      <w:r w:rsidRPr="00B840DB">
        <w:rPr>
          <w:rFonts w:cstheme="minorHAnsi"/>
          <w:sz w:val="24"/>
          <w:szCs w:val="24"/>
          <w:lang w:eastAsia="ko-KR"/>
        </w:rPr>
        <w:t>SC2</w:t>
      </w:r>
      <w:r w:rsidR="00C50BC4" w:rsidRPr="00B840DB">
        <w:rPr>
          <w:rFonts w:cstheme="minorHAnsi"/>
          <w:sz w:val="24"/>
          <w:szCs w:val="24"/>
          <w:lang w:eastAsia="ko-KR"/>
        </w:rPr>
        <w:t>1</w:t>
      </w:r>
      <w:r w:rsidRPr="00B840DB">
        <w:rPr>
          <w:rFonts w:cstheme="minorHAnsi"/>
          <w:sz w:val="24"/>
          <w:szCs w:val="24"/>
          <w:lang w:eastAsia="ko-KR"/>
        </w:rPr>
        <w:t xml:space="preserve"> Function: </w:t>
      </w:r>
      <w:r w:rsidR="00BF7D35" w:rsidRPr="00B840DB">
        <w:rPr>
          <w:rFonts w:cstheme="minorHAnsi"/>
          <w:sz w:val="24"/>
          <w:szCs w:val="24"/>
        </w:rPr>
        <w:t>Friday</w:t>
      </w:r>
      <w:r w:rsidR="00E51D73" w:rsidRPr="00B840DB">
        <w:rPr>
          <w:rFonts w:cstheme="minorHAnsi"/>
          <w:sz w:val="24"/>
          <w:szCs w:val="24"/>
        </w:rPr>
        <w:t>,</w:t>
      </w:r>
      <w:r w:rsidRPr="00B840DB">
        <w:rPr>
          <w:rFonts w:cstheme="minorHAnsi"/>
          <w:sz w:val="24"/>
          <w:szCs w:val="24"/>
        </w:rPr>
        <w:t> 1</w:t>
      </w:r>
      <w:r w:rsidR="00BF7D35" w:rsidRPr="00B840DB">
        <w:rPr>
          <w:rFonts w:cstheme="minorHAnsi"/>
          <w:sz w:val="24"/>
          <w:szCs w:val="24"/>
        </w:rPr>
        <w:t>5</w:t>
      </w:r>
      <w:r w:rsidRPr="00B840DB">
        <w:rPr>
          <w:rFonts w:cstheme="minorHAnsi"/>
          <w:sz w:val="24"/>
          <w:szCs w:val="24"/>
        </w:rPr>
        <w:t xml:space="preserve"> August</w:t>
      </w:r>
    </w:p>
    <w:p w14:paraId="6343FA3C" w14:textId="77777777" w:rsidR="00E51D73" w:rsidRPr="00B840DB" w:rsidRDefault="00E51D73" w:rsidP="00804B96">
      <w:pPr>
        <w:pStyle w:val="ListParagraph"/>
        <w:adjustRightInd w:val="0"/>
        <w:snapToGrid w:val="0"/>
        <w:spacing w:after="0" w:line="240" w:lineRule="auto"/>
        <w:ind w:left="851"/>
        <w:contextualSpacing w:val="0"/>
        <w:jc w:val="both"/>
        <w:rPr>
          <w:rFonts w:cstheme="minorHAnsi"/>
          <w:sz w:val="24"/>
          <w:szCs w:val="24"/>
        </w:rPr>
      </w:pPr>
    </w:p>
    <w:p w14:paraId="6A9BAB28" w14:textId="7AC747B8" w:rsidR="001004B7" w:rsidRPr="00C76304" w:rsidRDefault="002819C7" w:rsidP="003A1369">
      <w:pPr>
        <w:pStyle w:val="ListParagraph"/>
        <w:numPr>
          <w:ilvl w:val="0"/>
          <w:numId w:val="1"/>
        </w:numPr>
        <w:adjustRightInd w:val="0"/>
        <w:snapToGrid w:val="0"/>
        <w:spacing w:after="0" w:line="240" w:lineRule="auto"/>
        <w:ind w:left="540" w:hanging="540"/>
        <w:contextualSpacing w:val="0"/>
        <w:jc w:val="both"/>
        <w:rPr>
          <w:rFonts w:cstheme="minorHAnsi"/>
          <w:b/>
          <w:bCs/>
          <w:sz w:val="24"/>
          <w:szCs w:val="24"/>
        </w:rPr>
      </w:pPr>
      <w:r w:rsidRPr="00C76304">
        <w:rPr>
          <w:rFonts w:cstheme="minorHAnsi"/>
          <w:b/>
          <w:color w:val="0000FF"/>
          <w:sz w:val="24"/>
          <w:szCs w:val="24"/>
          <w:lang w:eastAsia="ko-KR"/>
        </w:rPr>
        <w:t>Opening Ceremony</w:t>
      </w:r>
      <w:r w:rsidR="00B840DB" w:rsidRPr="00C76304">
        <w:rPr>
          <w:rFonts w:cstheme="minorHAnsi"/>
          <w:b/>
          <w:color w:val="0000FF"/>
          <w:sz w:val="24"/>
          <w:szCs w:val="24"/>
          <w:lang w:eastAsia="ko-KR"/>
        </w:rPr>
        <w:t xml:space="preserve"> </w:t>
      </w:r>
    </w:p>
    <w:p w14:paraId="6D0E7C73" w14:textId="77777777" w:rsidR="00C76304" w:rsidRPr="00C76304" w:rsidRDefault="00C76304" w:rsidP="00C76304">
      <w:pPr>
        <w:pStyle w:val="ListParagraph"/>
        <w:adjustRightInd w:val="0"/>
        <w:snapToGrid w:val="0"/>
        <w:spacing w:after="0" w:line="240" w:lineRule="auto"/>
        <w:ind w:left="540"/>
        <w:contextualSpacing w:val="0"/>
        <w:jc w:val="both"/>
        <w:rPr>
          <w:rFonts w:cstheme="minorHAnsi"/>
          <w:b/>
          <w:bCs/>
          <w:sz w:val="24"/>
          <w:szCs w:val="24"/>
        </w:rPr>
      </w:pPr>
    </w:p>
    <w:tbl>
      <w:tblPr>
        <w:tblStyle w:val="TableGrid"/>
        <w:tblW w:w="0" w:type="auto"/>
        <w:tblInd w:w="535" w:type="dxa"/>
        <w:tblLook w:val="04A0" w:firstRow="1" w:lastRow="0" w:firstColumn="1" w:lastColumn="0" w:noHBand="0" w:noVBand="1"/>
      </w:tblPr>
      <w:tblGrid>
        <w:gridCol w:w="1980"/>
        <w:gridCol w:w="6835"/>
      </w:tblGrid>
      <w:tr w:rsidR="00C76304" w:rsidRPr="00C76304" w14:paraId="3C197801" w14:textId="77777777" w:rsidTr="00C76304">
        <w:trPr>
          <w:cantSplit/>
        </w:trPr>
        <w:tc>
          <w:tcPr>
            <w:tcW w:w="1980" w:type="dxa"/>
            <w:shd w:val="clear" w:color="auto" w:fill="D9D9D9" w:themeFill="background1" w:themeFillShade="D9"/>
            <w:vAlign w:val="center"/>
          </w:tcPr>
          <w:p w14:paraId="54AFD307" w14:textId="77777777" w:rsidR="00C76304" w:rsidRPr="00C76304" w:rsidRDefault="00C76304" w:rsidP="00C76304">
            <w:pPr>
              <w:adjustRightInd w:val="0"/>
              <w:snapToGrid w:val="0"/>
              <w:jc w:val="center"/>
              <w:rPr>
                <w:rFonts w:cstheme="minorHAnsi"/>
                <w:b/>
                <w:bCs/>
                <w:sz w:val="20"/>
                <w:szCs w:val="20"/>
              </w:rPr>
            </w:pPr>
            <w:r w:rsidRPr="00C76304">
              <w:rPr>
                <w:rFonts w:cstheme="minorHAnsi"/>
                <w:b/>
                <w:bCs/>
                <w:sz w:val="20"/>
                <w:szCs w:val="20"/>
              </w:rPr>
              <w:t>Time</w:t>
            </w:r>
          </w:p>
        </w:tc>
        <w:tc>
          <w:tcPr>
            <w:tcW w:w="6835" w:type="dxa"/>
            <w:shd w:val="clear" w:color="auto" w:fill="D9D9D9" w:themeFill="background1" w:themeFillShade="D9"/>
            <w:vAlign w:val="center"/>
          </w:tcPr>
          <w:p w14:paraId="783FA13C" w14:textId="77777777" w:rsidR="00C76304" w:rsidRPr="00C76304" w:rsidRDefault="00C76304" w:rsidP="00C76304">
            <w:pPr>
              <w:adjustRightInd w:val="0"/>
              <w:snapToGrid w:val="0"/>
              <w:jc w:val="center"/>
              <w:rPr>
                <w:rFonts w:cstheme="minorHAnsi"/>
                <w:b/>
                <w:bCs/>
                <w:sz w:val="20"/>
                <w:szCs w:val="20"/>
              </w:rPr>
            </w:pPr>
            <w:r w:rsidRPr="00C76304">
              <w:rPr>
                <w:rFonts w:cstheme="minorHAnsi"/>
                <w:b/>
                <w:bCs/>
                <w:sz w:val="20"/>
                <w:szCs w:val="20"/>
              </w:rPr>
              <w:t>Key Activity</w:t>
            </w:r>
          </w:p>
        </w:tc>
      </w:tr>
      <w:tr w:rsidR="00C76304" w:rsidRPr="00C76304" w14:paraId="361E8462" w14:textId="77777777" w:rsidTr="00C76304">
        <w:tc>
          <w:tcPr>
            <w:tcW w:w="1980" w:type="dxa"/>
          </w:tcPr>
          <w:p w14:paraId="381D85EC" w14:textId="77777777" w:rsidR="00C76304" w:rsidRPr="00C76304" w:rsidRDefault="00C76304" w:rsidP="00C76304">
            <w:pPr>
              <w:adjustRightInd w:val="0"/>
              <w:snapToGrid w:val="0"/>
              <w:ind w:left="341"/>
              <w:rPr>
                <w:rFonts w:cstheme="minorHAnsi"/>
                <w:b/>
                <w:bCs/>
                <w:sz w:val="20"/>
                <w:szCs w:val="20"/>
              </w:rPr>
            </w:pPr>
            <w:r w:rsidRPr="00C76304">
              <w:rPr>
                <w:rFonts w:cstheme="minorHAnsi"/>
                <w:b/>
                <w:bCs/>
                <w:sz w:val="20"/>
                <w:szCs w:val="20"/>
              </w:rPr>
              <w:t>7:30 – 8:30 am</w:t>
            </w:r>
          </w:p>
        </w:tc>
        <w:tc>
          <w:tcPr>
            <w:tcW w:w="6835" w:type="dxa"/>
          </w:tcPr>
          <w:p w14:paraId="5FA7741E" w14:textId="77777777" w:rsidR="00C76304" w:rsidRPr="00C76304" w:rsidRDefault="00C76304" w:rsidP="00C76304">
            <w:pPr>
              <w:adjustRightInd w:val="0"/>
              <w:snapToGrid w:val="0"/>
              <w:rPr>
                <w:rFonts w:cstheme="minorHAnsi"/>
                <w:b/>
                <w:bCs/>
                <w:sz w:val="20"/>
                <w:szCs w:val="20"/>
              </w:rPr>
            </w:pPr>
            <w:r w:rsidRPr="00C76304">
              <w:rPr>
                <w:rFonts w:cstheme="minorHAnsi"/>
                <w:b/>
                <w:bCs/>
                <w:sz w:val="20"/>
                <w:szCs w:val="20"/>
              </w:rPr>
              <w:t>Arrival and Registration of SC participant and guest</w:t>
            </w:r>
          </w:p>
        </w:tc>
      </w:tr>
      <w:tr w:rsidR="00C76304" w:rsidRPr="00C76304" w14:paraId="659DFFA2" w14:textId="77777777" w:rsidTr="00C76304">
        <w:tc>
          <w:tcPr>
            <w:tcW w:w="1980" w:type="dxa"/>
            <w:shd w:val="clear" w:color="auto" w:fill="FDE9D9" w:themeFill="accent6" w:themeFillTint="33"/>
          </w:tcPr>
          <w:p w14:paraId="4BC96324" w14:textId="7697647C" w:rsidR="00C76304" w:rsidRPr="00C76304" w:rsidRDefault="00C76304" w:rsidP="00C76304">
            <w:pPr>
              <w:adjustRightInd w:val="0"/>
              <w:snapToGrid w:val="0"/>
              <w:ind w:left="341"/>
              <w:rPr>
                <w:rFonts w:cstheme="minorHAnsi"/>
                <w:b/>
                <w:bCs/>
                <w:sz w:val="20"/>
                <w:szCs w:val="20"/>
              </w:rPr>
            </w:pPr>
            <w:r w:rsidRPr="00C76304">
              <w:rPr>
                <w:rFonts w:cstheme="minorHAnsi"/>
                <w:b/>
                <w:bCs/>
                <w:sz w:val="20"/>
                <w:szCs w:val="20"/>
              </w:rPr>
              <w:t xml:space="preserve">8:30 – </w:t>
            </w:r>
            <w:r w:rsidR="003E26C6">
              <w:rPr>
                <w:rFonts w:cstheme="minorHAnsi"/>
                <w:b/>
                <w:bCs/>
                <w:sz w:val="20"/>
                <w:szCs w:val="20"/>
              </w:rPr>
              <w:t>8</w:t>
            </w:r>
            <w:r w:rsidRPr="00C76304">
              <w:rPr>
                <w:rFonts w:cstheme="minorHAnsi"/>
                <w:b/>
                <w:bCs/>
                <w:sz w:val="20"/>
                <w:szCs w:val="20"/>
              </w:rPr>
              <w:t>:50</w:t>
            </w:r>
          </w:p>
        </w:tc>
        <w:tc>
          <w:tcPr>
            <w:tcW w:w="6835" w:type="dxa"/>
            <w:shd w:val="clear" w:color="auto" w:fill="FDE9D9" w:themeFill="accent6" w:themeFillTint="33"/>
          </w:tcPr>
          <w:p w14:paraId="07ED371F" w14:textId="77777777" w:rsidR="00C76304" w:rsidRPr="00C76304" w:rsidRDefault="00C76304" w:rsidP="00C76304">
            <w:pPr>
              <w:adjustRightInd w:val="0"/>
              <w:snapToGrid w:val="0"/>
              <w:rPr>
                <w:rFonts w:cstheme="minorHAnsi"/>
                <w:b/>
                <w:bCs/>
                <w:sz w:val="20"/>
                <w:szCs w:val="20"/>
              </w:rPr>
            </w:pPr>
            <w:r w:rsidRPr="00C76304">
              <w:rPr>
                <w:rFonts w:cstheme="minorHAnsi"/>
                <w:b/>
                <w:bCs/>
                <w:sz w:val="20"/>
                <w:szCs w:val="20"/>
              </w:rPr>
              <w:t>Special Performance</w:t>
            </w:r>
          </w:p>
          <w:p w14:paraId="326847FA" w14:textId="77777777" w:rsidR="00C76304" w:rsidRPr="00C76304" w:rsidRDefault="00C76304" w:rsidP="00C76304">
            <w:pPr>
              <w:adjustRightInd w:val="0"/>
              <w:snapToGrid w:val="0"/>
              <w:rPr>
                <w:rFonts w:cstheme="minorHAnsi"/>
                <w:i/>
                <w:iCs/>
                <w:sz w:val="20"/>
                <w:szCs w:val="20"/>
              </w:rPr>
            </w:pPr>
            <w:r w:rsidRPr="00C76304">
              <w:rPr>
                <w:rFonts w:cstheme="minorHAnsi"/>
                <w:i/>
                <w:iCs/>
                <w:sz w:val="20"/>
                <w:szCs w:val="20"/>
              </w:rPr>
              <w:t>(Tupou Tertiary Institute Choir)</w:t>
            </w:r>
          </w:p>
        </w:tc>
      </w:tr>
      <w:tr w:rsidR="00C76304" w:rsidRPr="00C76304" w14:paraId="3EADA224" w14:textId="77777777" w:rsidTr="00C76304">
        <w:tc>
          <w:tcPr>
            <w:tcW w:w="1980" w:type="dxa"/>
          </w:tcPr>
          <w:p w14:paraId="7964E46E" w14:textId="77777777" w:rsidR="00C76304" w:rsidRPr="00C76304" w:rsidRDefault="00C76304" w:rsidP="00C76304">
            <w:pPr>
              <w:adjustRightInd w:val="0"/>
              <w:snapToGrid w:val="0"/>
              <w:ind w:left="341"/>
              <w:rPr>
                <w:rFonts w:cstheme="minorHAnsi"/>
                <w:b/>
                <w:bCs/>
                <w:sz w:val="20"/>
                <w:szCs w:val="20"/>
              </w:rPr>
            </w:pPr>
            <w:r w:rsidRPr="00C76304">
              <w:rPr>
                <w:rFonts w:cstheme="minorHAnsi"/>
                <w:b/>
                <w:bCs/>
                <w:sz w:val="20"/>
                <w:szCs w:val="20"/>
              </w:rPr>
              <w:t>9:00 am</w:t>
            </w:r>
          </w:p>
        </w:tc>
        <w:tc>
          <w:tcPr>
            <w:tcW w:w="6835" w:type="dxa"/>
          </w:tcPr>
          <w:p w14:paraId="2E9C5675" w14:textId="77777777" w:rsidR="00C76304" w:rsidRPr="00C76304" w:rsidRDefault="00C76304" w:rsidP="00C76304">
            <w:pPr>
              <w:adjustRightInd w:val="0"/>
              <w:snapToGrid w:val="0"/>
              <w:rPr>
                <w:rFonts w:cstheme="minorHAnsi"/>
                <w:b/>
                <w:bCs/>
                <w:sz w:val="20"/>
                <w:szCs w:val="20"/>
              </w:rPr>
            </w:pPr>
            <w:r w:rsidRPr="00C76304">
              <w:rPr>
                <w:rFonts w:cstheme="minorHAnsi"/>
                <w:b/>
                <w:bCs/>
                <w:sz w:val="20"/>
                <w:szCs w:val="20"/>
              </w:rPr>
              <w:t xml:space="preserve">Arrival of Guest of Honor – His Royal Highness Crown Prince </w:t>
            </w:r>
            <w:proofErr w:type="spellStart"/>
            <w:r w:rsidRPr="00C76304">
              <w:rPr>
                <w:rFonts w:cstheme="minorHAnsi"/>
                <w:b/>
                <w:bCs/>
                <w:sz w:val="20"/>
                <w:szCs w:val="20"/>
              </w:rPr>
              <w:t>Tupouto’a</w:t>
            </w:r>
            <w:proofErr w:type="spellEnd"/>
            <w:r w:rsidRPr="00C76304">
              <w:rPr>
                <w:rFonts w:cstheme="minorHAnsi"/>
                <w:b/>
                <w:bCs/>
                <w:sz w:val="20"/>
                <w:szCs w:val="20"/>
              </w:rPr>
              <w:t xml:space="preserve"> ‘</w:t>
            </w:r>
            <w:proofErr w:type="spellStart"/>
            <w:r w:rsidRPr="00C76304">
              <w:rPr>
                <w:rFonts w:cstheme="minorHAnsi"/>
                <w:b/>
                <w:bCs/>
                <w:sz w:val="20"/>
                <w:szCs w:val="20"/>
              </w:rPr>
              <w:t>Ulukalala</w:t>
            </w:r>
            <w:proofErr w:type="spellEnd"/>
            <w:r w:rsidRPr="00C76304">
              <w:rPr>
                <w:rFonts w:cstheme="minorHAnsi"/>
                <w:b/>
                <w:bCs/>
                <w:sz w:val="20"/>
                <w:szCs w:val="20"/>
              </w:rPr>
              <w:t xml:space="preserve"> - TBC</w:t>
            </w:r>
          </w:p>
        </w:tc>
      </w:tr>
      <w:tr w:rsidR="00C76304" w:rsidRPr="00C76304" w14:paraId="4C85A22F" w14:textId="77777777" w:rsidTr="00C76304">
        <w:tc>
          <w:tcPr>
            <w:tcW w:w="1980" w:type="dxa"/>
          </w:tcPr>
          <w:p w14:paraId="26321E8A" w14:textId="77777777" w:rsidR="00C76304" w:rsidRPr="00C76304" w:rsidRDefault="00C76304" w:rsidP="00C76304">
            <w:pPr>
              <w:adjustRightInd w:val="0"/>
              <w:snapToGrid w:val="0"/>
              <w:ind w:left="341"/>
              <w:rPr>
                <w:rFonts w:cstheme="minorHAnsi"/>
                <w:b/>
                <w:bCs/>
                <w:sz w:val="20"/>
                <w:szCs w:val="20"/>
              </w:rPr>
            </w:pPr>
            <w:r w:rsidRPr="00C76304">
              <w:rPr>
                <w:rFonts w:cstheme="minorHAnsi"/>
                <w:b/>
                <w:bCs/>
                <w:sz w:val="20"/>
                <w:szCs w:val="20"/>
              </w:rPr>
              <w:t>9:05 am</w:t>
            </w:r>
          </w:p>
        </w:tc>
        <w:tc>
          <w:tcPr>
            <w:tcW w:w="6835" w:type="dxa"/>
          </w:tcPr>
          <w:p w14:paraId="6BCA5757" w14:textId="77777777" w:rsidR="00C76304" w:rsidRPr="00C76304" w:rsidRDefault="00C76304" w:rsidP="00C76304">
            <w:pPr>
              <w:adjustRightInd w:val="0"/>
              <w:snapToGrid w:val="0"/>
              <w:rPr>
                <w:rFonts w:cstheme="minorHAnsi"/>
                <w:b/>
                <w:bCs/>
                <w:sz w:val="20"/>
                <w:szCs w:val="20"/>
              </w:rPr>
            </w:pPr>
            <w:r w:rsidRPr="00C76304">
              <w:rPr>
                <w:rFonts w:cstheme="minorHAnsi"/>
                <w:b/>
                <w:bCs/>
                <w:sz w:val="20"/>
                <w:szCs w:val="20"/>
              </w:rPr>
              <w:t>Welcome – MC</w:t>
            </w:r>
          </w:p>
        </w:tc>
      </w:tr>
      <w:tr w:rsidR="00C76304" w:rsidRPr="00C76304" w14:paraId="6021B2C8" w14:textId="77777777" w:rsidTr="00C76304">
        <w:tc>
          <w:tcPr>
            <w:tcW w:w="1980" w:type="dxa"/>
          </w:tcPr>
          <w:p w14:paraId="3DABCF66" w14:textId="77777777" w:rsidR="00C76304" w:rsidRPr="00C76304" w:rsidRDefault="00C76304" w:rsidP="00C76304">
            <w:pPr>
              <w:adjustRightInd w:val="0"/>
              <w:snapToGrid w:val="0"/>
              <w:ind w:left="341"/>
              <w:rPr>
                <w:rFonts w:cstheme="minorHAnsi"/>
                <w:b/>
                <w:bCs/>
                <w:sz w:val="20"/>
                <w:szCs w:val="20"/>
              </w:rPr>
            </w:pPr>
            <w:r w:rsidRPr="00C76304">
              <w:rPr>
                <w:rFonts w:cstheme="minorHAnsi"/>
                <w:b/>
                <w:bCs/>
                <w:sz w:val="20"/>
                <w:szCs w:val="20"/>
              </w:rPr>
              <w:lastRenderedPageBreak/>
              <w:t>9:05 – 9:10 am</w:t>
            </w:r>
          </w:p>
        </w:tc>
        <w:tc>
          <w:tcPr>
            <w:tcW w:w="6835" w:type="dxa"/>
          </w:tcPr>
          <w:p w14:paraId="03404C3B" w14:textId="77777777" w:rsidR="00C76304" w:rsidRPr="00C76304" w:rsidRDefault="00C76304" w:rsidP="00C76304">
            <w:pPr>
              <w:adjustRightInd w:val="0"/>
              <w:snapToGrid w:val="0"/>
              <w:rPr>
                <w:rFonts w:cstheme="minorHAnsi"/>
                <w:b/>
                <w:bCs/>
                <w:sz w:val="20"/>
                <w:szCs w:val="20"/>
              </w:rPr>
            </w:pPr>
            <w:r w:rsidRPr="00C76304">
              <w:rPr>
                <w:rFonts w:cstheme="minorHAnsi"/>
                <w:b/>
                <w:bCs/>
                <w:sz w:val="20"/>
                <w:szCs w:val="20"/>
              </w:rPr>
              <w:t xml:space="preserve">Opening Prayer </w:t>
            </w:r>
          </w:p>
          <w:p w14:paraId="54B9348C" w14:textId="77777777" w:rsidR="00C76304" w:rsidRPr="00C76304" w:rsidRDefault="00C76304" w:rsidP="00C76304">
            <w:pPr>
              <w:adjustRightInd w:val="0"/>
              <w:snapToGrid w:val="0"/>
              <w:rPr>
                <w:rFonts w:cstheme="minorHAnsi"/>
                <w:b/>
                <w:bCs/>
                <w:sz w:val="20"/>
                <w:szCs w:val="20"/>
              </w:rPr>
            </w:pPr>
            <w:r w:rsidRPr="00C76304">
              <w:rPr>
                <w:rFonts w:cstheme="minorHAnsi"/>
                <w:b/>
                <w:bCs/>
                <w:sz w:val="20"/>
                <w:szCs w:val="20"/>
              </w:rPr>
              <w:t>Rev. Semisi Fonua – President of the Free Church of Tonga</w:t>
            </w:r>
          </w:p>
        </w:tc>
      </w:tr>
      <w:tr w:rsidR="00C76304" w:rsidRPr="00C76304" w14:paraId="656971CD" w14:textId="77777777" w:rsidTr="00C76304">
        <w:tc>
          <w:tcPr>
            <w:tcW w:w="1980" w:type="dxa"/>
            <w:shd w:val="clear" w:color="auto" w:fill="DBE5F1" w:themeFill="accent1" w:themeFillTint="33"/>
          </w:tcPr>
          <w:p w14:paraId="07D47DEC" w14:textId="77777777" w:rsidR="00C76304" w:rsidRPr="00C76304" w:rsidRDefault="00C76304" w:rsidP="00C76304">
            <w:pPr>
              <w:adjustRightInd w:val="0"/>
              <w:snapToGrid w:val="0"/>
              <w:ind w:left="341"/>
              <w:rPr>
                <w:rFonts w:cstheme="minorHAnsi"/>
                <w:b/>
                <w:bCs/>
                <w:sz w:val="20"/>
                <w:szCs w:val="20"/>
              </w:rPr>
            </w:pPr>
            <w:r w:rsidRPr="00C76304">
              <w:rPr>
                <w:rFonts w:cstheme="minorHAnsi"/>
                <w:b/>
                <w:bCs/>
                <w:sz w:val="20"/>
                <w:szCs w:val="20"/>
              </w:rPr>
              <w:t>9:10 – 9:30 am</w:t>
            </w:r>
          </w:p>
        </w:tc>
        <w:tc>
          <w:tcPr>
            <w:tcW w:w="6835" w:type="dxa"/>
            <w:shd w:val="clear" w:color="auto" w:fill="DBE5F1" w:themeFill="accent1" w:themeFillTint="33"/>
          </w:tcPr>
          <w:p w14:paraId="7DEF8359" w14:textId="77777777" w:rsidR="00C76304" w:rsidRPr="00C76304" w:rsidRDefault="00C76304" w:rsidP="00C76304">
            <w:pPr>
              <w:adjustRightInd w:val="0"/>
              <w:snapToGrid w:val="0"/>
              <w:rPr>
                <w:rFonts w:cstheme="minorHAnsi"/>
                <w:b/>
                <w:bCs/>
                <w:sz w:val="20"/>
                <w:szCs w:val="20"/>
              </w:rPr>
            </w:pPr>
            <w:r w:rsidRPr="00C76304">
              <w:rPr>
                <w:rFonts w:cstheme="minorHAnsi"/>
                <w:b/>
                <w:bCs/>
                <w:sz w:val="20"/>
                <w:szCs w:val="20"/>
              </w:rPr>
              <w:t>OPENING STATEMENTS</w:t>
            </w:r>
          </w:p>
          <w:p w14:paraId="688EEB82" w14:textId="77777777" w:rsidR="00C76304" w:rsidRPr="00C76304" w:rsidRDefault="00C76304" w:rsidP="00C76304">
            <w:pPr>
              <w:pStyle w:val="ListParagraph"/>
              <w:numPr>
                <w:ilvl w:val="0"/>
                <w:numId w:val="66"/>
              </w:numPr>
              <w:adjustRightInd w:val="0"/>
              <w:snapToGrid w:val="0"/>
              <w:contextualSpacing w:val="0"/>
              <w:jc w:val="both"/>
              <w:rPr>
                <w:rFonts w:cstheme="minorHAnsi"/>
                <w:b/>
                <w:bCs/>
                <w:sz w:val="20"/>
                <w:szCs w:val="20"/>
              </w:rPr>
            </w:pPr>
            <w:r w:rsidRPr="00C76304">
              <w:rPr>
                <w:rFonts w:cstheme="minorHAnsi"/>
                <w:b/>
                <w:bCs/>
                <w:sz w:val="20"/>
                <w:szCs w:val="20"/>
              </w:rPr>
              <w:t>WCPFC Chair – Dr. Josie Tamate</w:t>
            </w:r>
          </w:p>
          <w:p w14:paraId="4DEDD5EF" w14:textId="77777777" w:rsidR="00C76304" w:rsidRPr="00C76304" w:rsidRDefault="00C76304" w:rsidP="00C76304">
            <w:pPr>
              <w:pStyle w:val="ListParagraph"/>
              <w:numPr>
                <w:ilvl w:val="0"/>
                <w:numId w:val="66"/>
              </w:numPr>
              <w:adjustRightInd w:val="0"/>
              <w:snapToGrid w:val="0"/>
              <w:contextualSpacing w:val="0"/>
              <w:jc w:val="both"/>
              <w:rPr>
                <w:rFonts w:cstheme="minorHAnsi"/>
                <w:b/>
                <w:bCs/>
                <w:sz w:val="20"/>
                <w:szCs w:val="20"/>
              </w:rPr>
            </w:pPr>
            <w:r w:rsidRPr="00C76304">
              <w:rPr>
                <w:rFonts w:cstheme="minorHAnsi"/>
                <w:b/>
                <w:bCs/>
                <w:sz w:val="20"/>
                <w:szCs w:val="20"/>
              </w:rPr>
              <w:t>SC Chair – Ms. Emily Crigler</w:t>
            </w:r>
          </w:p>
          <w:p w14:paraId="38350765" w14:textId="77777777" w:rsidR="00C76304" w:rsidRPr="00C76304" w:rsidRDefault="00C76304" w:rsidP="00C76304">
            <w:pPr>
              <w:pStyle w:val="ListParagraph"/>
              <w:numPr>
                <w:ilvl w:val="0"/>
                <w:numId w:val="66"/>
              </w:numPr>
              <w:adjustRightInd w:val="0"/>
              <w:snapToGrid w:val="0"/>
              <w:contextualSpacing w:val="0"/>
              <w:jc w:val="both"/>
              <w:rPr>
                <w:rFonts w:cstheme="minorHAnsi"/>
                <w:b/>
                <w:bCs/>
                <w:sz w:val="20"/>
                <w:szCs w:val="20"/>
              </w:rPr>
            </w:pPr>
            <w:r w:rsidRPr="00C76304">
              <w:rPr>
                <w:rFonts w:cstheme="minorHAnsi"/>
                <w:b/>
                <w:bCs/>
                <w:sz w:val="20"/>
                <w:szCs w:val="20"/>
              </w:rPr>
              <w:t>WCPFC Executive Director – Ms Rhea Moss-Christian</w:t>
            </w:r>
          </w:p>
        </w:tc>
      </w:tr>
      <w:tr w:rsidR="00C76304" w:rsidRPr="00C76304" w14:paraId="53CFB3B8" w14:textId="77777777" w:rsidTr="00C76304">
        <w:tc>
          <w:tcPr>
            <w:tcW w:w="1980" w:type="dxa"/>
            <w:shd w:val="clear" w:color="auto" w:fill="FDE9D9" w:themeFill="accent6" w:themeFillTint="33"/>
          </w:tcPr>
          <w:p w14:paraId="193FA396" w14:textId="77777777" w:rsidR="00C76304" w:rsidRPr="00C76304" w:rsidRDefault="00C76304" w:rsidP="00C76304">
            <w:pPr>
              <w:adjustRightInd w:val="0"/>
              <w:snapToGrid w:val="0"/>
              <w:ind w:left="341"/>
              <w:rPr>
                <w:rFonts w:cstheme="minorHAnsi"/>
                <w:b/>
                <w:bCs/>
                <w:sz w:val="20"/>
                <w:szCs w:val="20"/>
              </w:rPr>
            </w:pPr>
            <w:r w:rsidRPr="00C76304">
              <w:rPr>
                <w:rFonts w:cstheme="minorHAnsi"/>
                <w:b/>
                <w:bCs/>
                <w:sz w:val="20"/>
                <w:szCs w:val="20"/>
              </w:rPr>
              <w:t>9:30 – 9:40 am</w:t>
            </w:r>
          </w:p>
        </w:tc>
        <w:tc>
          <w:tcPr>
            <w:tcW w:w="6835" w:type="dxa"/>
            <w:shd w:val="clear" w:color="auto" w:fill="FDE9D9" w:themeFill="accent6" w:themeFillTint="33"/>
          </w:tcPr>
          <w:p w14:paraId="39736A5D" w14:textId="77777777" w:rsidR="00C76304" w:rsidRPr="00C76304" w:rsidRDefault="00C76304" w:rsidP="00C76304">
            <w:pPr>
              <w:adjustRightInd w:val="0"/>
              <w:snapToGrid w:val="0"/>
              <w:rPr>
                <w:rFonts w:cstheme="minorHAnsi"/>
                <w:b/>
                <w:bCs/>
                <w:sz w:val="20"/>
                <w:szCs w:val="20"/>
              </w:rPr>
            </w:pPr>
            <w:r w:rsidRPr="00C76304">
              <w:rPr>
                <w:rFonts w:cstheme="minorHAnsi"/>
                <w:b/>
                <w:bCs/>
                <w:sz w:val="20"/>
                <w:szCs w:val="20"/>
              </w:rPr>
              <w:t>Special Traditional Item</w:t>
            </w:r>
          </w:p>
          <w:p w14:paraId="1BC44675" w14:textId="77777777" w:rsidR="00C76304" w:rsidRPr="00C76304" w:rsidRDefault="00C76304" w:rsidP="00C76304">
            <w:pPr>
              <w:adjustRightInd w:val="0"/>
              <w:snapToGrid w:val="0"/>
              <w:rPr>
                <w:rFonts w:cstheme="minorHAnsi"/>
                <w:i/>
                <w:iCs/>
                <w:sz w:val="20"/>
                <w:szCs w:val="20"/>
              </w:rPr>
            </w:pPr>
            <w:r w:rsidRPr="00C76304">
              <w:rPr>
                <w:rFonts w:cstheme="minorHAnsi"/>
                <w:i/>
                <w:iCs/>
                <w:sz w:val="20"/>
                <w:szCs w:val="20"/>
              </w:rPr>
              <w:t>(Tupou Tertiary Institute Choir)</w:t>
            </w:r>
          </w:p>
        </w:tc>
      </w:tr>
      <w:tr w:rsidR="00C76304" w:rsidRPr="00C76304" w14:paraId="3CCF6F96" w14:textId="77777777" w:rsidTr="00C76304">
        <w:tc>
          <w:tcPr>
            <w:tcW w:w="1980" w:type="dxa"/>
            <w:shd w:val="clear" w:color="auto" w:fill="DBE5F1" w:themeFill="accent1" w:themeFillTint="33"/>
          </w:tcPr>
          <w:p w14:paraId="622E830B" w14:textId="77777777" w:rsidR="00C76304" w:rsidRPr="00C76304" w:rsidRDefault="00C76304" w:rsidP="00C76304">
            <w:pPr>
              <w:adjustRightInd w:val="0"/>
              <w:snapToGrid w:val="0"/>
              <w:ind w:left="341"/>
              <w:rPr>
                <w:rFonts w:cstheme="minorHAnsi"/>
                <w:b/>
                <w:bCs/>
                <w:sz w:val="20"/>
                <w:szCs w:val="20"/>
              </w:rPr>
            </w:pPr>
            <w:r w:rsidRPr="00C76304">
              <w:rPr>
                <w:rFonts w:cstheme="minorHAnsi"/>
                <w:b/>
                <w:bCs/>
                <w:sz w:val="20"/>
                <w:szCs w:val="20"/>
              </w:rPr>
              <w:t>9:40 – 9:45 am</w:t>
            </w:r>
          </w:p>
        </w:tc>
        <w:tc>
          <w:tcPr>
            <w:tcW w:w="6835" w:type="dxa"/>
            <w:shd w:val="clear" w:color="auto" w:fill="DBE5F1" w:themeFill="accent1" w:themeFillTint="33"/>
          </w:tcPr>
          <w:p w14:paraId="2D6617BC" w14:textId="77777777" w:rsidR="00C76304" w:rsidRPr="00C76304" w:rsidRDefault="00C76304" w:rsidP="00C76304">
            <w:pPr>
              <w:adjustRightInd w:val="0"/>
              <w:snapToGrid w:val="0"/>
              <w:rPr>
                <w:rFonts w:cstheme="minorHAnsi"/>
                <w:b/>
                <w:bCs/>
                <w:sz w:val="20"/>
                <w:szCs w:val="20"/>
              </w:rPr>
            </w:pPr>
            <w:r w:rsidRPr="00C76304">
              <w:rPr>
                <w:rFonts w:cstheme="minorHAnsi"/>
                <w:b/>
                <w:bCs/>
                <w:sz w:val="20"/>
                <w:szCs w:val="20"/>
              </w:rPr>
              <w:t>OFFICIAL OPENING SPEECH</w:t>
            </w:r>
          </w:p>
          <w:p w14:paraId="40A95FDD" w14:textId="77777777" w:rsidR="00C76304" w:rsidRPr="00C76304" w:rsidRDefault="00C76304" w:rsidP="00C76304">
            <w:pPr>
              <w:adjustRightInd w:val="0"/>
              <w:snapToGrid w:val="0"/>
              <w:rPr>
                <w:rFonts w:cstheme="minorHAnsi"/>
                <w:b/>
                <w:bCs/>
                <w:sz w:val="20"/>
                <w:szCs w:val="20"/>
              </w:rPr>
            </w:pPr>
            <w:r w:rsidRPr="00C76304">
              <w:rPr>
                <w:rFonts w:cstheme="minorHAnsi"/>
                <w:b/>
                <w:bCs/>
                <w:sz w:val="20"/>
                <w:szCs w:val="20"/>
              </w:rPr>
              <w:t xml:space="preserve">Guest of Honor – HRH Crown Prince </w:t>
            </w:r>
            <w:proofErr w:type="spellStart"/>
            <w:r w:rsidRPr="00C76304">
              <w:rPr>
                <w:rFonts w:cstheme="minorHAnsi"/>
                <w:b/>
                <w:bCs/>
                <w:sz w:val="20"/>
                <w:szCs w:val="20"/>
              </w:rPr>
              <w:t>Tupouto’a</w:t>
            </w:r>
            <w:proofErr w:type="spellEnd"/>
            <w:r w:rsidRPr="00C76304">
              <w:rPr>
                <w:rFonts w:cstheme="minorHAnsi"/>
                <w:b/>
                <w:bCs/>
                <w:sz w:val="20"/>
                <w:szCs w:val="20"/>
              </w:rPr>
              <w:t xml:space="preserve"> ‘</w:t>
            </w:r>
            <w:proofErr w:type="spellStart"/>
            <w:r w:rsidRPr="00C76304">
              <w:rPr>
                <w:rFonts w:cstheme="minorHAnsi"/>
                <w:b/>
                <w:bCs/>
                <w:sz w:val="20"/>
                <w:szCs w:val="20"/>
              </w:rPr>
              <w:t>Ulukalala</w:t>
            </w:r>
            <w:proofErr w:type="spellEnd"/>
          </w:p>
        </w:tc>
      </w:tr>
      <w:tr w:rsidR="00C76304" w:rsidRPr="00C76304" w14:paraId="378304DE" w14:textId="77777777" w:rsidTr="00C76304">
        <w:tc>
          <w:tcPr>
            <w:tcW w:w="1980" w:type="dxa"/>
          </w:tcPr>
          <w:p w14:paraId="7CF8A036" w14:textId="77777777" w:rsidR="00C76304" w:rsidRPr="00C76304" w:rsidRDefault="00C76304" w:rsidP="00C76304">
            <w:pPr>
              <w:adjustRightInd w:val="0"/>
              <w:snapToGrid w:val="0"/>
              <w:ind w:left="341"/>
              <w:rPr>
                <w:rFonts w:cstheme="minorHAnsi"/>
                <w:b/>
                <w:bCs/>
                <w:sz w:val="20"/>
                <w:szCs w:val="20"/>
              </w:rPr>
            </w:pPr>
            <w:r w:rsidRPr="00C76304">
              <w:rPr>
                <w:rFonts w:cstheme="minorHAnsi"/>
                <w:b/>
                <w:bCs/>
                <w:sz w:val="20"/>
                <w:szCs w:val="20"/>
              </w:rPr>
              <w:t>9:45 – 9:50 am</w:t>
            </w:r>
          </w:p>
        </w:tc>
        <w:tc>
          <w:tcPr>
            <w:tcW w:w="6835" w:type="dxa"/>
          </w:tcPr>
          <w:p w14:paraId="692725D6" w14:textId="77777777" w:rsidR="00C76304" w:rsidRPr="00C76304" w:rsidRDefault="00C76304" w:rsidP="00C76304">
            <w:pPr>
              <w:adjustRightInd w:val="0"/>
              <w:snapToGrid w:val="0"/>
              <w:rPr>
                <w:rFonts w:cstheme="minorHAnsi"/>
                <w:b/>
                <w:bCs/>
                <w:sz w:val="20"/>
                <w:szCs w:val="20"/>
              </w:rPr>
            </w:pPr>
            <w:r w:rsidRPr="00C76304">
              <w:rPr>
                <w:rFonts w:cstheme="minorHAnsi"/>
                <w:b/>
                <w:bCs/>
                <w:sz w:val="20"/>
                <w:szCs w:val="20"/>
              </w:rPr>
              <w:t>Vote of Thanks</w:t>
            </w:r>
          </w:p>
          <w:p w14:paraId="1DE36414" w14:textId="77777777" w:rsidR="00C76304" w:rsidRPr="00C76304" w:rsidRDefault="00C76304" w:rsidP="00C76304">
            <w:pPr>
              <w:adjustRightInd w:val="0"/>
              <w:snapToGrid w:val="0"/>
              <w:rPr>
                <w:rFonts w:cstheme="minorHAnsi"/>
                <w:sz w:val="20"/>
                <w:szCs w:val="20"/>
              </w:rPr>
            </w:pPr>
            <w:r w:rsidRPr="00C76304">
              <w:rPr>
                <w:rFonts w:cstheme="minorHAnsi"/>
                <w:sz w:val="20"/>
                <w:szCs w:val="20"/>
              </w:rPr>
              <w:t xml:space="preserve">(CEO or Minister for Ministry of Fisheries – Dr. </w:t>
            </w:r>
            <w:proofErr w:type="spellStart"/>
            <w:r w:rsidRPr="00C76304">
              <w:rPr>
                <w:rFonts w:cstheme="minorHAnsi"/>
                <w:sz w:val="20"/>
                <w:szCs w:val="20"/>
              </w:rPr>
              <w:t>Matoto</w:t>
            </w:r>
            <w:proofErr w:type="spellEnd"/>
            <w:r w:rsidRPr="00C76304">
              <w:rPr>
                <w:rFonts w:cstheme="minorHAnsi"/>
                <w:sz w:val="20"/>
                <w:szCs w:val="20"/>
              </w:rPr>
              <w:t xml:space="preserve"> or Dr Eke)</w:t>
            </w:r>
          </w:p>
        </w:tc>
      </w:tr>
      <w:tr w:rsidR="00C76304" w:rsidRPr="00C76304" w14:paraId="0B0E3998" w14:textId="77777777" w:rsidTr="00C76304">
        <w:tc>
          <w:tcPr>
            <w:tcW w:w="1980" w:type="dxa"/>
          </w:tcPr>
          <w:p w14:paraId="385E9BEE" w14:textId="77777777" w:rsidR="00C76304" w:rsidRPr="00C76304" w:rsidRDefault="00C76304" w:rsidP="00C76304">
            <w:pPr>
              <w:adjustRightInd w:val="0"/>
              <w:snapToGrid w:val="0"/>
              <w:ind w:left="341"/>
              <w:rPr>
                <w:rFonts w:cstheme="minorHAnsi"/>
                <w:b/>
                <w:bCs/>
                <w:sz w:val="20"/>
                <w:szCs w:val="20"/>
              </w:rPr>
            </w:pPr>
            <w:r w:rsidRPr="00C76304">
              <w:rPr>
                <w:rFonts w:cstheme="minorHAnsi"/>
                <w:b/>
                <w:bCs/>
                <w:sz w:val="20"/>
                <w:szCs w:val="20"/>
              </w:rPr>
              <w:t>9:50 am</w:t>
            </w:r>
          </w:p>
        </w:tc>
        <w:tc>
          <w:tcPr>
            <w:tcW w:w="6835" w:type="dxa"/>
          </w:tcPr>
          <w:p w14:paraId="2090C6CA" w14:textId="77777777" w:rsidR="00C76304" w:rsidRPr="00C76304" w:rsidRDefault="00C76304" w:rsidP="00C76304">
            <w:pPr>
              <w:adjustRightInd w:val="0"/>
              <w:snapToGrid w:val="0"/>
              <w:rPr>
                <w:rFonts w:cstheme="minorHAnsi"/>
                <w:b/>
                <w:bCs/>
                <w:sz w:val="20"/>
                <w:szCs w:val="20"/>
              </w:rPr>
            </w:pPr>
            <w:r w:rsidRPr="00C76304">
              <w:rPr>
                <w:rFonts w:cstheme="minorHAnsi"/>
                <w:b/>
                <w:bCs/>
                <w:sz w:val="20"/>
                <w:szCs w:val="20"/>
              </w:rPr>
              <w:t>Closing Prayer</w:t>
            </w:r>
          </w:p>
          <w:p w14:paraId="6D26F83D" w14:textId="77777777" w:rsidR="00C76304" w:rsidRPr="00C76304" w:rsidRDefault="00C76304" w:rsidP="00C76304">
            <w:pPr>
              <w:adjustRightInd w:val="0"/>
              <w:snapToGrid w:val="0"/>
              <w:rPr>
                <w:rFonts w:cstheme="minorHAnsi"/>
                <w:sz w:val="20"/>
                <w:szCs w:val="20"/>
              </w:rPr>
            </w:pPr>
            <w:r w:rsidRPr="00C76304">
              <w:rPr>
                <w:rFonts w:cstheme="minorHAnsi"/>
                <w:sz w:val="20"/>
                <w:szCs w:val="20"/>
              </w:rPr>
              <w:t>Rev Semisi Fonua</w:t>
            </w:r>
          </w:p>
        </w:tc>
      </w:tr>
      <w:tr w:rsidR="00C76304" w:rsidRPr="00C76304" w14:paraId="64B68173" w14:textId="77777777" w:rsidTr="00C76304">
        <w:tc>
          <w:tcPr>
            <w:tcW w:w="1980" w:type="dxa"/>
          </w:tcPr>
          <w:p w14:paraId="3BC43264" w14:textId="77777777" w:rsidR="00C76304" w:rsidRPr="00C76304" w:rsidRDefault="00C76304" w:rsidP="00C76304">
            <w:pPr>
              <w:adjustRightInd w:val="0"/>
              <w:snapToGrid w:val="0"/>
              <w:ind w:left="341"/>
              <w:rPr>
                <w:rFonts w:cstheme="minorHAnsi"/>
                <w:b/>
                <w:bCs/>
                <w:sz w:val="20"/>
                <w:szCs w:val="20"/>
              </w:rPr>
            </w:pPr>
            <w:r w:rsidRPr="00C76304">
              <w:rPr>
                <w:rFonts w:cstheme="minorHAnsi"/>
                <w:b/>
                <w:bCs/>
                <w:sz w:val="20"/>
                <w:szCs w:val="20"/>
              </w:rPr>
              <w:t>9:50 – 10:00 am</w:t>
            </w:r>
          </w:p>
        </w:tc>
        <w:tc>
          <w:tcPr>
            <w:tcW w:w="6835" w:type="dxa"/>
          </w:tcPr>
          <w:p w14:paraId="70CE0CAD" w14:textId="77777777" w:rsidR="00C76304" w:rsidRPr="00C76304" w:rsidRDefault="00C76304" w:rsidP="00C76304">
            <w:pPr>
              <w:adjustRightInd w:val="0"/>
              <w:snapToGrid w:val="0"/>
              <w:rPr>
                <w:rFonts w:cstheme="minorHAnsi"/>
                <w:b/>
                <w:bCs/>
                <w:sz w:val="20"/>
                <w:szCs w:val="20"/>
              </w:rPr>
            </w:pPr>
            <w:r w:rsidRPr="00C76304">
              <w:rPr>
                <w:rFonts w:cstheme="minorHAnsi"/>
                <w:b/>
                <w:bCs/>
                <w:sz w:val="20"/>
                <w:szCs w:val="20"/>
              </w:rPr>
              <w:t>Group Photo in the meeting room</w:t>
            </w:r>
          </w:p>
          <w:p w14:paraId="2BC94DB2" w14:textId="77777777" w:rsidR="00C76304" w:rsidRPr="00C76304" w:rsidRDefault="00C76304" w:rsidP="00C76304">
            <w:pPr>
              <w:adjustRightInd w:val="0"/>
              <w:snapToGrid w:val="0"/>
              <w:rPr>
                <w:rFonts w:cstheme="minorHAnsi"/>
                <w:b/>
                <w:bCs/>
                <w:sz w:val="20"/>
                <w:szCs w:val="20"/>
              </w:rPr>
            </w:pPr>
            <w:r w:rsidRPr="00C76304">
              <w:rPr>
                <w:rFonts w:cstheme="minorHAnsi"/>
                <w:b/>
                <w:bCs/>
                <w:sz w:val="20"/>
                <w:szCs w:val="20"/>
              </w:rPr>
              <w:t>Morning Break (10:00 – 10:20)</w:t>
            </w:r>
          </w:p>
        </w:tc>
      </w:tr>
    </w:tbl>
    <w:p w14:paraId="4C8CE812" w14:textId="77777777" w:rsidR="00C76304" w:rsidRDefault="00C76304" w:rsidP="00C76304">
      <w:pPr>
        <w:pStyle w:val="ListParagraph"/>
        <w:adjustRightInd w:val="0"/>
        <w:snapToGrid w:val="0"/>
        <w:spacing w:after="0" w:line="240" w:lineRule="auto"/>
        <w:ind w:left="540"/>
        <w:contextualSpacing w:val="0"/>
        <w:jc w:val="both"/>
        <w:rPr>
          <w:rFonts w:cstheme="minorHAnsi"/>
          <w:b/>
          <w:color w:val="0000FF"/>
          <w:sz w:val="24"/>
          <w:szCs w:val="24"/>
          <w:lang w:eastAsia="ko-KR"/>
        </w:rPr>
      </w:pPr>
    </w:p>
    <w:p w14:paraId="08B43A6C" w14:textId="0E9A326B" w:rsidR="00235AC1" w:rsidRPr="00B840DB" w:rsidRDefault="00235AC1" w:rsidP="00B840DB">
      <w:pPr>
        <w:pStyle w:val="ListParagraph"/>
        <w:numPr>
          <w:ilvl w:val="0"/>
          <w:numId w:val="1"/>
        </w:numPr>
        <w:adjustRightInd w:val="0"/>
        <w:snapToGrid w:val="0"/>
        <w:spacing w:after="0" w:line="240" w:lineRule="auto"/>
        <w:ind w:left="540" w:hanging="540"/>
        <w:contextualSpacing w:val="0"/>
        <w:jc w:val="both"/>
        <w:rPr>
          <w:rFonts w:cstheme="minorHAnsi"/>
          <w:b/>
          <w:color w:val="0000FF"/>
          <w:sz w:val="24"/>
          <w:szCs w:val="24"/>
          <w:lang w:eastAsia="ko-KR"/>
        </w:rPr>
      </w:pPr>
      <w:r w:rsidRPr="00B840DB">
        <w:rPr>
          <w:rFonts w:cstheme="minorHAnsi"/>
          <w:b/>
          <w:color w:val="0000FF"/>
          <w:sz w:val="24"/>
          <w:szCs w:val="24"/>
          <w:lang w:eastAsia="ko-KR"/>
        </w:rPr>
        <w:t xml:space="preserve">Introduction of </w:t>
      </w:r>
      <w:r w:rsidR="00BF7D35" w:rsidRPr="00B840DB">
        <w:rPr>
          <w:rFonts w:cstheme="minorHAnsi"/>
          <w:b/>
          <w:color w:val="0000FF"/>
          <w:sz w:val="24"/>
          <w:szCs w:val="24"/>
          <w:lang w:eastAsia="ko-KR"/>
        </w:rPr>
        <w:t>IT-related facilities for SC21</w:t>
      </w:r>
    </w:p>
    <w:p w14:paraId="11F20192" w14:textId="77777777" w:rsidR="00FD52F4" w:rsidRPr="00B840DB" w:rsidRDefault="00FD52F4" w:rsidP="00804B96">
      <w:pPr>
        <w:pStyle w:val="ListParagraph"/>
        <w:adjustRightInd w:val="0"/>
        <w:snapToGrid w:val="0"/>
        <w:spacing w:after="0" w:line="240" w:lineRule="auto"/>
        <w:ind w:left="1211"/>
        <w:contextualSpacing w:val="0"/>
        <w:jc w:val="both"/>
        <w:rPr>
          <w:rFonts w:cstheme="minorHAnsi"/>
          <w:sz w:val="24"/>
          <w:szCs w:val="24"/>
          <w:lang w:val="en-US"/>
        </w:rPr>
      </w:pPr>
    </w:p>
    <w:p w14:paraId="66BCE34C" w14:textId="77777777" w:rsidR="00BF7D35" w:rsidRPr="00B840DB" w:rsidRDefault="00BF7D35" w:rsidP="00B840DB">
      <w:pPr>
        <w:pStyle w:val="ListParagraph"/>
        <w:numPr>
          <w:ilvl w:val="2"/>
          <w:numId w:val="64"/>
        </w:numPr>
        <w:adjustRightInd w:val="0"/>
        <w:snapToGrid w:val="0"/>
        <w:spacing w:after="0" w:line="240" w:lineRule="auto"/>
        <w:ind w:hanging="540"/>
        <w:contextualSpacing w:val="0"/>
        <w:jc w:val="both"/>
        <w:rPr>
          <w:rFonts w:cstheme="minorHAnsi"/>
          <w:sz w:val="24"/>
          <w:szCs w:val="24"/>
          <w:lang w:val="en-US"/>
        </w:rPr>
      </w:pPr>
      <w:r w:rsidRPr="00B840DB">
        <w:rPr>
          <w:rFonts w:cstheme="minorHAnsi"/>
          <w:sz w:val="24"/>
          <w:szCs w:val="24"/>
          <w:lang w:val="en-US"/>
        </w:rPr>
        <w:t xml:space="preserve">Presentation </w:t>
      </w:r>
    </w:p>
    <w:p w14:paraId="6C492FC0" w14:textId="54D1E041" w:rsidR="00BF7D35" w:rsidRPr="00B840DB" w:rsidRDefault="00BF7D35" w:rsidP="00B840DB">
      <w:pPr>
        <w:pStyle w:val="ListParagraph"/>
        <w:numPr>
          <w:ilvl w:val="1"/>
          <w:numId w:val="1"/>
        </w:numPr>
        <w:adjustRightInd w:val="0"/>
        <w:snapToGrid w:val="0"/>
        <w:spacing w:after="0" w:line="240" w:lineRule="auto"/>
        <w:ind w:left="1440"/>
        <w:contextualSpacing w:val="0"/>
        <w:rPr>
          <w:rFonts w:cstheme="minorHAnsi"/>
          <w:sz w:val="24"/>
          <w:szCs w:val="24"/>
          <w:lang w:val="en-US"/>
        </w:rPr>
      </w:pPr>
      <w:r w:rsidRPr="00B840DB">
        <w:rPr>
          <w:rFonts w:cstheme="minorHAnsi"/>
          <w:sz w:val="24"/>
          <w:szCs w:val="24"/>
          <w:u w:val="single"/>
          <w:lang w:val="en-US"/>
        </w:rPr>
        <w:t>Submission of presentations</w:t>
      </w:r>
      <w:r w:rsidRPr="00B840DB">
        <w:rPr>
          <w:rFonts w:cstheme="minorHAnsi"/>
          <w:sz w:val="24"/>
          <w:szCs w:val="24"/>
          <w:lang w:val="en-US"/>
        </w:rPr>
        <w:t xml:space="preserve"> – </w:t>
      </w:r>
      <w:r w:rsidR="00F27304" w:rsidRPr="00B840DB">
        <w:rPr>
          <w:sz w:val="24"/>
          <w:szCs w:val="24"/>
        </w:rPr>
        <w:t xml:space="preserve">All presenters are requested to submit their presentation files </w:t>
      </w:r>
      <w:r w:rsidR="00F27304" w:rsidRPr="00B840DB">
        <w:rPr>
          <w:rFonts w:cstheme="minorHAnsi"/>
          <w:sz w:val="24"/>
          <w:szCs w:val="24"/>
        </w:rPr>
        <w:t xml:space="preserve">to </w:t>
      </w:r>
      <w:hyperlink r:id="rId15" w:history="1">
        <w:r w:rsidR="00F27304" w:rsidRPr="00B840DB">
          <w:rPr>
            <w:rStyle w:val="Hyperlink"/>
            <w:rFonts w:cstheme="minorHAnsi"/>
            <w:sz w:val="24"/>
            <w:szCs w:val="24"/>
            <w:lang w:eastAsia="ko-KR"/>
          </w:rPr>
          <w:t>SC21@wcpfc.int</w:t>
        </w:r>
      </w:hyperlink>
      <w:r w:rsidR="00F27304" w:rsidRPr="00B840DB">
        <w:rPr>
          <w:sz w:val="24"/>
          <w:szCs w:val="24"/>
        </w:rPr>
        <w:t xml:space="preserve"> </w:t>
      </w:r>
      <w:r w:rsidR="00C76304">
        <w:rPr>
          <w:sz w:val="24"/>
          <w:szCs w:val="24"/>
        </w:rPr>
        <w:t xml:space="preserve">no later than one day before </w:t>
      </w:r>
      <w:r w:rsidR="00F27304" w:rsidRPr="00B840DB">
        <w:rPr>
          <w:sz w:val="24"/>
          <w:szCs w:val="24"/>
        </w:rPr>
        <w:t>their scheduled presentation</w:t>
      </w:r>
      <w:r w:rsidRPr="00B840DB">
        <w:rPr>
          <w:rFonts w:cstheme="minorHAnsi"/>
          <w:sz w:val="24"/>
          <w:szCs w:val="24"/>
          <w:lang w:val="en-US"/>
        </w:rPr>
        <w:t>.</w:t>
      </w:r>
    </w:p>
    <w:p w14:paraId="2A143BDB" w14:textId="741B611B" w:rsidR="00BF7D35" w:rsidRPr="00B840DB" w:rsidRDefault="00BF7D35" w:rsidP="00B840DB">
      <w:pPr>
        <w:pStyle w:val="ListParagraph"/>
        <w:numPr>
          <w:ilvl w:val="1"/>
          <w:numId w:val="1"/>
        </w:numPr>
        <w:adjustRightInd w:val="0"/>
        <w:snapToGrid w:val="0"/>
        <w:spacing w:after="0" w:line="240" w:lineRule="auto"/>
        <w:ind w:left="1440"/>
        <w:contextualSpacing w:val="0"/>
        <w:rPr>
          <w:rFonts w:cstheme="minorHAnsi"/>
          <w:sz w:val="24"/>
          <w:szCs w:val="24"/>
          <w:lang w:val="en-US"/>
        </w:rPr>
      </w:pPr>
      <w:r w:rsidRPr="00B840DB">
        <w:rPr>
          <w:rFonts w:cstheme="minorHAnsi"/>
          <w:sz w:val="24"/>
          <w:szCs w:val="24"/>
          <w:u w:val="single"/>
          <w:lang w:val="en-US"/>
        </w:rPr>
        <w:t>In-person participants</w:t>
      </w:r>
      <w:r w:rsidRPr="00B840DB">
        <w:rPr>
          <w:rFonts w:cstheme="minorHAnsi"/>
          <w:sz w:val="24"/>
          <w:szCs w:val="24"/>
          <w:lang w:val="en-US"/>
        </w:rPr>
        <w:t xml:space="preserve">: </w:t>
      </w:r>
      <w:r w:rsidR="00F27304" w:rsidRPr="00B840DB">
        <w:rPr>
          <w:sz w:val="24"/>
          <w:szCs w:val="24"/>
        </w:rPr>
        <w:t>All in-person presenters must use the designated presentation laptop located at the head table</w:t>
      </w:r>
      <w:r w:rsidRPr="00B840DB">
        <w:rPr>
          <w:rFonts w:cstheme="minorHAnsi"/>
          <w:sz w:val="24"/>
          <w:szCs w:val="24"/>
          <w:lang w:val="en-US"/>
        </w:rPr>
        <w:t>.</w:t>
      </w:r>
    </w:p>
    <w:p w14:paraId="15243CA2" w14:textId="7069A260" w:rsidR="00BF7D35" w:rsidRPr="00B840DB" w:rsidRDefault="00BF7D35" w:rsidP="00B840DB">
      <w:pPr>
        <w:pStyle w:val="ListParagraph"/>
        <w:numPr>
          <w:ilvl w:val="1"/>
          <w:numId w:val="1"/>
        </w:numPr>
        <w:adjustRightInd w:val="0"/>
        <w:snapToGrid w:val="0"/>
        <w:spacing w:after="0" w:line="240" w:lineRule="auto"/>
        <w:ind w:left="1440"/>
        <w:contextualSpacing w:val="0"/>
        <w:rPr>
          <w:rFonts w:cstheme="minorHAnsi"/>
          <w:sz w:val="24"/>
          <w:szCs w:val="24"/>
          <w:lang w:val="en-US"/>
        </w:rPr>
      </w:pPr>
      <w:r w:rsidRPr="00B840DB">
        <w:rPr>
          <w:rFonts w:cstheme="minorHAnsi"/>
          <w:sz w:val="24"/>
          <w:szCs w:val="24"/>
          <w:u w:val="single"/>
          <w:lang w:val="en-US"/>
        </w:rPr>
        <w:t>Online participants</w:t>
      </w:r>
      <w:r w:rsidRPr="00B840DB">
        <w:rPr>
          <w:rFonts w:cstheme="minorHAnsi"/>
          <w:sz w:val="24"/>
          <w:szCs w:val="24"/>
          <w:lang w:val="en-US"/>
        </w:rPr>
        <w:t xml:space="preserve"> – </w:t>
      </w:r>
      <w:r w:rsidR="00F27304" w:rsidRPr="00B840DB">
        <w:rPr>
          <w:sz w:val="24"/>
          <w:szCs w:val="24"/>
        </w:rPr>
        <w:t xml:space="preserve">All online presenters should use the Zoom screen sharing function to deliver their presentations. For technical assistance, please contact </w:t>
      </w:r>
      <w:hyperlink r:id="rId16" w:history="1">
        <w:r w:rsidR="00F27304" w:rsidRPr="00B840DB">
          <w:rPr>
            <w:rStyle w:val="Hyperlink"/>
            <w:sz w:val="24"/>
            <w:szCs w:val="24"/>
          </w:rPr>
          <w:t>ITSupport@wcpfc.int</w:t>
        </w:r>
      </w:hyperlink>
      <w:r w:rsidR="00F27304" w:rsidRPr="00B840DB">
        <w:rPr>
          <w:rStyle w:val="Strong"/>
          <w:b w:val="0"/>
          <w:bCs w:val="0"/>
          <w:sz w:val="24"/>
          <w:szCs w:val="24"/>
        </w:rPr>
        <w:t xml:space="preserve"> </w:t>
      </w:r>
      <w:r w:rsidR="00F27304" w:rsidRPr="00B840DB">
        <w:rPr>
          <w:sz w:val="24"/>
          <w:szCs w:val="24"/>
        </w:rPr>
        <w:t>in advance</w:t>
      </w:r>
      <w:r w:rsidRPr="00B840DB">
        <w:rPr>
          <w:rFonts w:cstheme="minorHAnsi"/>
          <w:sz w:val="24"/>
          <w:szCs w:val="24"/>
          <w:lang w:val="en-US"/>
        </w:rPr>
        <w:t xml:space="preserve">. </w:t>
      </w:r>
    </w:p>
    <w:p w14:paraId="03CFA7B9" w14:textId="4E2570E1" w:rsidR="00F27304" w:rsidRPr="00B840DB" w:rsidRDefault="00F27304" w:rsidP="00B840DB">
      <w:pPr>
        <w:pStyle w:val="ListParagraph"/>
        <w:numPr>
          <w:ilvl w:val="2"/>
          <w:numId w:val="64"/>
        </w:numPr>
        <w:adjustRightInd w:val="0"/>
        <w:snapToGrid w:val="0"/>
        <w:spacing w:after="0" w:line="240" w:lineRule="auto"/>
        <w:ind w:hanging="540"/>
        <w:contextualSpacing w:val="0"/>
        <w:rPr>
          <w:rFonts w:cstheme="minorHAnsi"/>
          <w:sz w:val="24"/>
          <w:szCs w:val="24"/>
          <w:lang w:val="en-US"/>
        </w:rPr>
      </w:pPr>
      <w:r w:rsidRPr="00B840DB">
        <w:rPr>
          <w:rFonts w:cstheme="minorHAnsi"/>
          <w:sz w:val="24"/>
          <w:szCs w:val="24"/>
          <w:lang w:val="en-US"/>
        </w:rPr>
        <w:t xml:space="preserve">Refer to the </w:t>
      </w:r>
      <w:r w:rsidRPr="00B840DB">
        <w:rPr>
          <w:rFonts w:cstheme="minorHAnsi"/>
          <w:b/>
          <w:bCs/>
          <w:sz w:val="24"/>
          <w:szCs w:val="24"/>
          <w:lang w:val="en-US"/>
        </w:rPr>
        <w:t>More Information</w:t>
      </w:r>
      <w:r w:rsidRPr="00B840DB">
        <w:rPr>
          <w:rFonts w:cstheme="minorHAnsi"/>
          <w:sz w:val="24"/>
          <w:szCs w:val="24"/>
          <w:lang w:val="en-US"/>
        </w:rPr>
        <w:t xml:space="preserve"> section on the </w:t>
      </w:r>
      <w:hyperlink r:id="rId17" w:history="1">
        <w:r w:rsidRPr="00C76304">
          <w:rPr>
            <w:rStyle w:val="Hyperlink"/>
            <w:rFonts w:cstheme="minorHAnsi"/>
            <w:sz w:val="24"/>
            <w:szCs w:val="24"/>
            <w:lang w:val="en-US"/>
          </w:rPr>
          <w:t>SC21 Website</w:t>
        </w:r>
      </w:hyperlink>
      <w:r w:rsidRPr="00B840DB">
        <w:rPr>
          <w:rFonts w:cstheme="minorHAnsi"/>
          <w:sz w:val="24"/>
          <w:szCs w:val="24"/>
          <w:lang w:val="en-US"/>
        </w:rPr>
        <w:t xml:space="preserve"> </w:t>
      </w:r>
      <w:r w:rsidRPr="00B840DB">
        <w:rPr>
          <w:sz w:val="24"/>
          <w:szCs w:val="24"/>
        </w:rPr>
        <w:t>for the latest updates on meeting arrangements</w:t>
      </w:r>
      <w:r w:rsidRPr="00B840DB">
        <w:rPr>
          <w:rFonts w:cstheme="minorHAnsi"/>
          <w:sz w:val="24"/>
          <w:szCs w:val="24"/>
          <w:lang w:val="en-US"/>
        </w:rPr>
        <w:t>.</w:t>
      </w:r>
    </w:p>
    <w:p w14:paraId="753B0CE3" w14:textId="01698A96" w:rsidR="00FD52F4" w:rsidRPr="00B840DB" w:rsidRDefault="00F27304" w:rsidP="00B840DB">
      <w:pPr>
        <w:pStyle w:val="ListParagraph"/>
        <w:numPr>
          <w:ilvl w:val="2"/>
          <w:numId w:val="64"/>
        </w:numPr>
        <w:adjustRightInd w:val="0"/>
        <w:snapToGrid w:val="0"/>
        <w:spacing w:after="0" w:line="240" w:lineRule="auto"/>
        <w:ind w:hanging="540"/>
        <w:contextualSpacing w:val="0"/>
        <w:rPr>
          <w:rFonts w:cstheme="minorHAnsi"/>
          <w:sz w:val="24"/>
          <w:szCs w:val="24"/>
          <w:lang w:val="en-US"/>
        </w:rPr>
      </w:pPr>
      <w:r w:rsidRPr="00B840DB">
        <w:rPr>
          <w:rFonts w:cstheme="minorHAnsi"/>
          <w:sz w:val="24"/>
          <w:szCs w:val="24"/>
          <w:lang w:val="en-US"/>
        </w:rPr>
        <w:t xml:space="preserve">Refer to the </w:t>
      </w:r>
      <w:r w:rsidRPr="00B840DB">
        <w:rPr>
          <w:rFonts w:cstheme="minorHAnsi"/>
          <w:b/>
          <w:bCs/>
          <w:sz w:val="24"/>
          <w:szCs w:val="24"/>
          <w:lang w:val="en-US"/>
        </w:rPr>
        <w:t>A</w:t>
      </w:r>
      <w:r w:rsidR="00FD52F4" w:rsidRPr="00B840DB">
        <w:rPr>
          <w:rFonts w:cstheme="minorHAnsi"/>
          <w:b/>
          <w:bCs/>
          <w:sz w:val="24"/>
          <w:szCs w:val="24"/>
          <w:lang w:val="en-US"/>
        </w:rPr>
        <w:t xml:space="preserve">ctivity </w:t>
      </w:r>
      <w:r w:rsidRPr="00B840DB">
        <w:rPr>
          <w:rFonts w:cstheme="minorHAnsi"/>
          <w:b/>
          <w:bCs/>
          <w:sz w:val="24"/>
          <w:szCs w:val="24"/>
          <w:lang w:val="en-US"/>
        </w:rPr>
        <w:t>F</w:t>
      </w:r>
      <w:r w:rsidR="00FD52F4" w:rsidRPr="00B840DB">
        <w:rPr>
          <w:rFonts w:cstheme="minorHAnsi"/>
          <w:b/>
          <w:bCs/>
          <w:sz w:val="24"/>
          <w:szCs w:val="24"/>
          <w:lang w:val="en-US"/>
        </w:rPr>
        <w:t>eed</w:t>
      </w:r>
      <w:r w:rsidR="00FD52F4" w:rsidRPr="00B840DB">
        <w:rPr>
          <w:rFonts w:cstheme="minorHAnsi"/>
          <w:sz w:val="24"/>
          <w:szCs w:val="24"/>
          <w:lang w:val="en-US"/>
        </w:rPr>
        <w:t xml:space="preserve"> </w:t>
      </w:r>
      <w:r w:rsidRPr="00B840DB">
        <w:rPr>
          <w:sz w:val="24"/>
          <w:szCs w:val="24"/>
        </w:rPr>
        <w:t>for updates to meeting documents</w:t>
      </w:r>
      <w:r w:rsidRPr="00B840DB">
        <w:rPr>
          <w:rFonts w:cstheme="minorHAnsi"/>
          <w:sz w:val="24"/>
          <w:szCs w:val="24"/>
          <w:lang w:val="en-US"/>
        </w:rPr>
        <w:t>.</w:t>
      </w:r>
    </w:p>
    <w:p w14:paraId="756A555A" w14:textId="63CC0FEF" w:rsidR="00FD52F4" w:rsidRPr="00B840DB" w:rsidRDefault="00F27304" w:rsidP="00B840DB">
      <w:pPr>
        <w:pStyle w:val="ListParagraph"/>
        <w:numPr>
          <w:ilvl w:val="2"/>
          <w:numId w:val="64"/>
        </w:numPr>
        <w:adjustRightInd w:val="0"/>
        <w:snapToGrid w:val="0"/>
        <w:spacing w:after="0" w:line="240" w:lineRule="auto"/>
        <w:ind w:hanging="540"/>
        <w:contextualSpacing w:val="0"/>
        <w:rPr>
          <w:rFonts w:cstheme="minorHAnsi"/>
          <w:sz w:val="24"/>
          <w:szCs w:val="24"/>
          <w:lang w:val="en-US"/>
        </w:rPr>
      </w:pPr>
      <w:r w:rsidRPr="00B840DB">
        <w:rPr>
          <w:sz w:val="24"/>
          <w:szCs w:val="24"/>
        </w:rPr>
        <w:t>Refer to the enforced "</w:t>
      </w:r>
      <w:r w:rsidRPr="00B840DB">
        <w:rPr>
          <w:b/>
          <w:bCs/>
          <w:sz w:val="24"/>
          <w:szCs w:val="24"/>
        </w:rPr>
        <w:t>SEARCH THIS MEETING</w:t>
      </w:r>
      <w:r w:rsidRPr="00B840DB">
        <w:rPr>
          <w:sz w:val="24"/>
          <w:szCs w:val="24"/>
        </w:rPr>
        <w:t>" feature</w:t>
      </w:r>
      <w:r w:rsidR="00C76304">
        <w:rPr>
          <w:sz w:val="24"/>
          <w:szCs w:val="24"/>
        </w:rPr>
        <w:t xml:space="preserve"> on the </w:t>
      </w:r>
      <w:hyperlink r:id="rId18" w:history="1">
        <w:r w:rsidR="00C76304" w:rsidRPr="00C76304">
          <w:rPr>
            <w:rStyle w:val="Hyperlink"/>
            <w:sz w:val="24"/>
            <w:szCs w:val="24"/>
          </w:rPr>
          <w:t>SC21 Website</w:t>
        </w:r>
      </w:hyperlink>
      <w:r w:rsidRPr="00B840DB">
        <w:rPr>
          <w:sz w:val="24"/>
          <w:szCs w:val="24"/>
        </w:rPr>
        <w:t xml:space="preserve">, which allows users to search for specific terms within PDF documents, either within the current meeting or across </w:t>
      </w:r>
      <w:r w:rsidR="00C76304">
        <w:rPr>
          <w:sz w:val="24"/>
          <w:szCs w:val="24"/>
        </w:rPr>
        <w:t xml:space="preserve">SC </w:t>
      </w:r>
      <w:r w:rsidRPr="00B840DB">
        <w:rPr>
          <w:sz w:val="24"/>
          <w:szCs w:val="24"/>
        </w:rPr>
        <w:t>all meetings</w:t>
      </w:r>
      <w:r w:rsidR="00FD52F4" w:rsidRPr="00B840DB">
        <w:rPr>
          <w:rFonts w:cstheme="minorHAnsi"/>
          <w:sz w:val="24"/>
          <w:szCs w:val="24"/>
          <w:lang w:val="en-US"/>
        </w:rPr>
        <w:t>.</w:t>
      </w:r>
    </w:p>
    <w:p w14:paraId="2082B40C" w14:textId="77777777" w:rsidR="00684C00" w:rsidRPr="00B840DB" w:rsidRDefault="00684C00" w:rsidP="00804B96">
      <w:pPr>
        <w:pStyle w:val="ListParagraph"/>
        <w:adjustRightInd w:val="0"/>
        <w:snapToGrid w:val="0"/>
        <w:spacing w:after="0" w:line="240" w:lineRule="auto"/>
        <w:ind w:left="851"/>
        <w:contextualSpacing w:val="0"/>
        <w:jc w:val="both"/>
        <w:rPr>
          <w:rFonts w:cstheme="minorHAnsi"/>
          <w:sz w:val="24"/>
          <w:szCs w:val="24"/>
          <w:lang w:val="en-US"/>
        </w:rPr>
      </w:pPr>
    </w:p>
    <w:p w14:paraId="410ED932" w14:textId="35163AC2" w:rsidR="009E053A" w:rsidRPr="00B840DB" w:rsidRDefault="009E053A" w:rsidP="00B840DB">
      <w:pPr>
        <w:pStyle w:val="ListParagraph"/>
        <w:numPr>
          <w:ilvl w:val="0"/>
          <w:numId w:val="1"/>
        </w:numPr>
        <w:adjustRightInd w:val="0"/>
        <w:snapToGrid w:val="0"/>
        <w:spacing w:after="0" w:line="240" w:lineRule="auto"/>
        <w:ind w:left="540" w:hanging="540"/>
        <w:contextualSpacing w:val="0"/>
        <w:jc w:val="both"/>
        <w:rPr>
          <w:rFonts w:cstheme="minorHAnsi"/>
          <w:b/>
          <w:color w:val="0000FF"/>
          <w:sz w:val="24"/>
          <w:szCs w:val="24"/>
          <w:lang w:eastAsia="ko-KR"/>
        </w:rPr>
      </w:pPr>
      <w:r w:rsidRPr="00B840DB">
        <w:rPr>
          <w:rFonts w:cstheme="minorHAnsi"/>
          <w:b/>
          <w:color w:val="0000FF"/>
          <w:sz w:val="24"/>
          <w:szCs w:val="24"/>
          <w:lang w:eastAsia="ko-KR"/>
        </w:rPr>
        <w:t>Guidelines on the use of the Online Discussion Forum</w:t>
      </w:r>
      <w:r w:rsidR="00FE4420" w:rsidRPr="00B840DB">
        <w:rPr>
          <w:rFonts w:cstheme="minorHAnsi"/>
          <w:b/>
          <w:color w:val="0000FF"/>
          <w:sz w:val="24"/>
          <w:szCs w:val="24"/>
          <w:lang w:eastAsia="ko-KR"/>
        </w:rPr>
        <w:t xml:space="preserve"> (ODF)</w:t>
      </w:r>
      <w:r w:rsidR="00BE4B75" w:rsidRPr="00B840DB">
        <w:rPr>
          <w:rFonts w:cstheme="minorHAnsi"/>
          <w:b/>
          <w:color w:val="0000FF"/>
          <w:sz w:val="24"/>
          <w:szCs w:val="24"/>
          <w:lang w:eastAsia="ko-KR"/>
        </w:rPr>
        <w:t xml:space="preserve"> in 2025</w:t>
      </w:r>
      <w:ins w:id="3" w:author="SungKwon Soh" w:date="2025-08-13T06:01:00Z" w16du:dateUtc="2025-08-12T17:01:00Z">
        <w:r w:rsidR="00527BC1">
          <w:rPr>
            <w:rFonts w:cstheme="minorHAnsi" w:hint="eastAsia"/>
            <w:b/>
            <w:color w:val="0000FF"/>
            <w:sz w:val="24"/>
            <w:szCs w:val="24"/>
            <w:lang w:eastAsia="ko-KR"/>
          </w:rPr>
          <w:t xml:space="preserve"> </w:t>
        </w:r>
        <w:r w:rsidR="00527BC1">
          <w:rPr>
            <w:rFonts w:cstheme="minorHAnsi"/>
            <w:b/>
            <w:color w:val="EE0000"/>
            <w:sz w:val="24"/>
            <w:szCs w:val="24"/>
            <w:lang w:eastAsia="ko-KR"/>
          </w:rPr>
          <w:t>–</w:t>
        </w:r>
        <w:r w:rsidR="00527BC1">
          <w:rPr>
            <w:rFonts w:cstheme="minorHAnsi" w:hint="eastAsia"/>
            <w:b/>
            <w:color w:val="EE0000"/>
            <w:sz w:val="24"/>
            <w:szCs w:val="24"/>
            <w:lang w:eastAsia="ko-KR"/>
          </w:rPr>
          <w:t xml:space="preserve"> will be closed at noon on Sunday, 17 August</w:t>
        </w:r>
      </w:ins>
    </w:p>
    <w:p w14:paraId="7DBD9EF1" w14:textId="77777777" w:rsidR="00BE4B75" w:rsidRPr="00B840DB" w:rsidRDefault="00BE4B75" w:rsidP="00BE4B75">
      <w:pPr>
        <w:adjustRightInd w:val="0"/>
        <w:snapToGrid w:val="0"/>
        <w:spacing w:after="0" w:line="240" w:lineRule="auto"/>
        <w:ind w:left="131" w:firstLine="720"/>
        <w:jc w:val="both"/>
        <w:rPr>
          <w:rFonts w:cstheme="minorHAnsi"/>
          <w:sz w:val="24"/>
          <w:szCs w:val="24"/>
        </w:rPr>
      </w:pPr>
    </w:p>
    <w:p w14:paraId="418B6DAB" w14:textId="366A63F9" w:rsidR="00827FF5" w:rsidRPr="00B840DB" w:rsidRDefault="00F27304" w:rsidP="00B840DB">
      <w:pPr>
        <w:adjustRightInd w:val="0"/>
        <w:snapToGrid w:val="0"/>
        <w:spacing w:after="0" w:line="240" w:lineRule="auto"/>
        <w:ind w:left="540"/>
        <w:rPr>
          <w:rFonts w:cstheme="minorHAnsi"/>
          <w:sz w:val="24"/>
          <w:szCs w:val="24"/>
        </w:rPr>
      </w:pPr>
      <w:r w:rsidRPr="00B840DB">
        <w:rPr>
          <w:sz w:val="24"/>
          <w:szCs w:val="24"/>
        </w:rPr>
        <w:t xml:space="preserve">The following guidelines are proposed for </w:t>
      </w:r>
      <w:r w:rsidR="00C76304">
        <w:rPr>
          <w:sz w:val="24"/>
          <w:szCs w:val="24"/>
        </w:rPr>
        <w:t>using</w:t>
      </w:r>
      <w:r w:rsidRPr="00B840DB">
        <w:rPr>
          <w:sz w:val="24"/>
          <w:szCs w:val="24"/>
        </w:rPr>
        <w:t xml:space="preserve"> the ODF in support of SC21</w:t>
      </w:r>
      <w:r w:rsidR="00827FF5" w:rsidRPr="00B840DB">
        <w:rPr>
          <w:rFonts w:cstheme="minorHAnsi"/>
          <w:sz w:val="24"/>
          <w:szCs w:val="24"/>
        </w:rPr>
        <w:t>:</w:t>
      </w:r>
    </w:p>
    <w:p w14:paraId="1CFB2180" w14:textId="56B5E603" w:rsidR="00827FF5" w:rsidRPr="00B840DB" w:rsidRDefault="00F27304" w:rsidP="00B840DB">
      <w:pPr>
        <w:pStyle w:val="ListParagraph"/>
        <w:numPr>
          <w:ilvl w:val="0"/>
          <w:numId w:val="37"/>
        </w:numPr>
        <w:adjustRightInd w:val="0"/>
        <w:snapToGrid w:val="0"/>
        <w:spacing w:after="0" w:line="240" w:lineRule="auto"/>
        <w:ind w:left="1080" w:hanging="540"/>
        <w:contextualSpacing w:val="0"/>
        <w:rPr>
          <w:rFonts w:cstheme="minorHAnsi"/>
          <w:sz w:val="24"/>
          <w:szCs w:val="24"/>
          <w:lang w:eastAsia="ko-KR"/>
        </w:rPr>
      </w:pPr>
      <w:r w:rsidRPr="00B840DB">
        <w:rPr>
          <w:sz w:val="24"/>
          <w:szCs w:val="24"/>
        </w:rPr>
        <w:t>The ODF will be accessible to all registered and approved SC21 participants</w:t>
      </w:r>
      <w:r w:rsidRPr="00B840DB">
        <w:rPr>
          <w:rFonts w:cstheme="minorHAnsi"/>
          <w:sz w:val="24"/>
          <w:szCs w:val="24"/>
        </w:rPr>
        <w:t>.</w:t>
      </w:r>
    </w:p>
    <w:p w14:paraId="6940DFF3" w14:textId="17F7E1AC" w:rsidR="00827FF5" w:rsidRPr="00B840DB" w:rsidRDefault="00F27304" w:rsidP="00B840DB">
      <w:pPr>
        <w:pStyle w:val="ListParagraph"/>
        <w:numPr>
          <w:ilvl w:val="0"/>
          <w:numId w:val="37"/>
        </w:numPr>
        <w:adjustRightInd w:val="0"/>
        <w:snapToGrid w:val="0"/>
        <w:spacing w:after="0" w:line="240" w:lineRule="auto"/>
        <w:ind w:left="1080" w:hanging="540"/>
        <w:contextualSpacing w:val="0"/>
        <w:rPr>
          <w:rFonts w:cstheme="minorHAnsi"/>
          <w:sz w:val="24"/>
          <w:szCs w:val="24"/>
          <w:lang w:eastAsia="ko-KR"/>
        </w:rPr>
      </w:pPr>
      <w:r w:rsidRPr="00B840DB">
        <w:rPr>
          <w:sz w:val="24"/>
          <w:szCs w:val="24"/>
        </w:rPr>
        <w:t>Commission-funded SC projects will be posted on the ODF. Their outputs may be briefly reviewed, as necessary, under Agenda Item 10 (SC Work Program and Budget) for finalization or continuation, subject to members’ comments</w:t>
      </w:r>
      <w:r w:rsidRPr="00B840DB">
        <w:rPr>
          <w:rFonts w:cstheme="minorHAnsi"/>
          <w:sz w:val="24"/>
          <w:szCs w:val="24"/>
          <w:lang w:eastAsia="ko-KR"/>
        </w:rPr>
        <w:t>.</w:t>
      </w:r>
    </w:p>
    <w:p w14:paraId="78DC4CCF" w14:textId="0000D66D" w:rsidR="00827FF5" w:rsidRPr="00B840DB" w:rsidRDefault="00F27304" w:rsidP="00B840DB">
      <w:pPr>
        <w:pStyle w:val="ListParagraph"/>
        <w:numPr>
          <w:ilvl w:val="0"/>
          <w:numId w:val="37"/>
        </w:numPr>
        <w:adjustRightInd w:val="0"/>
        <w:snapToGrid w:val="0"/>
        <w:spacing w:after="0" w:line="240" w:lineRule="auto"/>
        <w:ind w:left="1080" w:hanging="540"/>
        <w:contextualSpacing w:val="0"/>
        <w:rPr>
          <w:rFonts w:cstheme="minorHAnsi"/>
          <w:sz w:val="24"/>
          <w:szCs w:val="24"/>
          <w:lang w:eastAsia="ko-KR"/>
        </w:rPr>
      </w:pPr>
      <w:r w:rsidRPr="00B840DB">
        <w:rPr>
          <w:sz w:val="24"/>
          <w:szCs w:val="24"/>
        </w:rPr>
        <w:t xml:space="preserve">Stock assessment papers will be made available on the ODF to facilitate technical discussions on aspects of the assessments. This will allow the SC plenary to focus on higher-level issues. Technical questions may be raised on the ODF, with authors </w:t>
      </w:r>
      <w:r w:rsidRPr="00B840DB">
        <w:rPr>
          <w:sz w:val="24"/>
          <w:szCs w:val="24"/>
        </w:rPr>
        <w:lastRenderedPageBreak/>
        <w:t>responding either on the forum or during the SC plenary, depending on the nature of the inquiry</w:t>
      </w:r>
      <w:r w:rsidRPr="00B840DB">
        <w:rPr>
          <w:rFonts w:cstheme="minorHAnsi"/>
          <w:sz w:val="24"/>
          <w:szCs w:val="24"/>
          <w:lang w:eastAsia="ko-KR"/>
        </w:rPr>
        <w:t>.</w:t>
      </w:r>
    </w:p>
    <w:p w14:paraId="367B91BE" w14:textId="7C5EC2B7" w:rsidR="00827FF5" w:rsidRPr="00B840DB" w:rsidRDefault="00F27304" w:rsidP="00B840DB">
      <w:pPr>
        <w:pStyle w:val="ListParagraph"/>
        <w:numPr>
          <w:ilvl w:val="0"/>
          <w:numId w:val="37"/>
        </w:numPr>
        <w:adjustRightInd w:val="0"/>
        <w:snapToGrid w:val="0"/>
        <w:spacing w:after="0" w:line="240" w:lineRule="auto"/>
        <w:ind w:left="1080" w:hanging="540"/>
        <w:contextualSpacing w:val="0"/>
        <w:rPr>
          <w:rFonts w:cstheme="minorHAnsi"/>
          <w:sz w:val="24"/>
          <w:szCs w:val="24"/>
        </w:rPr>
      </w:pPr>
      <w:r w:rsidRPr="00B840DB">
        <w:rPr>
          <w:sz w:val="24"/>
          <w:szCs w:val="24"/>
        </w:rPr>
        <w:t>Other information papers may also be posted on the ODF upon request by the authors seeking feedback, or by the SC Chair/Vice-Chair or theme convenors who wish to include papers that could not be covered during their sessions due to time constraints. Authors are expected to respond to comments or questions as appropriate</w:t>
      </w:r>
      <w:r w:rsidRPr="00B840DB">
        <w:rPr>
          <w:rFonts w:cstheme="minorHAnsi"/>
          <w:sz w:val="24"/>
          <w:szCs w:val="24"/>
          <w:lang w:eastAsia="ko-KR"/>
        </w:rPr>
        <w:t>.</w:t>
      </w:r>
    </w:p>
    <w:p w14:paraId="3D92F945" w14:textId="6A35CE7C" w:rsidR="00827FF5" w:rsidRPr="00B840DB" w:rsidRDefault="00F27304" w:rsidP="00B840DB">
      <w:pPr>
        <w:pStyle w:val="ListParagraph"/>
        <w:numPr>
          <w:ilvl w:val="0"/>
          <w:numId w:val="37"/>
        </w:numPr>
        <w:adjustRightInd w:val="0"/>
        <w:snapToGrid w:val="0"/>
        <w:spacing w:after="0" w:line="240" w:lineRule="auto"/>
        <w:ind w:left="1080" w:hanging="540"/>
        <w:contextualSpacing w:val="0"/>
        <w:rPr>
          <w:rFonts w:cstheme="minorHAnsi"/>
          <w:sz w:val="24"/>
          <w:szCs w:val="24"/>
          <w:lang w:eastAsia="ko-KR"/>
        </w:rPr>
      </w:pPr>
      <w:r w:rsidRPr="00B840DB">
        <w:rPr>
          <w:sz w:val="24"/>
          <w:szCs w:val="24"/>
        </w:rPr>
        <w:t>After the closure of the ODF, a summary of ODF communications will be prepared and noted under the agenda item "Other Matters." Any necessary follow-up will be taken under relevant agenda items</w:t>
      </w:r>
      <w:r w:rsidR="00827FF5" w:rsidRPr="00B840DB">
        <w:rPr>
          <w:rFonts w:cstheme="minorHAnsi"/>
          <w:sz w:val="24"/>
          <w:szCs w:val="24"/>
        </w:rPr>
        <w:t xml:space="preserve">. </w:t>
      </w:r>
    </w:p>
    <w:p w14:paraId="03D43405" w14:textId="39F02DB4" w:rsidR="00827FF5" w:rsidRPr="00B840DB" w:rsidRDefault="00F27304" w:rsidP="00B840DB">
      <w:pPr>
        <w:pStyle w:val="ListParagraph"/>
        <w:numPr>
          <w:ilvl w:val="0"/>
          <w:numId w:val="37"/>
        </w:numPr>
        <w:adjustRightInd w:val="0"/>
        <w:snapToGrid w:val="0"/>
        <w:spacing w:after="0" w:line="240" w:lineRule="auto"/>
        <w:ind w:left="1080" w:hanging="540"/>
        <w:contextualSpacing w:val="0"/>
        <w:rPr>
          <w:rFonts w:cstheme="minorHAnsi"/>
          <w:sz w:val="24"/>
          <w:szCs w:val="24"/>
          <w:lang w:eastAsia="ko-KR"/>
        </w:rPr>
      </w:pPr>
      <w:r w:rsidRPr="00B840DB">
        <w:rPr>
          <w:sz w:val="24"/>
          <w:szCs w:val="24"/>
        </w:rPr>
        <w:t>To facilitate efficient Q&amp;A, all participants are asked to prefix their input as follows</w:t>
      </w:r>
      <w:r w:rsidR="00827FF5" w:rsidRPr="00B840DB">
        <w:rPr>
          <w:rFonts w:cstheme="minorHAnsi"/>
          <w:sz w:val="24"/>
          <w:szCs w:val="24"/>
          <w:lang w:eastAsia="ko-KR"/>
        </w:rPr>
        <w:t>:</w:t>
      </w:r>
    </w:p>
    <w:p w14:paraId="7EDC5112" w14:textId="77777777" w:rsidR="00827FF5" w:rsidRPr="00B840DB" w:rsidRDefault="00827FF5" w:rsidP="00B840DB">
      <w:pPr>
        <w:pStyle w:val="CommentText"/>
        <w:numPr>
          <w:ilvl w:val="0"/>
          <w:numId w:val="38"/>
        </w:numPr>
        <w:adjustRightInd w:val="0"/>
        <w:snapToGrid w:val="0"/>
        <w:spacing w:after="0"/>
        <w:ind w:left="1571"/>
        <w:rPr>
          <w:rFonts w:cstheme="minorHAnsi"/>
          <w:sz w:val="24"/>
          <w:szCs w:val="24"/>
          <w:lang w:eastAsia="ko-KR"/>
        </w:rPr>
      </w:pPr>
      <w:r w:rsidRPr="00B840DB">
        <w:rPr>
          <w:rFonts w:cstheme="minorHAnsi"/>
          <w:sz w:val="24"/>
          <w:szCs w:val="24"/>
          <w:lang w:eastAsia="ko-KR"/>
        </w:rPr>
        <w:t>COMMENT: My comment on section 3.5 of the paper SC21-GN-IP-01 is …</w:t>
      </w:r>
    </w:p>
    <w:p w14:paraId="651F14A6" w14:textId="77777777" w:rsidR="00827FF5" w:rsidRPr="00B840DB" w:rsidRDefault="00827FF5" w:rsidP="00B840DB">
      <w:pPr>
        <w:pStyle w:val="CommentText"/>
        <w:numPr>
          <w:ilvl w:val="0"/>
          <w:numId w:val="38"/>
        </w:numPr>
        <w:adjustRightInd w:val="0"/>
        <w:snapToGrid w:val="0"/>
        <w:spacing w:after="0"/>
        <w:ind w:left="1571"/>
        <w:rPr>
          <w:rFonts w:cstheme="minorHAnsi"/>
          <w:sz w:val="24"/>
          <w:szCs w:val="24"/>
          <w:lang w:eastAsia="ko-KR"/>
        </w:rPr>
      </w:pPr>
      <w:r w:rsidRPr="00B840DB">
        <w:rPr>
          <w:rFonts w:cstheme="minorHAnsi"/>
          <w:sz w:val="24"/>
          <w:szCs w:val="24"/>
          <w:lang w:eastAsia="ko-KR"/>
        </w:rPr>
        <w:t>QUESTION: My question on section 3.5 of the paper SC21-GN-IP-01 is …</w:t>
      </w:r>
    </w:p>
    <w:p w14:paraId="04E4FBB2" w14:textId="468B1C8D" w:rsidR="00C54FB4" w:rsidRPr="00B840DB" w:rsidRDefault="001D3BE3" w:rsidP="00B840DB">
      <w:pPr>
        <w:pStyle w:val="ListParagraph"/>
        <w:numPr>
          <w:ilvl w:val="0"/>
          <w:numId w:val="37"/>
        </w:numPr>
        <w:adjustRightInd w:val="0"/>
        <w:snapToGrid w:val="0"/>
        <w:spacing w:after="0" w:line="240" w:lineRule="auto"/>
        <w:ind w:left="1080" w:hanging="540"/>
        <w:contextualSpacing w:val="0"/>
        <w:rPr>
          <w:rFonts w:cstheme="minorHAnsi"/>
          <w:sz w:val="24"/>
          <w:szCs w:val="24"/>
        </w:rPr>
      </w:pPr>
      <w:r w:rsidRPr="00B840DB">
        <w:rPr>
          <w:sz w:val="24"/>
          <w:szCs w:val="24"/>
        </w:rPr>
        <w:t>Other</w:t>
      </w:r>
      <w:r w:rsidRPr="00B840DB">
        <w:rPr>
          <w:rFonts w:eastAsia="Batang" w:cstheme="minorHAnsi"/>
          <w:sz w:val="24"/>
          <w:szCs w:val="24"/>
          <w:lang w:eastAsia="ko-KR"/>
        </w:rPr>
        <w:t xml:space="preserve"> issues?</w:t>
      </w:r>
    </w:p>
    <w:p w14:paraId="7BAF5EA0" w14:textId="77777777" w:rsidR="0027676D" w:rsidRPr="00B840DB" w:rsidRDefault="0027676D" w:rsidP="00BE4B75">
      <w:pPr>
        <w:pStyle w:val="ListParagraph"/>
        <w:adjustRightInd w:val="0"/>
        <w:snapToGrid w:val="0"/>
        <w:spacing w:after="0" w:line="240" w:lineRule="auto"/>
        <w:ind w:left="630"/>
        <w:contextualSpacing w:val="0"/>
        <w:jc w:val="both"/>
        <w:rPr>
          <w:rFonts w:cstheme="minorHAnsi"/>
          <w:b/>
          <w:sz w:val="24"/>
          <w:szCs w:val="24"/>
          <w:lang w:eastAsia="ko-KR"/>
        </w:rPr>
      </w:pPr>
    </w:p>
    <w:p w14:paraId="11CE16BD" w14:textId="77777777" w:rsidR="00AB2D2B" w:rsidRPr="00B840DB" w:rsidRDefault="00A144C9" w:rsidP="00B840DB">
      <w:pPr>
        <w:pStyle w:val="ListParagraph"/>
        <w:numPr>
          <w:ilvl w:val="0"/>
          <w:numId w:val="1"/>
        </w:numPr>
        <w:adjustRightInd w:val="0"/>
        <w:snapToGrid w:val="0"/>
        <w:spacing w:after="0" w:line="240" w:lineRule="auto"/>
        <w:ind w:left="540" w:hanging="540"/>
        <w:contextualSpacing w:val="0"/>
        <w:jc w:val="both"/>
        <w:rPr>
          <w:rFonts w:cstheme="minorHAnsi"/>
          <w:b/>
          <w:color w:val="0000FF"/>
          <w:sz w:val="24"/>
          <w:szCs w:val="24"/>
        </w:rPr>
      </w:pPr>
      <w:r w:rsidRPr="00B840DB">
        <w:rPr>
          <w:rFonts w:cstheme="minorHAnsi"/>
          <w:b/>
          <w:color w:val="0000FF"/>
          <w:sz w:val="24"/>
          <w:szCs w:val="24"/>
          <w:lang w:eastAsia="ko-KR"/>
        </w:rPr>
        <w:t>Review</w:t>
      </w:r>
      <w:r w:rsidRPr="00B840DB">
        <w:rPr>
          <w:rFonts w:cstheme="minorHAnsi"/>
          <w:b/>
          <w:color w:val="0000FF"/>
          <w:sz w:val="24"/>
          <w:szCs w:val="24"/>
        </w:rPr>
        <w:t xml:space="preserve"> of Provisional Agenda</w:t>
      </w:r>
    </w:p>
    <w:p w14:paraId="2A4B18D1" w14:textId="77777777" w:rsidR="00F023DA" w:rsidRPr="00B840DB" w:rsidRDefault="00F023DA" w:rsidP="00804B96">
      <w:pPr>
        <w:pStyle w:val="ListParagraph"/>
        <w:adjustRightInd w:val="0"/>
        <w:snapToGrid w:val="0"/>
        <w:spacing w:after="0" w:line="240" w:lineRule="auto"/>
        <w:ind w:left="426"/>
        <w:contextualSpacing w:val="0"/>
        <w:rPr>
          <w:rFonts w:cstheme="minorHAnsi"/>
          <w:b/>
          <w:sz w:val="24"/>
          <w:szCs w:val="24"/>
        </w:rPr>
      </w:pPr>
    </w:p>
    <w:p w14:paraId="1E03E0B2" w14:textId="57EEAD74" w:rsidR="00CD2702" w:rsidRDefault="00CD2702" w:rsidP="00B840DB">
      <w:pPr>
        <w:pStyle w:val="ListParagraph"/>
        <w:numPr>
          <w:ilvl w:val="1"/>
          <w:numId w:val="4"/>
        </w:numPr>
        <w:adjustRightInd w:val="0"/>
        <w:snapToGrid w:val="0"/>
        <w:spacing w:after="0" w:line="240" w:lineRule="auto"/>
        <w:ind w:left="1080" w:hanging="518"/>
        <w:contextualSpacing w:val="0"/>
        <w:rPr>
          <w:rFonts w:cstheme="minorHAnsi"/>
          <w:bCs/>
          <w:sz w:val="24"/>
          <w:szCs w:val="24"/>
        </w:rPr>
      </w:pPr>
      <w:r w:rsidRPr="00B840DB">
        <w:rPr>
          <w:rFonts w:cstheme="minorHAnsi"/>
          <w:bCs/>
          <w:sz w:val="24"/>
          <w:szCs w:val="24"/>
          <w:lang w:eastAsia="ko-KR"/>
        </w:rPr>
        <w:t xml:space="preserve">Provisional </w:t>
      </w:r>
      <w:r w:rsidR="00EB56AD" w:rsidRPr="00B840DB">
        <w:rPr>
          <w:rFonts w:cstheme="minorHAnsi"/>
          <w:bCs/>
          <w:sz w:val="24"/>
          <w:szCs w:val="24"/>
          <w:lang w:eastAsia="ko-KR"/>
        </w:rPr>
        <w:t xml:space="preserve">(Annotated) </w:t>
      </w:r>
      <w:r w:rsidRPr="00B840DB">
        <w:rPr>
          <w:rFonts w:cstheme="minorHAnsi"/>
          <w:bCs/>
          <w:sz w:val="24"/>
          <w:szCs w:val="24"/>
          <w:lang w:eastAsia="ko-KR"/>
        </w:rPr>
        <w:t>Agenda</w:t>
      </w:r>
      <w:r w:rsidR="00465F17" w:rsidRPr="00B840DB">
        <w:rPr>
          <w:rFonts w:cstheme="minorHAnsi"/>
          <w:bCs/>
          <w:sz w:val="24"/>
          <w:szCs w:val="24"/>
          <w:lang w:eastAsia="ko-KR"/>
        </w:rPr>
        <w:t xml:space="preserve"> </w:t>
      </w:r>
      <w:r w:rsidR="004C52EB" w:rsidRPr="00B840DB">
        <w:rPr>
          <w:rFonts w:cstheme="minorHAnsi"/>
          <w:bCs/>
          <w:sz w:val="24"/>
          <w:szCs w:val="24"/>
          <w:lang w:eastAsia="ko-KR"/>
        </w:rPr>
        <w:t>–</w:t>
      </w:r>
      <w:r w:rsidR="00F05A24" w:rsidRPr="00B840DB">
        <w:rPr>
          <w:rFonts w:cstheme="minorHAnsi"/>
          <w:bCs/>
          <w:sz w:val="24"/>
          <w:szCs w:val="24"/>
          <w:lang w:eastAsia="ko-KR"/>
        </w:rPr>
        <w:t xml:space="preserve"> No supplementary agenda item</w:t>
      </w:r>
      <w:r w:rsidR="00F27304" w:rsidRPr="00B840DB">
        <w:rPr>
          <w:rFonts w:cstheme="minorHAnsi"/>
          <w:bCs/>
          <w:sz w:val="24"/>
          <w:szCs w:val="24"/>
          <w:lang w:eastAsia="ko-KR"/>
        </w:rPr>
        <w:t>s were</w:t>
      </w:r>
      <w:r w:rsidR="00F05A24" w:rsidRPr="00B840DB">
        <w:rPr>
          <w:rFonts w:cstheme="minorHAnsi"/>
          <w:bCs/>
          <w:sz w:val="24"/>
          <w:szCs w:val="24"/>
          <w:lang w:eastAsia="ko-KR"/>
        </w:rPr>
        <w:t xml:space="preserve"> requested 30 days before the start of the meeting</w:t>
      </w:r>
      <w:r w:rsidR="00F27304" w:rsidRPr="00B840DB">
        <w:rPr>
          <w:rFonts w:cstheme="minorHAnsi"/>
          <w:bCs/>
          <w:sz w:val="24"/>
          <w:szCs w:val="24"/>
          <w:lang w:eastAsia="ko-KR"/>
        </w:rPr>
        <w:t>; therefore</w:t>
      </w:r>
      <w:r w:rsidR="00B840DB" w:rsidRPr="00B840DB">
        <w:rPr>
          <w:rFonts w:cstheme="minorHAnsi"/>
          <w:bCs/>
          <w:sz w:val="24"/>
          <w:szCs w:val="24"/>
          <w:lang w:eastAsia="ko-KR"/>
        </w:rPr>
        <w:t>,</w:t>
      </w:r>
      <w:r w:rsidR="00F05A24" w:rsidRPr="00B840DB">
        <w:rPr>
          <w:rFonts w:cstheme="minorHAnsi"/>
          <w:bCs/>
          <w:sz w:val="24"/>
          <w:szCs w:val="24"/>
          <w:lang w:eastAsia="ko-KR"/>
        </w:rPr>
        <w:t xml:space="preserve"> the provisional agenda </w:t>
      </w:r>
      <w:r w:rsidR="00F27304" w:rsidRPr="00B840DB">
        <w:rPr>
          <w:rFonts w:cstheme="minorHAnsi"/>
          <w:bCs/>
          <w:sz w:val="24"/>
          <w:szCs w:val="24"/>
          <w:lang w:eastAsia="ko-KR"/>
        </w:rPr>
        <w:t>is assumed to</w:t>
      </w:r>
      <w:r w:rsidR="00F05A24" w:rsidRPr="00B840DB">
        <w:rPr>
          <w:rFonts w:cstheme="minorHAnsi"/>
          <w:bCs/>
          <w:sz w:val="24"/>
          <w:szCs w:val="24"/>
          <w:lang w:eastAsia="ko-KR"/>
        </w:rPr>
        <w:t xml:space="preserve"> be adopted.</w:t>
      </w:r>
    </w:p>
    <w:p w14:paraId="238D0BEE" w14:textId="1FD68605" w:rsidR="003E26C6" w:rsidRPr="00B840DB" w:rsidRDefault="003E26C6" w:rsidP="00B840DB">
      <w:pPr>
        <w:pStyle w:val="ListParagraph"/>
        <w:numPr>
          <w:ilvl w:val="1"/>
          <w:numId w:val="4"/>
        </w:numPr>
        <w:adjustRightInd w:val="0"/>
        <w:snapToGrid w:val="0"/>
        <w:spacing w:after="0" w:line="240" w:lineRule="auto"/>
        <w:ind w:left="1080" w:hanging="518"/>
        <w:contextualSpacing w:val="0"/>
        <w:rPr>
          <w:rFonts w:cstheme="minorHAnsi"/>
          <w:bCs/>
          <w:sz w:val="24"/>
          <w:szCs w:val="24"/>
        </w:rPr>
      </w:pPr>
      <w:r>
        <w:rPr>
          <w:rFonts w:cstheme="minorHAnsi"/>
          <w:bCs/>
          <w:sz w:val="24"/>
          <w:szCs w:val="24"/>
          <w:lang w:eastAsia="ko-KR"/>
        </w:rPr>
        <w:t>Two Steering Committee meetings for the PMSB and PTTP projects were convened on 29 July. Presentation files were posted on the SC21 website, under the Presentation folder.</w:t>
      </w:r>
    </w:p>
    <w:p w14:paraId="15CFCD2E" w14:textId="04429F22" w:rsidR="00AB2D2B" w:rsidRPr="00B840DB" w:rsidRDefault="00601123" w:rsidP="00B840DB">
      <w:pPr>
        <w:pStyle w:val="ListParagraph"/>
        <w:numPr>
          <w:ilvl w:val="1"/>
          <w:numId w:val="4"/>
        </w:numPr>
        <w:adjustRightInd w:val="0"/>
        <w:snapToGrid w:val="0"/>
        <w:spacing w:after="0" w:line="240" w:lineRule="auto"/>
        <w:ind w:left="1080" w:hanging="518"/>
        <w:contextualSpacing w:val="0"/>
        <w:rPr>
          <w:rFonts w:cstheme="minorHAnsi"/>
          <w:sz w:val="24"/>
          <w:szCs w:val="24"/>
        </w:rPr>
      </w:pPr>
      <w:r w:rsidRPr="00B840DB">
        <w:rPr>
          <w:rFonts w:cstheme="minorHAnsi"/>
          <w:sz w:val="24"/>
          <w:szCs w:val="24"/>
        </w:rPr>
        <w:t xml:space="preserve">Agenda </w:t>
      </w:r>
      <w:r w:rsidRPr="00B840DB">
        <w:rPr>
          <w:rFonts w:cstheme="minorHAnsi"/>
          <w:bCs/>
          <w:sz w:val="24"/>
          <w:szCs w:val="24"/>
          <w:lang w:eastAsia="ko-KR"/>
        </w:rPr>
        <w:t>Item</w:t>
      </w:r>
      <w:r w:rsidRPr="00B840DB">
        <w:rPr>
          <w:rFonts w:cstheme="minorHAnsi"/>
          <w:sz w:val="24"/>
          <w:szCs w:val="24"/>
        </w:rPr>
        <w:t xml:space="preserve"> 1</w:t>
      </w:r>
      <w:r w:rsidRPr="00B840DB">
        <w:rPr>
          <w:rFonts w:cstheme="minorHAnsi"/>
          <w:sz w:val="24"/>
          <w:szCs w:val="24"/>
          <w:lang w:eastAsia="ko-KR"/>
        </w:rPr>
        <w:t>2</w:t>
      </w:r>
      <w:r w:rsidR="00AB2D2B" w:rsidRPr="00B840DB">
        <w:rPr>
          <w:rFonts w:cstheme="minorHAnsi"/>
          <w:sz w:val="24"/>
          <w:szCs w:val="24"/>
        </w:rPr>
        <w:t xml:space="preserve"> – Other Matters</w:t>
      </w:r>
    </w:p>
    <w:p w14:paraId="5FFF203F" w14:textId="293F3F04" w:rsidR="00AB2D2B" w:rsidRPr="00B840DB" w:rsidRDefault="00AB2D2B" w:rsidP="00B840DB">
      <w:pPr>
        <w:pStyle w:val="CommentText"/>
        <w:numPr>
          <w:ilvl w:val="0"/>
          <w:numId w:val="38"/>
        </w:numPr>
        <w:adjustRightInd w:val="0"/>
        <w:snapToGrid w:val="0"/>
        <w:spacing w:after="0"/>
        <w:ind w:left="1571"/>
        <w:rPr>
          <w:rFonts w:cstheme="minorHAnsi"/>
          <w:sz w:val="24"/>
          <w:szCs w:val="24"/>
        </w:rPr>
      </w:pPr>
      <w:r w:rsidRPr="00B840DB">
        <w:rPr>
          <w:rFonts w:eastAsia="Batang" w:cstheme="minorHAnsi"/>
          <w:sz w:val="24"/>
          <w:szCs w:val="24"/>
          <w:lang w:eastAsia="ko-KR"/>
        </w:rPr>
        <w:t xml:space="preserve">Any </w:t>
      </w:r>
      <w:r w:rsidR="00601123" w:rsidRPr="00B840DB">
        <w:rPr>
          <w:rFonts w:cstheme="minorHAnsi"/>
          <w:sz w:val="24"/>
          <w:szCs w:val="24"/>
          <w:lang w:eastAsia="ko-KR"/>
        </w:rPr>
        <w:t>minor</w:t>
      </w:r>
      <w:r w:rsidR="00601123" w:rsidRPr="00B840DB">
        <w:rPr>
          <w:rFonts w:eastAsia="Batang" w:cstheme="minorHAnsi"/>
          <w:sz w:val="24"/>
          <w:szCs w:val="24"/>
          <w:lang w:eastAsia="ko-KR"/>
        </w:rPr>
        <w:t xml:space="preserve"> issues</w:t>
      </w:r>
      <w:r w:rsidR="00F27304" w:rsidRPr="00B840DB">
        <w:rPr>
          <w:rFonts w:eastAsia="Batang" w:cstheme="minorHAnsi"/>
          <w:sz w:val="24"/>
          <w:szCs w:val="24"/>
          <w:lang w:eastAsia="ko-KR"/>
        </w:rPr>
        <w:t xml:space="preserve"> raised here at the HOD meeting or under Agenda Item 1.4 (</w:t>
      </w:r>
      <w:r w:rsidR="00F27304" w:rsidRPr="00B840DB">
        <w:rPr>
          <w:rFonts w:eastAsia="Batang" w:cstheme="minorHAnsi"/>
          <w:i/>
          <w:iCs/>
          <w:sz w:val="24"/>
          <w:szCs w:val="24"/>
          <w:lang w:eastAsia="ko-KR"/>
        </w:rPr>
        <w:t>Adoption of the Agenda</w:t>
      </w:r>
      <w:r w:rsidR="00F27304" w:rsidRPr="00B840DB">
        <w:rPr>
          <w:rFonts w:eastAsia="Batang" w:cstheme="minorHAnsi"/>
          <w:sz w:val="24"/>
          <w:szCs w:val="24"/>
          <w:lang w:eastAsia="ko-KR"/>
        </w:rPr>
        <w:t>)</w:t>
      </w:r>
      <w:r w:rsidRPr="00B840DB">
        <w:rPr>
          <w:rFonts w:cstheme="minorHAnsi"/>
          <w:sz w:val="24"/>
          <w:szCs w:val="24"/>
        </w:rPr>
        <w:t xml:space="preserve"> </w:t>
      </w:r>
      <w:r w:rsidR="00B840DB" w:rsidRPr="00B840DB">
        <w:rPr>
          <w:rFonts w:cstheme="minorHAnsi"/>
          <w:sz w:val="24"/>
          <w:szCs w:val="24"/>
          <w:lang w:eastAsia="ko-KR"/>
        </w:rPr>
        <w:t xml:space="preserve">will </w:t>
      </w:r>
      <w:r w:rsidR="004C52EB" w:rsidRPr="00B840DB">
        <w:rPr>
          <w:rFonts w:cstheme="minorHAnsi"/>
          <w:sz w:val="24"/>
          <w:szCs w:val="24"/>
          <w:lang w:eastAsia="ko-KR"/>
        </w:rPr>
        <w:t>be discussed</w:t>
      </w:r>
      <w:r w:rsidRPr="00B840DB">
        <w:rPr>
          <w:rFonts w:cstheme="minorHAnsi"/>
          <w:sz w:val="24"/>
          <w:szCs w:val="24"/>
        </w:rPr>
        <w:t xml:space="preserve"> under </w:t>
      </w:r>
      <w:r w:rsidRPr="00B840DB">
        <w:rPr>
          <w:rFonts w:cstheme="minorHAnsi"/>
          <w:i/>
          <w:sz w:val="24"/>
          <w:szCs w:val="24"/>
        </w:rPr>
        <w:t>Agenda Item 12 Other Matters</w:t>
      </w:r>
      <w:r w:rsidR="001341BE" w:rsidRPr="00B840DB">
        <w:rPr>
          <w:rFonts w:cstheme="minorHAnsi"/>
          <w:i/>
          <w:sz w:val="24"/>
          <w:szCs w:val="24"/>
          <w:lang w:eastAsia="ko-KR"/>
        </w:rPr>
        <w:t>.</w:t>
      </w:r>
      <w:r w:rsidRPr="00B840DB">
        <w:rPr>
          <w:rFonts w:cstheme="minorHAnsi"/>
          <w:sz w:val="24"/>
          <w:szCs w:val="24"/>
        </w:rPr>
        <w:t xml:space="preserve"> </w:t>
      </w:r>
    </w:p>
    <w:p w14:paraId="5984F61D" w14:textId="77777777" w:rsidR="00F023DA" w:rsidRPr="00B840DB" w:rsidRDefault="00F023DA" w:rsidP="00804B96">
      <w:pPr>
        <w:pStyle w:val="ListParagraph"/>
        <w:adjustRightInd w:val="0"/>
        <w:snapToGrid w:val="0"/>
        <w:spacing w:after="0" w:line="240" w:lineRule="auto"/>
        <w:ind w:left="630"/>
        <w:contextualSpacing w:val="0"/>
        <w:jc w:val="both"/>
        <w:rPr>
          <w:rFonts w:cstheme="minorHAnsi"/>
          <w:b/>
          <w:sz w:val="24"/>
          <w:szCs w:val="24"/>
          <w:lang w:eastAsia="ko-KR"/>
        </w:rPr>
      </w:pPr>
    </w:p>
    <w:p w14:paraId="5CE29F95" w14:textId="77777777" w:rsidR="00AB2D2B" w:rsidRPr="00B840DB" w:rsidRDefault="00AB2D2B" w:rsidP="00B840DB">
      <w:pPr>
        <w:pStyle w:val="ListParagraph"/>
        <w:numPr>
          <w:ilvl w:val="0"/>
          <w:numId w:val="1"/>
        </w:numPr>
        <w:adjustRightInd w:val="0"/>
        <w:snapToGrid w:val="0"/>
        <w:spacing w:after="0" w:line="240" w:lineRule="auto"/>
        <w:ind w:left="540" w:hanging="540"/>
        <w:contextualSpacing w:val="0"/>
        <w:jc w:val="both"/>
        <w:rPr>
          <w:rFonts w:cstheme="minorHAnsi"/>
          <w:b/>
          <w:color w:val="0000FF"/>
          <w:sz w:val="24"/>
          <w:szCs w:val="24"/>
        </w:rPr>
      </w:pPr>
      <w:r w:rsidRPr="00B840DB">
        <w:rPr>
          <w:rFonts w:cstheme="minorHAnsi"/>
          <w:b/>
          <w:color w:val="0000FF"/>
          <w:sz w:val="24"/>
          <w:szCs w:val="24"/>
        </w:rPr>
        <w:t xml:space="preserve">SC </w:t>
      </w:r>
      <w:r w:rsidRPr="00B840DB">
        <w:rPr>
          <w:rFonts w:cstheme="minorHAnsi"/>
          <w:b/>
          <w:color w:val="0000FF"/>
          <w:sz w:val="24"/>
          <w:szCs w:val="24"/>
          <w:lang w:eastAsia="ko-KR"/>
        </w:rPr>
        <w:t>O</w:t>
      </w:r>
      <w:r w:rsidRPr="00B840DB">
        <w:rPr>
          <w:rFonts w:cstheme="minorHAnsi"/>
          <w:b/>
          <w:color w:val="0000FF"/>
          <w:sz w:val="24"/>
          <w:szCs w:val="24"/>
        </w:rPr>
        <w:t xml:space="preserve">fficers </w:t>
      </w:r>
      <w:r w:rsidRPr="00B840DB">
        <w:rPr>
          <w:rFonts w:cstheme="minorHAnsi"/>
          <w:b/>
          <w:color w:val="0000FF"/>
          <w:sz w:val="24"/>
          <w:szCs w:val="24"/>
          <w:lang w:eastAsia="ko-KR"/>
        </w:rPr>
        <w:t>and Theme Conveners</w:t>
      </w:r>
    </w:p>
    <w:p w14:paraId="7D110A4A" w14:textId="77777777" w:rsidR="00F023DA" w:rsidRPr="00B840DB" w:rsidRDefault="00F023DA" w:rsidP="00804B96">
      <w:pPr>
        <w:pStyle w:val="ListParagraph"/>
        <w:adjustRightInd w:val="0"/>
        <w:snapToGrid w:val="0"/>
        <w:spacing w:after="0" w:line="240" w:lineRule="auto"/>
        <w:ind w:left="851"/>
        <w:contextualSpacing w:val="0"/>
        <w:jc w:val="both"/>
        <w:rPr>
          <w:rFonts w:cstheme="minorHAnsi"/>
          <w:sz w:val="24"/>
          <w:szCs w:val="24"/>
        </w:rPr>
      </w:pPr>
    </w:p>
    <w:p w14:paraId="11C4C00E" w14:textId="436F2AF5" w:rsidR="009C1FA4" w:rsidRPr="00B840DB" w:rsidRDefault="00AB2D2B" w:rsidP="00B840DB">
      <w:pPr>
        <w:pStyle w:val="ListParagraph"/>
        <w:numPr>
          <w:ilvl w:val="0"/>
          <w:numId w:val="5"/>
        </w:numPr>
        <w:adjustRightInd w:val="0"/>
        <w:snapToGrid w:val="0"/>
        <w:spacing w:after="0" w:line="240" w:lineRule="auto"/>
        <w:ind w:left="1080" w:hanging="540"/>
        <w:contextualSpacing w:val="0"/>
        <w:jc w:val="both"/>
        <w:rPr>
          <w:rFonts w:cstheme="minorHAnsi"/>
          <w:color w:val="0066FF"/>
          <w:sz w:val="24"/>
          <w:szCs w:val="24"/>
        </w:rPr>
      </w:pPr>
      <w:r w:rsidRPr="00B840DB">
        <w:rPr>
          <w:rFonts w:eastAsia="Batang" w:cstheme="minorHAnsi"/>
          <w:sz w:val="24"/>
          <w:szCs w:val="24"/>
          <w:lang w:eastAsia="ko-KR"/>
        </w:rPr>
        <w:t>Current SC officers and theme conveners</w:t>
      </w:r>
      <w:r w:rsidR="00601123" w:rsidRPr="00B840DB">
        <w:rPr>
          <w:rFonts w:eastAsia="Batang" w:cstheme="minorHAnsi"/>
          <w:sz w:val="24"/>
          <w:szCs w:val="24"/>
          <w:lang w:eastAsia="ko-KR"/>
        </w:rPr>
        <w:t xml:space="preserve"> are listed below. </w:t>
      </w:r>
    </w:p>
    <w:tbl>
      <w:tblPr>
        <w:tblW w:w="4380" w:type="pct"/>
        <w:tblInd w:w="107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1E0" w:firstRow="1" w:lastRow="1" w:firstColumn="1" w:lastColumn="1" w:noHBand="0" w:noVBand="0"/>
      </w:tblPr>
      <w:tblGrid>
        <w:gridCol w:w="1800"/>
        <w:gridCol w:w="6391"/>
      </w:tblGrid>
      <w:tr w:rsidR="00883394" w:rsidRPr="00B840DB" w14:paraId="6954505B" w14:textId="77777777" w:rsidTr="00527BC1">
        <w:tc>
          <w:tcPr>
            <w:tcW w:w="109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03334285" w14:textId="77777777" w:rsidR="00883394" w:rsidRPr="00B840DB" w:rsidRDefault="00883394" w:rsidP="00883394">
            <w:pPr>
              <w:widowControl w:val="0"/>
              <w:kinsoku w:val="0"/>
              <w:overflowPunct w:val="0"/>
              <w:autoSpaceDE w:val="0"/>
              <w:autoSpaceDN w:val="0"/>
              <w:adjustRightInd w:val="0"/>
              <w:snapToGrid w:val="0"/>
              <w:spacing w:after="0" w:line="240" w:lineRule="auto"/>
              <w:ind w:left="162"/>
              <w:jc w:val="both"/>
              <w:rPr>
                <w:rFonts w:cstheme="minorHAnsi"/>
                <w:sz w:val="24"/>
                <w:szCs w:val="24"/>
                <w:lang w:eastAsia="ko-KR"/>
              </w:rPr>
            </w:pPr>
            <w:r w:rsidRPr="00B840DB">
              <w:rPr>
                <w:rFonts w:cstheme="minorHAnsi"/>
                <w:sz w:val="24"/>
                <w:szCs w:val="24"/>
                <w:lang w:eastAsia="ko-KR"/>
              </w:rPr>
              <w:t xml:space="preserve">SC Chair </w:t>
            </w:r>
          </w:p>
        </w:tc>
        <w:tc>
          <w:tcPr>
            <w:tcW w:w="390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08BAC0D" w14:textId="77777777" w:rsidR="00883394" w:rsidRPr="00B840DB" w:rsidRDefault="00883394" w:rsidP="00883394">
            <w:pPr>
              <w:widowControl w:val="0"/>
              <w:kinsoku w:val="0"/>
              <w:overflowPunct w:val="0"/>
              <w:autoSpaceDE w:val="0"/>
              <w:autoSpaceDN w:val="0"/>
              <w:adjustRightInd w:val="0"/>
              <w:snapToGrid w:val="0"/>
              <w:spacing w:after="0" w:line="240" w:lineRule="auto"/>
              <w:jc w:val="both"/>
              <w:rPr>
                <w:rFonts w:cstheme="minorHAnsi"/>
                <w:sz w:val="24"/>
                <w:szCs w:val="24"/>
                <w:lang w:val="fr-FR"/>
              </w:rPr>
            </w:pPr>
            <w:r w:rsidRPr="00B840DB">
              <w:rPr>
                <w:rFonts w:cstheme="minorHAnsi"/>
                <w:sz w:val="24"/>
                <w:szCs w:val="24"/>
                <w:lang w:val="fr-FR"/>
              </w:rPr>
              <w:t xml:space="preserve">Emily </w:t>
            </w:r>
            <w:proofErr w:type="gramStart"/>
            <w:r w:rsidRPr="00B840DB">
              <w:rPr>
                <w:rFonts w:cstheme="minorHAnsi"/>
                <w:sz w:val="24"/>
                <w:szCs w:val="24"/>
                <w:lang w:val="fr-FR"/>
              </w:rPr>
              <w:t>Crigler:</w:t>
            </w:r>
            <w:proofErr w:type="gramEnd"/>
            <w:r w:rsidRPr="00B840DB">
              <w:rPr>
                <w:rFonts w:cstheme="minorHAnsi"/>
                <w:sz w:val="24"/>
                <w:szCs w:val="24"/>
                <w:lang w:val="fr-FR"/>
              </w:rPr>
              <w:t xml:space="preserve"> </w:t>
            </w:r>
            <w:hyperlink r:id="rId19" w:history="1">
              <w:r w:rsidRPr="00B840DB">
                <w:rPr>
                  <w:rStyle w:val="Hyperlink"/>
                  <w:rFonts w:cstheme="minorHAnsi"/>
                  <w:sz w:val="24"/>
                  <w:szCs w:val="24"/>
                  <w:lang w:val="fr-FR"/>
                </w:rPr>
                <w:t>emily.crigler@noaa.gov</w:t>
              </w:r>
            </w:hyperlink>
          </w:p>
        </w:tc>
      </w:tr>
      <w:tr w:rsidR="00B840DB" w:rsidRPr="00B840DB" w14:paraId="4FDFE96B" w14:textId="77777777" w:rsidTr="00527BC1">
        <w:tc>
          <w:tcPr>
            <w:tcW w:w="109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18685032" w14:textId="4DFBC373" w:rsidR="00B840DB" w:rsidRPr="00B840DB" w:rsidRDefault="00B840DB" w:rsidP="00883394">
            <w:pPr>
              <w:widowControl w:val="0"/>
              <w:kinsoku w:val="0"/>
              <w:overflowPunct w:val="0"/>
              <w:autoSpaceDE w:val="0"/>
              <w:autoSpaceDN w:val="0"/>
              <w:adjustRightInd w:val="0"/>
              <w:snapToGrid w:val="0"/>
              <w:spacing w:after="0" w:line="240" w:lineRule="auto"/>
              <w:ind w:left="162"/>
              <w:jc w:val="both"/>
              <w:rPr>
                <w:rFonts w:cstheme="minorHAnsi"/>
                <w:sz w:val="24"/>
                <w:szCs w:val="24"/>
                <w:lang w:eastAsia="ko-KR"/>
              </w:rPr>
            </w:pPr>
            <w:r w:rsidRPr="00B840DB">
              <w:rPr>
                <w:rFonts w:cstheme="minorHAnsi"/>
                <w:sz w:val="24"/>
                <w:szCs w:val="24"/>
                <w:lang w:eastAsia="ko-KR"/>
              </w:rPr>
              <w:t>SC Vice-Chair</w:t>
            </w:r>
          </w:p>
        </w:tc>
        <w:tc>
          <w:tcPr>
            <w:tcW w:w="390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4D95006" w14:textId="0F624032" w:rsidR="00B840DB" w:rsidRPr="00B840DB" w:rsidRDefault="003E26C6" w:rsidP="00883394">
            <w:pPr>
              <w:widowControl w:val="0"/>
              <w:kinsoku w:val="0"/>
              <w:overflowPunct w:val="0"/>
              <w:autoSpaceDE w:val="0"/>
              <w:autoSpaceDN w:val="0"/>
              <w:adjustRightInd w:val="0"/>
              <w:snapToGrid w:val="0"/>
              <w:spacing w:after="0" w:line="240" w:lineRule="auto"/>
              <w:jc w:val="both"/>
              <w:rPr>
                <w:rFonts w:cstheme="minorHAnsi"/>
                <w:sz w:val="24"/>
                <w:szCs w:val="24"/>
                <w:lang w:val="fr-FR"/>
              </w:rPr>
            </w:pPr>
            <w:r>
              <w:rPr>
                <w:rFonts w:cstheme="minorHAnsi"/>
                <w:sz w:val="24"/>
                <w:szCs w:val="24"/>
                <w:lang w:val="fr-FR"/>
              </w:rPr>
              <w:t xml:space="preserve">Vacant </w:t>
            </w:r>
          </w:p>
        </w:tc>
      </w:tr>
      <w:tr w:rsidR="00883394" w:rsidRPr="00B840DB" w14:paraId="61A4B7EF" w14:textId="77777777" w:rsidTr="00527BC1">
        <w:tc>
          <w:tcPr>
            <w:tcW w:w="109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629B9789" w14:textId="77777777" w:rsidR="00883394" w:rsidRPr="00B840DB" w:rsidRDefault="00883394" w:rsidP="00883394">
            <w:pPr>
              <w:widowControl w:val="0"/>
              <w:kinsoku w:val="0"/>
              <w:overflowPunct w:val="0"/>
              <w:autoSpaceDE w:val="0"/>
              <w:autoSpaceDN w:val="0"/>
              <w:adjustRightInd w:val="0"/>
              <w:snapToGrid w:val="0"/>
              <w:spacing w:after="0" w:line="240" w:lineRule="auto"/>
              <w:ind w:left="162"/>
              <w:jc w:val="both"/>
              <w:rPr>
                <w:rFonts w:cstheme="minorHAnsi"/>
                <w:sz w:val="24"/>
                <w:szCs w:val="24"/>
                <w:lang w:eastAsia="ko-KR"/>
              </w:rPr>
            </w:pPr>
            <w:r w:rsidRPr="00B840DB">
              <w:rPr>
                <w:rFonts w:cstheme="minorHAnsi"/>
                <w:sz w:val="24"/>
                <w:szCs w:val="24"/>
                <w:lang w:eastAsia="ko-KR"/>
              </w:rPr>
              <w:t>ST Theme</w:t>
            </w:r>
          </w:p>
        </w:tc>
        <w:tc>
          <w:tcPr>
            <w:tcW w:w="390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61152DE" w14:textId="77777777" w:rsidR="00883394" w:rsidRPr="00B840DB" w:rsidRDefault="00883394" w:rsidP="00883394">
            <w:pPr>
              <w:widowControl w:val="0"/>
              <w:kinsoku w:val="0"/>
              <w:overflowPunct w:val="0"/>
              <w:autoSpaceDE w:val="0"/>
              <w:autoSpaceDN w:val="0"/>
              <w:adjustRightInd w:val="0"/>
              <w:snapToGrid w:val="0"/>
              <w:spacing w:after="0" w:line="240" w:lineRule="auto"/>
              <w:jc w:val="both"/>
              <w:rPr>
                <w:rFonts w:cstheme="minorHAnsi"/>
                <w:sz w:val="24"/>
                <w:szCs w:val="24"/>
                <w:lang w:val="fr-FR"/>
              </w:rPr>
            </w:pPr>
            <w:r w:rsidRPr="00B840DB">
              <w:rPr>
                <w:rFonts w:cstheme="minorHAnsi"/>
                <w:sz w:val="24"/>
                <w:szCs w:val="24"/>
                <w:lang w:val="fr-FR"/>
              </w:rPr>
              <w:t xml:space="preserve">Valerie </w:t>
            </w:r>
            <w:proofErr w:type="gramStart"/>
            <w:r w:rsidRPr="00B840DB">
              <w:rPr>
                <w:rFonts w:cstheme="minorHAnsi"/>
                <w:sz w:val="24"/>
                <w:szCs w:val="24"/>
                <w:lang w:val="fr-FR"/>
              </w:rPr>
              <w:t>Post:</w:t>
            </w:r>
            <w:proofErr w:type="gramEnd"/>
            <w:r w:rsidRPr="00B840DB">
              <w:rPr>
                <w:rFonts w:cstheme="minorHAnsi"/>
                <w:sz w:val="24"/>
                <w:szCs w:val="24"/>
                <w:lang w:val="fr-FR"/>
              </w:rPr>
              <w:t xml:space="preserve"> </w:t>
            </w:r>
            <w:hyperlink r:id="rId20" w:history="1">
              <w:r w:rsidRPr="00B840DB">
                <w:rPr>
                  <w:rStyle w:val="Hyperlink"/>
                  <w:rFonts w:cstheme="minorHAnsi"/>
                  <w:sz w:val="24"/>
                  <w:szCs w:val="24"/>
                  <w:lang w:val="fr-FR"/>
                </w:rPr>
                <w:t>valerie.post@noaa.gov</w:t>
              </w:r>
            </w:hyperlink>
          </w:p>
        </w:tc>
      </w:tr>
      <w:tr w:rsidR="00883394" w:rsidRPr="00B840DB" w14:paraId="5CDFA15A" w14:textId="77777777" w:rsidTr="00527BC1">
        <w:tc>
          <w:tcPr>
            <w:tcW w:w="109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073128E4" w14:textId="77777777" w:rsidR="00883394" w:rsidRPr="00B840DB" w:rsidRDefault="00883394" w:rsidP="00883394">
            <w:pPr>
              <w:widowControl w:val="0"/>
              <w:kinsoku w:val="0"/>
              <w:overflowPunct w:val="0"/>
              <w:autoSpaceDE w:val="0"/>
              <w:autoSpaceDN w:val="0"/>
              <w:adjustRightInd w:val="0"/>
              <w:snapToGrid w:val="0"/>
              <w:spacing w:after="0" w:line="240" w:lineRule="auto"/>
              <w:ind w:left="162"/>
              <w:jc w:val="both"/>
              <w:rPr>
                <w:rFonts w:cstheme="minorHAnsi"/>
                <w:sz w:val="24"/>
                <w:szCs w:val="24"/>
                <w:lang w:eastAsia="ko-KR"/>
              </w:rPr>
            </w:pPr>
            <w:r w:rsidRPr="00B840DB">
              <w:rPr>
                <w:rFonts w:cstheme="minorHAnsi"/>
                <w:sz w:val="24"/>
                <w:szCs w:val="24"/>
                <w:lang w:eastAsia="ko-KR"/>
              </w:rPr>
              <w:t>SA Theme</w:t>
            </w:r>
          </w:p>
        </w:tc>
        <w:tc>
          <w:tcPr>
            <w:tcW w:w="390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3FA56DF" w14:textId="77777777" w:rsidR="00883394" w:rsidRPr="00B840DB" w:rsidRDefault="00883394" w:rsidP="00883394">
            <w:pPr>
              <w:widowControl w:val="0"/>
              <w:kinsoku w:val="0"/>
              <w:overflowPunct w:val="0"/>
              <w:autoSpaceDE w:val="0"/>
              <w:autoSpaceDN w:val="0"/>
              <w:adjustRightInd w:val="0"/>
              <w:snapToGrid w:val="0"/>
              <w:spacing w:after="0" w:line="240" w:lineRule="auto"/>
              <w:jc w:val="both"/>
              <w:rPr>
                <w:rFonts w:cstheme="minorHAnsi"/>
                <w:sz w:val="24"/>
                <w:szCs w:val="24"/>
                <w:lang w:val="fr-FR"/>
              </w:rPr>
            </w:pPr>
            <w:r w:rsidRPr="00B840DB">
              <w:rPr>
                <w:rFonts w:cstheme="minorHAnsi"/>
                <w:sz w:val="24"/>
                <w:szCs w:val="24"/>
                <w:lang w:val="fr-FR"/>
              </w:rPr>
              <w:t xml:space="preserve">Hidetada </w:t>
            </w:r>
            <w:proofErr w:type="gramStart"/>
            <w:r w:rsidRPr="00B840DB">
              <w:rPr>
                <w:rFonts w:cstheme="minorHAnsi"/>
                <w:sz w:val="24"/>
                <w:szCs w:val="24"/>
                <w:lang w:val="fr-FR"/>
              </w:rPr>
              <w:t>Kiyofuji:</w:t>
            </w:r>
            <w:proofErr w:type="gramEnd"/>
            <w:r w:rsidRPr="00B840DB">
              <w:rPr>
                <w:rFonts w:cstheme="minorHAnsi"/>
                <w:sz w:val="24"/>
                <w:szCs w:val="24"/>
                <w:lang w:val="fr-FR"/>
              </w:rPr>
              <w:t xml:space="preserve"> </w:t>
            </w:r>
            <w:hyperlink r:id="rId21" w:history="1">
              <w:r w:rsidRPr="00B840DB">
                <w:rPr>
                  <w:rStyle w:val="Hyperlink"/>
                  <w:rFonts w:cstheme="minorHAnsi"/>
                  <w:sz w:val="24"/>
                  <w:szCs w:val="24"/>
                  <w:lang w:val="fr-FR"/>
                </w:rPr>
                <w:t>hkiyofuj@affrc.go.jp</w:t>
              </w:r>
            </w:hyperlink>
          </w:p>
          <w:p w14:paraId="35E36AA6" w14:textId="77777777" w:rsidR="00883394" w:rsidRPr="00B840DB" w:rsidRDefault="00883394" w:rsidP="00883394">
            <w:pPr>
              <w:widowControl w:val="0"/>
              <w:kinsoku w:val="0"/>
              <w:overflowPunct w:val="0"/>
              <w:autoSpaceDE w:val="0"/>
              <w:autoSpaceDN w:val="0"/>
              <w:adjustRightInd w:val="0"/>
              <w:snapToGrid w:val="0"/>
              <w:spacing w:after="0" w:line="240" w:lineRule="auto"/>
              <w:jc w:val="both"/>
              <w:rPr>
                <w:rFonts w:cstheme="minorHAnsi"/>
                <w:sz w:val="24"/>
                <w:szCs w:val="24"/>
                <w:lang w:val="fr-FR"/>
              </w:rPr>
            </w:pPr>
            <w:r w:rsidRPr="00B840DB">
              <w:rPr>
                <w:rFonts w:cstheme="minorHAnsi"/>
                <w:sz w:val="24"/>
                <w:szCs w:val="24"/>
                <w:lang w:val="fr-FR"/>
              </w:rPr>
              <w:t xml:space="preserve">Berry </w:t>
            </w:r>
            <w:proofErr w:type="gramStart"/>
            <w:r w:rsidRPr="00B840DB">
              <w:rPr>
                <w:rFonts w:cstheme="minorHAnsi"/>
                <w:sz w:val="24"/>
                <w:szCs w:val="24"/>
                <w:lang w:val="fr-FR"/>
              </w:rPr>
              <w:t>Muller:</w:t>
            </w:r>
            <w:proofErr w:type="gramEnd"/>
            <w:r w:rsidRPr="00B840DB">
              <w:rPr>
                <w:rFonts w:cstheme="minorHAnsi"/>
                <w:sz w:val="24"/>
                <w:szCs w:val="24"/>
                <w:lang w:val="fr-FR"/>
              </w:rPr>
              <w:t xml:space="preserve"> </w:t>
            </w:r>
            <w:hyperlink r:id="rId22" w:history="1">
              <w:r w:rsidRPr="00B840DB">
                <w:rPr>
                  <w:rStyle w:val="Hyperlink"/>
                  <w:rFonts w:cstheme="minorHAnsi"/>
                  <w:sz w:val="24"/>
                  <w:szCs w:val="24"/>
                  <w:lang w:val="fr-FR"/>
                </w:rPr>
                <w:t>bmuller@mimra.com</w:t>
              </w:r>
            </w:hyperlink>
          </w:p>
          <w:p w14:paraId="707F40A3" w14:textId="77777777" w:rsidR="00883394" w:rsidRPr="00B840DB" w:rsidRDefault="00883394" w:rsidP="00883394">
            <w:pPr>
              <w:widowControl w:val="0"/>
              <w:kinsoku w:val="0"/>
              <w:overflowPunct w:val="0"/>
              <w:autoSpaceDE w:val="0"/>
              <w:autoSpaceDN w:val="0"/>
              <w:adjustRightInd w:val="0"/>
              <w:snapToGrid w:val="0"/>
              <w:spacing w:after="0" w:line="240" w:lineRule="auto"/>
              <w:jc w:val="both"/>
              <w:rPr>
                <w:rFonts w:cstheme="minorHAnsi"/>
                <w:sz w:val="24"/>
                <w:szCs w:val="24"/>
                <w:lang w:val="fr-FR"/>
              </w:rPr>
            </w:pPr>
            <w:r w:rsidRPr="00B840DB">
              <w:rPr>
                <w:rFonts w:cstheme="minorHAnsi"/>
                <w:sz w:val="24"/>
                <w:szCs w:val="24"/>
                <w:lang w:val="fr-FR"/>
              </w:rPr>
              <w:t xml:space="preserve">Michelle </w:t>
            </w:r>
            <w:proofErr w:type="gramStart"/>
            <w:r w:rsidRPr="00B840DB">
              <w:rPr>
                <w:rFonts w:cstheme="minorHAnsi"/>
                <w:sz w:val="24"/>
                <w:szCs w:val="24"/>
                <w:lang w:val="fr-FR"/>
              </w:rPr>
              <w:t>Sculley:</w:t>
            </w:r>
            <w:proofErr w:type="gramEnd"/>
            <w:r w:rsidRPr="00B840DB">
              <w:rPr>
                <w:rFonts w:cstheme="minorHAnsi"/>
                <w:sz w:val="24"/>
                <w:szCs w:val="24"/>
                <w:lang w:val="fr-FR"/>
              </w:rPr>
              <w:t xml:space="preserve"> </w:t>
            </w:r>
            <w:hyperlink r:id="rId23" w:history="1">
              <w:r w:rsidRPr="00B840DB">
                <w:rPr>
                  <w:rStyle w:val="Hyperlink"/>
                  <w:rFonts w:cstheme="minorHAnsi"/>
                  <w:sz w:val="24"/>
                  <w:szCs w:val="24"/>
                  <w:lang w:val="fr-FR"/>
                </w:rPr>
                <w:t>michelle.sculley@noaa.gov</w:t>
              </w:r>
            </w:hyperlink>
            <w:r w:rsidRPr="00B840DB">
              <w:rPr>
                <w:rStyle w:val="Hyperlink"/>
                <w:rFonts w:cstheme="minorHAnsi"/>
                <w:color w:val="auto"/>
                <w:sz w:val="24"/>
                <w:szCs w:val="24"/>
                <w:u w:val="none"/>
                <w:lang w:val="fr-FR"/>
              </w:rPr>
              <w:t xml:space="preserve"> </w:t>
            </w:r>
          </w:p>
        </w:tc>
      </w:tr>
      <w:tr w:rsidR="00883394" w:rsidRPr="00B840DB" w14:paraId="22C699D4" w14:textId="77777777" w:rsidTr="00527BC1">
        <w:tc>
          <w:tcPr>
            <w:tcW w:w="109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0A3DE885" w14:textId="77777777" w:rsidR="00883394" w:rsidRPr="00B840DB" w:rsidRDefault="00883394" w:rsidP="00883394">
            <w:pPr>
              <w:widowControl w:val="0"/>
              <w:kinsoku w:val="0"/>
              <w:overflowPunct w:val="0"/>
              <w:autoSpaceDE w:val="0"/>
              <w:autoSpaceDN w:val="0"/>
              <w:adjustRightInd w:val="0"/>
              <w:snapToGrid w:val="0"/>
              <w:spacing w:after="0" w:line="240" w:lineRule="auto"/>
              <w:ind w:left="162"/>
              <w:jc w:val="both"/>
              <w:rPr>
                <w:rFonts w:cstheme="minorHAnsi"/>
                <w:sz w:val="24"/>
                <w:szCs w:val="24"/>
                <w:lang w:eastAsia="ko-KR"/>
              </w:rPr>
            </w:pPr>
            <w:r w:rsidRPr="00B840DB">
              <w:rPr>
                <w:rFonts w:cstheme="minorHAnsi"/>
                <w:sz w:val="24"/>
                <w:szCs w:val="24"/>
                <w:lang w:eastAsia="ko-KR"/>
              </w:rPr>
              <w:t>MI Theme</w:t>
            </w:r>
          </w:p>
        </w:tc>
        <w:tc>
          <w:tcPr>
            <w:tcW w:w="390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40DDC3C" w14:textId="77777777" w:rsidR="00883394" w:rsidRPr="00B840DB" w:rsidRDefault="00883394" w:rsidP="00883394">
            <w:pPr>
              <w:widowControl w:val="0"/>
              <w:kinsoku w:val="0"/>
              <w:overflowPunct w:val="0"/>
              <w:autoSpaceDE w:val="0"/>
              <w:autoSpaceDN w:val="0"/>
              <w:adjustRightInd w:val="0"/>
              <w:snapToGrid w:val="0"/>
              <w:spacing w:after="0" w:line="240" w:lineRule="auto"/>
              <w:jc w:val="both"/>
              <w:rPr>
                <w:rFonts w:cstheme="minorHAnsi"/>
                <w:sz w:val="24"/>
                <w:szCs w:val="24"/>
                <w:lang w:val="fr-FR"/>
              </w:rPr>
            </w:pPr>
            <w:r w:rsidRPr="00B840DB">
              <w:rPr>
                <w:rFonts w:cstheme="minorHAnsi"/>
                <w:sz w:val="24"/>
                <w:szCs w:val="24"/>
                <w:lang w:val="fr-FR"/>
              </w:rPr>
              <w:t xml:space="preserve">Shuya </w:t>
            </w:r>
            <w:proofErr w:type="gramStart"/>
            <w:r w:rsidRPr="00B840DB">
              <w:rPr>
                <w:rFonts w:cstheme="minorHAnsi"/>
                <w:sz w:val="24"/>
                <w:szCs w:val="24"/>
                <w:lang w:val="fr-FR"/>
              </w:rPr>
              <w:t>Nakatsuka:</w:t>
            </w:r>
            <w:proofErr w:type="gramEnd"/>
            <w:r w:rsidRPr="00B840DB">
              <w:rPr>
                <w:rFonts w:cstheme="minorHAnsi"/>
                <w:sz w:val="24"/>
                <w:szCs w:val="24"/>
                <w:lang w:val="fr-FR"/>
              </w:rPr>
              <w:t xml:space="preserve"> </w:t>
            </w:r>
            <w:hyperlink r:id="rId24" w:history="1">
              <w:r w:rsidRPr="00B840DB">
                <w:rPr>
                  <w:rStyle w:val="Hyperlink"/>
                  <w:rFonts w:cstheme="minorHAnsi"/>
                  <w:sz w:val="24"/>
                  <w:szCs w:val="24"/>
                  <w:lang w:val="fr-FR"/>
                </w:rPr>
                <w:t>nakatsuka_shuya49@fra.go.jp</w:t>
              </w:r>
            </w:hyperlink>
          </w:p>
        </w:tc>
      </w:tr>
      <w:tr w:rsidR="00883394" w:rsidRPr="00B840DB" w14:paraId="189B2BE0" w14:textId="77777777" w:rsidTr="00527BC1">
        <w:tc>
          <w:tcPr>
            <w:tcW w:w="109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38081E0D" w14:textId="77777777" w:rsidR="00883394" w:rsidRPr="00B840DB" w:rsidRDefault="00883394" w:rsidP="00883394">
            <w:pPr>
              <w:widowControl w:val="0"/>
              <w:kinsoku w:val="0"/>
              <w:overflowPunct w:val="0"/>
              <w:autoSpaceDE w:val="0"/>
              <w:autoSpaceDN w:val="0"/>
              <w:adjustRightInd w:val="0"/>
              <w:snapToGrid w:val="0"/>
              <w:spacing w:after="0" w:line="240" w:lineRule="auto"/>
              <w:ind w:left="162"/>
              <w:jc w:val="both"/>
              <w:rPr>
                <w:rFonts w:cstheme="minorHAnsi"/>
                <w:sz w:val="24"/>
                <w:szCs w:val="24"/>
                <w:lang w:eastAsia="ko-KR"/>
              </w:rPr>
            </w:pPr>
            <w:r w:rsidRPr="00B840DB">
              <w:rPr>
                <w:rFonts w:cstheme="minorHAnsi"/>
                <w:sz w:val="24"/>
                <w:szCs w:val="24"/>
                <w:lang w:eastAsia="ko-KR"/>
              </w:rPr>
              <w:t>EB Theme</w:t>
            </w:r>
          </w:p>
        </w:tc>
        <w:tc>
          <w:tcPr>
            <w:tcW w:w="390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A75AFDE" w14:textId="69B70F3A" w:rsidR="00883394" w:rsidRPr="00527BC1" w:rsidRDefault="00883394" w:rsidP="00883394">
            <w:pPr>
              <w:widowControl w:val="0"/>
              <w:kinsoku w:val="0"/>
              <w:overflowPunct w:val="0"/>
              <w:autoSpaceDE w:val="0"/>
              <w:autoSpaceDN w:val="0"/>
              <w:adjustRightInd w:val="0"/>
              <w:snapToGrid w:val="0"/>
              <w:spacing w:after="0" w:line="240" w:lineRule="auto"/>
              <w:jc w:val="both"/>
              <w:rPr>
                <w:rFonts w:cstheme="minorHAnsi" w:hint="eastAsia"/>
                <w:sz w:val="24"/>
                <w:szCs w:val="24"/>
                <w:lang w:val="fr-FR" w:eastAsia="ko-KR"/>
              </w:rPr>
            </w:pPr>
            <w:r w:rsidRPr="00B840DB">
              <w:rPr>
                <w:rFonts w:cstheme="minorHAnsi"/>
                <w:sz w:val="24"/>
                <w:szCs w:val="24"/>
                <w:lang w:val="fr-FR"/>
              </w:rPr>
              <w:t xml:space="preserve">Yonat </w:t>
            </w:r>
            <w:proofErr w:type="gramStart"/>
            <w:r w:rsidRPr="00B840DB">
              <w:rPr>
                <w:rFonts w:cstheme="minorHAnsi"/>
                <w:sz w:val="24"/>
                <w:szCs w:val="24"/>
                <w:lang w:val="fr-FR"/>
              </w:rPr>
              <w:t>Swimmer:</w:t>
            </w:r>
            <w:proofErr w:type="gramEnd"/>
            <w:r w:rsidRPr="00B840DB">
              <w:rPr>
                <w:rFonts w:cstheme="minorHAnsi"/>
                <w:sz w:val="24"/>
                <w:szCs w:val="24"/>
                <w:lang w:val="fr-FR"/>
              </w:rPr>
              <w:t xml:space="preserve"> </w:t>
            </w:r>
            <w:hyperlink r:id="rId25" w:history="1">
              <w:r w:rsidRPr="00B840DB">
                <w:rPr>
                  <w:rStyle w:val="Hyperlink"/>
                  <w:rFonts w:cstheme="minorHAnsi"/>
                  <w:sz w:val="24"/>
                  <w:szCs w:val="24"/>
                  <w:lang w:val="fr-FR"/>
                </w:rPr>
                <w:t>yonat.swimmer@noaa.gov</w:t>
              </w:r>
            </w:hyperlink>
            <w:r w:rsidRPr="00B840DB">
              <w:rPr>
                <w:rFonts w:cstheme="minorHAnsi"/>
                <w:sz w:val="24"/>
                <w:szCs w:val="24"/>
                <w:lang w:val="fr-FR"/>
              </w:rPr>
              <w:t xml:space="preserve"> </w:t>
            </w:r>
            <w:ins w:id="4" w:author="SungKwon Soh" w:date="2025-08-13T06:00:00Z" w16du:dateUtc="2025-08-12T17:00:00Z">
              <w:r w:rsidR="00527BC1" w:rsidRPr="00527BC1">
                <w:rPr>
                  <w:rFonts w:cstheme="minorHAnsi"/>
                  <w:color w:val="EE0000"/>
                  <w:sz w:val="24"/>
                  <w:szCs w:val="24"/>
                  <w:lang w:val="fr-FR" w:eastAsia="ko-KR"/>
                </w:rPr>
                <w:t>–</w:t>
              </w:r>
              <w:r w:rsidR="00527BC1" w:rsidRPr="00527BC1">
                <w:rPr>
                  <w:rFonts w:cstheme="minorHAnsi" w:hint="eastAsia"/>
                  <w:color w:val="EE0000"/>
                  <w:sz w:val="24"/>
                  <w:szCs w:val="24"/>
                  <w:lang w:val="fr-FR" w:eastAsia="ko-KR"/>
                </w:rPr>
                <w:t xml:space="preserve"> to </w:t>
              </w:r>
              <w:proofErr w:type="spellStart"/>
              <w:r w:rsidR="00527BC1" w:rsidRPr="00527BC1">
                <w:rPr>
                  <w:rFonts w:cstheme="minorHAnsi" w:hint="eastAsia"/>
                  <w:color w:val="EE0000"/>
                  <w:sz w:val="24"/>
                  <w:szCs w:val="24"/>
                  <w:lang w:val="fr-FR" w:eastAsia="ko-KR"/>
                </w:rPr>
                <w:t>be</w:t>
              </w:r>
              <w:proofErr w:type="spellEnd"/>
              <w:r w:rsidR="00527BC1" w:rsidRPr="00527BC1">
                <w:rPr>
                  <w:rFonts w:cstheme="minorHAnsi" w:hint="eastAsia"/>
                  <w:color w:val="EE0000"/>
                  <w:sz w:val="24"/>
                  <w:szCs w:val="24"/>
                  <w:lang w:val="fr-FR" w:eastAsia="ko-KR"/>
                </w:rPr>
                <w:t xml:space="preserve"> </w:t>
              </w:r>
              <w:proofErr w:type="spellStart"/>
              <w:r w:rsidR="00527BC1" w:rsidRPr="00527BC1">
                <w:rPr>
                  <w:rFonts w:cstheme="minorHAnsi" w:hint="eastAsia"/>
                  <w:color w:val="EE0000"/>
                  <w:sz w:val="24"/>
                  <w:szCs w:val="24"/>
                  <w:lang w:val="fr-FR" w:eastAsia="ko-KR"/>
                </w:rPr>
                <w:t>replaced</w:t>
              </w:r>
            </w:ins>
            <w:proofErr w:type="spellEnd"/>
          </w:p>
          <w:p w14:paraId="7FE894A3" w14:textId="6575C694" w:rsidR="00883394" w:rsidRPr="00B840DB" w:rsidRDefault="00883394" w:rsidP="00883394">
            <w:pPr>
              <w:widowControl w:val="0"/>
              <w:kinsoku w:val="0"/>
              <w:overflowPunct w:val="0"/>
              <w:autoSpaceDE w:val="0"/>
              <w:autoSpaceDN w:val="0"/>
              <w:adjustRightInd w:val="0"/>
              <w:snapToGrid w:val="0"/>
              <w:spacing w:after="0" w:line="240" w:lineRule="auto"/>
              <w:jc w:val="both"/>
              <w:rPr>
                <w:rFonts w:cstheme="minorHAnsi" w:hint="eastAsia"/>
                <w:sz w:val="24"/>
                <w:szCs w:val="24"/>
                <w:lang w:val="fr-FR" w:eastAsia="ko-KR"/>
              </w:rPr>
            </w:pPr>
            <w:proofErr w:type="spellStart"/>
            <w:r w:rsidRPr="00B840DB">
              <w:rPr>
                <w:rFonts w:cstheme="minorHAnsi"/>
                <w:sz w:val="24"/>
                <w:szCs w:val="24"/>
                <w:lang w:val="fr-FR"/>
              </w:rPr>
              <w:t>Leyla</w:t>
            </w:r>
            <w:proofErr w:type="spellEnd"/>
            <w:r w:rsidRPr="00B840DB">
              <w:rPr>
                <w:rFonts w:cstheme="minorHAnsi"/>
                <w:sz w:val="24"/>
                <w:szCs w:val="24"/>
                <w:lang w:val="fr-FR"/>
              </w:rPr>
              <w:t xml:space="preserve"> </w:t>
            </w:r>
            <w:proofErr w:type="gramStart"/>
            <w:r w:rsidRPr="00B840DB">
              <w:rPr>
                <w:rFonts w:cstheme="minorHAnsi"/>
                <w:sz w:val="24"/>
                <w:szCs w:val="24"/>
                <w:lang w:val="fr-FR"/>
              </w:rPr>
              <w:t>Knittweis:</w:t>
            </w:r>
            <w:proofErr w:type="gramEnd"/>
            <w:r w:rsidRPr="00B840DB">
              <w:rPr>
                <w:rFonts w:cstheme="minorHAnsi"/>
                <w:sz w:val="24"/>
                <w:szCs w:val="24"/>
                <w:lang w:val="fr-FR"/>
              </w:rPr>
              <w:t xml:space="preserve"> </w:t>
            </w:r>
            <w:hyperlink r:id="rId26" w:history="1">
              <w:r w:rsidRPr="00B840DB">
                <w:rPr>
                  <w:rStyle w:val="Hyperlink"/>
                  <w:rFonts w:cstheme="minorHAnsi"/>
                  <w:sz w:val="24"/>
                  <w:szCs w:val="24"/>
                  <w:lang w:val="fr-FR"/>
                </w:rPr>
                <w:t>Leyla.Knittweis@mpi.govt.nz</w:t>
              </w:r>
            </w:hyperlink>
            <w:r w:rsidRPr="00B840DB">
              <w:rPr>
                <w:rStyle w:val="Hyperlink"/>
                <w:rFonts w:cstheme="minorHAnsi"/>
                <w:color w:val="auto"/>
                <w:sz w:val="24"/>
                <w:szCs w:val="24"/>
                <w:u w:val="none"/>
                <w:lang w:val="fr-FR"/>
              </w:rPr>
              <w:t xml:space="preserve"> </w:t>
            </w:r>
            <w:ins w:id="5" w:author="SungKwon Soh" w:date="2025-08-13T06:00:00Z" w16du:dateUtc="2025-08-12T17:00:00Z">
              <w:r w:rsidR="00527BC1" w:rsidRPr="00527BC1">
                <w:rPr>
                  <w:rStyle w:val="Hyperlink"/>
                  <w:rFonts w:cstheme="minorHAnsi"/>
                  <w:color w:val="EE0000"/>
                  <w:sz w:val="24"/>
                  <w:szCs w:val="24"/>
                  <w:u w:val="none"/>
                  <w:lang w:val="fr-FR" w:eastAsia="ko-KR"/>
                </w:rPr>
                <w:t>–</w:t>
              </w:r>
              <w:r w:rsidR="00527BC1" w:rsidRPr="00527BC1">
                <w:rPr>
                  <w:rStyle w:val="Hyperlink"/>
                  <w:rFonts w:hint="eastAsia"/>
                  <w:color w:val="EE0000"/>
                  <w:lang w:eastAsia="ko-KR"/>
                </w:rPr>
                <w:t xml:space="preserve"> to be confirmed</w:t>
              </w:r>
            </w:ins>
          </w:p>
        </w:tc>
      </w:tr>
    </w:tbl>
    <w:p w14:paraId="2C639DFE" w14:textId="3683218D" w:rsidR="005D7921" w:rsidRDefault="00C76304" w:rsidP="00C76304">
      <w:pPr>
        <w:pStyle w:val="ListParagraph"/>
        <w:numPr>
          <w:ilvl w:val="0"/>
          <w:numId w:val="5"/>
        </w:numPr>
        <w:adjustRightInd w:val="0"/>
        <w:snapToGrid w:val="0"/>
        <w:spacing w:after="0" w:line="240" w:lineRule="auto"/>
        <w:ind w:left="1080" w:hanging="540"/>
        <w:contextualSpacing w:val="0"/>
        <w:jc w:val="both"/>
        <w:rPr>
          <w:rFonts w:eastAsia="Batang" w:cstheme="minorHAnsi"/>
          <w:iCs/>
          <w:sz w:val="24"/>
          <w:szCs w:val="24"/>
          <w:lang w:eastAsia="ko-KR"/>
        </w:rPr>
      </w:pPr>
      <w:r>
        <w:rPr>
          <w:rFonts w:eastAsia="Batang" w:cstheme="minorHAnsi"/>
          <w:iCs/>
          <w:sz w:val="24"/>
          <w:szCs w:val="24"/>
          <w:lang w:eastAsia="ko-KR"/>
        </w:rPr>
        <w:t>Secretariat’s Science Team</w:t>
      </w:r>
    </w:p>
    <w:p w14:paraId="3940FA6C" w14:textId="6A51755B" w:rsidR="00C76304" w:rsidRDefault="00C76304" w:rsidP="00C76304">
      <w:pPr>
        <w:pStyle w:val="CommentText"/>
        <w:numPr>
          <w:ilvl w:val="0"/>
          <w:numId w:val="38"/>
        </w:numPr>
        <w:adjustRightInd w:val="0"/>
        <w:snapToGrid w:val="0"/>
        <w:spacing w:after="0"/>
        <w:ind w:left="1571"/>
        <w:rPr>
          <w:rFonts w:eastAsia="Batang" w:cstheme="minorHAnsi"/>
          <w:iCs/>
          <w:sz w:val="24"/>
          <w:szCs w:val="24"/>
          <w:lang w:eastAsia="ko-KR"/>
        </w:rPr>
      </w:pPr>
      <w:r>
        <w:rPr>
          <w:rFonts w:eastAsia="Batang" w:cstheme="minorHAnsi"/>
          <w:iCs/>
          <w:sz w:val="24"/>
          <w:szCs w:val="24"/>
          <w:lang w:eastAsia="ko-KR"/>
        </w:rPr>
        <w:t xml:space="preserve">Science Manager – SungKwon Soh </w:t>
      </w:r>
      <w:hyperlink r:id="rId27" w:history="1">
        <w:r w:rsidRPr="00E2236E">
          <w:rPr>
            <w:rStyle w:val="Hyperlink"/>
            <w:rFonts w:eastAsia="Batang" w:cstheme="minorHAnsi"/>
            <w:iCs/>
            <w:sz w:val="24"/>
            <w:szCs w:val="24"/>
            <w:lang w:eastAsia="ko-KR"/>
          </w:rPr>
          <w:t>sungkwon.soh@wcpfc.int</w:t>
        </w:r>
      </w:hyperlink>
    </w:p>
    <w:p w14:paraId="341D7C9F" w14:textId="46C9C461" w:rsidR="00C76304" w:rsidRDefault="00C76304" w:rsidP="00C76304">
      <w:pPr>
        <w:pStyle w:val="CommentText"/>
        <w:numPr>
          <w:ilvl w:val="0"/>
          <w:numId w:val="38"/>
        </w:numPr>
        <w:adjustRightInd w:val="0"/>
        <w:snapToGrid w:val="0"/>
        <w:spacing w:after="0"/>
        <w:ind w:left="1571"/>
        <w:rPr>
          <w:rFonts w:eastAsia="Batang" w:cstheme="minorHAnsi"/>
          <w:iCs/>
          <w:sz w:val="24"/>
          <w:szCs w:val="24"/>
          <w:lang w:eastAsia="ko-KR"/>
        </w:rPr>
      </w:pPr>
      <w:r>
        <w:rPr>
          <w:rFonts w:eastAsia="Batang" w:cstheme="minorHAnsi"/>
          <w:iCs/>
          <w:sz w:val="24"/>
          <w:szCs w:val="24"/>
          <w:lang w:eastAsia="ko-KR"/>
        </w:rPr>
        <w:t xml:space="preserve">Assistant Science Manager – Elaine Garvilles </w:t>
      </w:r>
      <w:hyperlink r:id="rId28" w:history="1">
        <w:r w:rsidRPr="00E2236E">
          <w:rPr>
            <w:rStyle w:val="Hyperlink"/>
            <w:rFonts w:eastAsia="Batang" w:cstheme="minorHAnsi"/>
            <w:iCs/>
            <w:sz w:val="24"/>
            <w:szCs w:val="24"/>
            <w:lang w:eastAsia="ko-KR"/>
          </w:rPr>
          <w:t>Elaine.Garvilles@wcpfc.int</w:t>
        </w:r>
      </w:hyperlink>
      <w:r>
        <w:rPr>
          <w:rFonts w:eastAsia="Batang" w:cstheme="minorHAnsi"/>
          <w:iCs/>
          <w:sz w:val="24"/>
          <w:szCs w:val="24"/>
          <w:lang w:eastAsia="ko-KR"/>
        </w:rPr>
        <w:t xml:space="preserve"> </w:t>
      </w:r>
    </w:p>
    <w:p w14:paraId="3DE1A5A2" w14:textId="77777777" w:rsidR="00C76304" w:rsidRPr="00C76304" w:rsidRDefault="00C76304" w:rsidP="00C76304">
      <w:pPr>
        <w:pStyle w:val="CommentText"/>
        <w:adjustRightInd w:val="0"/>
        <w:snapToGrid w:val="0"/>
        <w:spacing w:after="0"/>
        <w:ind w:left="1571"/>
        <w:rPr>
          <w:rFonts w:eastAsia="Batang" w:cstheme="minorHAnsi"/>
          <w:iCs/>
          <w:sz w:val="24"/>
          <w:szCs w:val="24"/>
          <w:lang w:eastAsia="ko-KR"/>
        </w:rPr>
      </w:pPr>
    </w:p>
    <w:p w14:paraId="04B0F092" w14:textId="77777777" w:rsidR="006126C0" w:rsidRPr="00B840DB" w:rsidRDefault="0091096F" w:rsidP="00B840DB">
      <w:pPr>
        <w:pStyle w:val="ListParagraph"/>
        <w:numPr>
          <w:ilvl w:val="0"/>
          <w:numId w:val="1"/>
        </w:numPr>
        <w:adjustRightInd w:val="0"/>
        <w:snapToGrid w:val="0"/>
        <w:spacing w:after="0" w:line="240" w:lineRule="auto"/>
        <w:ind w:left="540" w:hanging="540"/>
        <w:contextualSpacing w:val="0"/>
        <w:jc w:val="both"/>
        <w:rPr>
          <w:rFonts w:cstheme="minorHAnsi"/>
          <w:b/>
          <w:color w:val="0000FF"/>
          <w:sz w:val="24"/>
          <w:szCs w:val="24"/>
        </w:rPr>
      </w:pPr>
      <w:r w:rsidRPr="00B840DB">
        <w:rPr>
          <w:rFonts w:cstheme="minorHAnsi"/>
          <w:b/>
          <w:color w:val="0000FF"/>
          <w:sz w:val="24"/>
          <w:szCs w:val="24"/>
          <w:lang w:eastAsia="ko-KR"/>
        </w:rPr>
        <w:t>Reporting arrangements</w:t>
      </w:r>
    </w:p>
    <w:p w14:paraId="1309B59B" w14:textId="77777777" w:rsidR="00B373FF" w:rsidRPr="00B840DB" w:rsidRDefault="00B373FF" w:rsidP="00804B96">
      <w:pPr>
        <w:pStyle w:val="ListParagraph"/>
        <w:adjustRightInd w:val="0"/>
        <w:snapToGrid w:val="0"/>
        <w:spacing w:after="0" w:line="240" w:lineRule="auto"/>
        <w:contextualSpacing w:val="0"/>
        <w:jc w:val="both"/>
        <w:rPr>
          <w:rFonts w:cstheme="minorHAnsi"/>
          <w:sz w:val="24"/>
          <w:szCs w:val="24"/>
        </w:rPr>
      </w:pPr>
    </w:p>
    <w:p w14:paraId="7688C75C" w14:textId="4F56FCE1" w:rsidR="00FD54E1" w:rsidRPr="00B840DB" w:rsidRDefault="00FD54E1" w:rsidP="00B840DB">
      <w:pPr>
        <w:pStyle w:val="ListParagraph"/>
        <w:numPr>
          <w:ilvl w:val="0"/>
          <w:numId w:val="31"/>
        </w:numPr>
        <w:adjustRightInd w:val="0"/>
        <w:snapToGrid w:val="0"/>
        <w:spacing w:after="0" w:line="240" w:lineRule="auto"/>
        <w:ind w:left="1080" w:hanging="540"/>
        <w:contextualSpacing w:val="0"/>
        <w:jc w:val="both"/>
        <w:rPr>
          <w:rFonts w:cstheme="minorHAnsi"/>
          <w:sz w:val="24"/>
          <w:szCs w:val="24"/>
        </w:rPr>
      </w:pPr>
      <w:r w:rsidRPr="00B840DB">
        <w:rPr>
          <w:rFonts w:eastAsia="Batang" w:cstheme="minorHAnsi"/>
          <w:b/>
          <w:bCs/>
          <w:sz w:val="24"/>
          <w:szCs w:val="24"/>
          <w:lang w:eastAsia="ko-KR"/>
        </w:rPr>
        <w:t>Lead</w:t>
      </w:r>
      <w:r w:rsidRPr="00B840DB">
        <w:rPr>
          <w:rFonts w:cstheme="minorHAnsi"/>
          <w:b/>
          <w:bCs/>
          <w:sz w:val="24"/>
          <w:szCs w:val="24"/>
          <w:lang w:eastAsia="ko-KR"/>
        </w:rPr>
        <w:t xml:space="preserve"> rapporteur</w:t>
      </w:r>
      <w:r w:rsidRPr="00B840DB">
        <w:rPr>
          <w:rFonts w:cstheme="minorHAnsi"/>
          <w:sz w:val="24"/>
          <w:szCs w:val="24"/>
          <w:lang w:eastAsia="ko-KR"/>
        </w:rPr>
        <w:t xml:space="preserve">: </w:t>
      </w:r>
      <w:r w:rsidR="009C050C" w:rsidRPr="00B840DB">
        <w:rPr>
          <w:rFonts w:cstheme="minorHAnsi"/>
          <w:sz w:val="24"/>
          <w:szCs w:val="24"/>
          <w:lang w:eastAsia="ko-KR"/>
        </w:rPr>
        <w:t xml:space="preserve"> </w:t>
      </w:r>
      <w:r w:rsidR="0015677E" w:rsidRPr="00B840DB">
        <w:rPr>
          <w:sz w:val="24"/>
          <w:szCs w:val="24"/>
        </w:rPr>
        <w:t>Mark Smaalders</w:t>
      </w:r>
      <w:r w:rsidR="0015677E" w:rsidRPr="00B840DB">
        <w:rPr>
          <w:rFonts w:cstheme="minorHAnsi"/>
          <w:sz w:val="24"/>
          <w:szCs w:val="24"/>
          <w:lang w:eastAsia="ko-KR"/>
        </w:rPr>
        <w:t xml:space="preserve"> </w:t>
      </w:r>
      <w:r w:rsidR="000C3C6C" w:rsidRPr="00B840DB">
        <w:rPr>
          <w:rFonts w:cstheme="minorHAnsi"/>
          <w:sz w:val="24"/>
          <w:szCs w:val="24"/>
          <w:lang w:eastAsia="ko-KR"/>
        </w:rPr>
        <w:t>(</w:t>
      </w:r>
      <w:hyperlink r:id="rId29" w:history="1">
        <w:r w:rsidR="003C0C18" w:rsidRPr="00B840DB">
          <w:rPr>
            <w:rStyle w:val="Hyperlink"/>
            <w:sz w:val="24"/>
            <w:szCs w:val="24"/>
          </w:rPr>
          <w:t>marksmaalders@gmail.com</w:t>
        </w:r>
      </w:hyperlink>
      <w:r w:rsidR="000C3C6C" w:rsidRPr="00B840DB">
        <w:rPr>
          <w:rFonts w:cstheme="minorHAnsi"/>
          <w:sz w:val="24"/>
          <w:szCs w:val="24"/>
          <w:lang w:eastAsia="ko-KR"/>
        </w:rPr>
        <w:t xml:space="preserve">) </w:t>
      </w:r>
      <w:r w:rsidR="00C76304">
        <w:rPr>
          <w:rFonts w:cstheme="minorHAnsi"/>
          <w:sz w:val="24"/>
          <w:szCs w:val="24"/>
          <w:lang w:eastAsia="ko-KR"/>
        </w:rPr>
        <w:t>will work online.</w:t>
      </w:r>
    </w:p>
    <w:p w14:paraId="37E928B1" w14:textId="77777777" w:rsidR="00F27304" w:rsidRPr="00B840DB" w:rsidRDefault="00F27304" w:rsidP="00B840DB">
      <w:pPr>
        <w:pStyle w:val="ListParagraph"/>
        <w:numPr>
          <w:ilvl w:val="0"/>
          <w:numId w:val="31"/>
        </w:numPr>
        <w:adjustRightInd w:val="0"/>
        <w:snapToGrid w:val="0"/>
        <w:spacing w:after="0" w:line="240" w:lineRule="auto"/>
        <w:ind w:left="1080" w:hanging="540"/>
        <w:contextualSpacing w:val="0"/>
        <w:jc w:val="both"/>
        <w:rPr>
          <w:rFonts w:cstheme="minorHAnsi"/>
          <w:sz w:val="24"/>
          <w:szCs w:val="24"/>
        </w:rPr>
      </w:pPr>
      <w:r w:rsidRPr="00B840DB">
        <w:rPr>
          <w:rFonts w:eastAsia="Batang" w:cstheme="minorHAnsi"/>
          <w:b/>
          <w:bCs/>
          <w:sz w:val="24"/>
          <w:szCs w:val="24"/>
          <w:lang w:eastAsia="ko-KR"/>
        </w:rPr>
        <w:t>Theme convenors</w:t>
      </w:r>
    </w:p>
    <w:p w14:paraId="06CAE599" w14:textId="5F67C08C" w:rsidR="00F27304" w:rsidRPr="00B840DB" w:rsidRDefault="00F27304" w:rsidP="00B840DB">
      <w:pPr>
        <w:pStyle w:val="CommentText"/>
        <w:numPr>
          <w:ilvl w:val="0"/>
          <w:numId w:val="38"/>
        </w:numPr>
        <w:adjustRightInd w:val="0"/>
        <w:snapToGrid w:val="0"/>
        <w:spacing w:after="0"/>
        <w:ind w:left="1571"/>
        <w:rPr>
          <w:rFonts w:eastAsia="Batang" w:cstheme="minorHAnsi"/>
          <w:sz w:val="24"/>
          <w:szCs w:val="24"/>
          <w:lang w:eastAsia="ko-KR"/>
        </w:rPr>
      </w:pPr>
      <w:r w:rsidRPr="00B840DB">
        <w:rPr>
          <w:rFonts w:eastAsia="Batang" w:cstheme="minorHAnsi"/>
          <w:sz w:val="24"/>
          <w:szCs w:val="24"/>
          <w:lang w:eastAsia="ko-KR"/>
        </w:rPr>
        <w:t>Theme</w:t>
      </w:r>
      <w:r w:rsidRPr="00B840DB">
        <w:rPr>
          <w:sz w:val="24"/>
          <w:szCs w:val="24"/>
        </w:rPr>
        <w:t xml:space="preserve"> convenors are responsible for drafting their theme recommendations</w:t>
      </w:r>
      <w:del w:id="6" w:author="SungKwon Soh" w:date="2025-08-13T06:03:00Z" w16du:dateUtc="2025-08-12T17:03:00Z">
        <w:r w:rsidRPr="00B840DB" w:rsidDel="00527BC1">
          <w:rPr>
            <w:sz w:val="24"/>
            <w:szCs w:val="24"/>
          </w:rPr>
          <w:delText>, with the lead rapporteur assisting in editing these drafts for clearance and adoption</w:delText>
        </w:r>
      </w:del>
      <w:r w:rsidRPr="00B840DB">
        <w:rPr>
          <w:rFonts w:eastAsia="Batang" w:cstheme="minorHAnsi"/>
          <w:sz w:val="24"/>
          <w:szCs w:val="24"/>
          <w:lang w:eastAsia="ko-KR"/>
        </w:rPr>
        <w:t>.</w:t>
      </w:r>
    </w:p>
    <w:p w14:paraId="24DD2FDA" w14:textId="74A34DB6" w:rsidR="00FD54E1" w:rsidRPr="00B840DB" w:rsidRDefault="00FD54E1" w:rsidP="00B840DB">
      <w:pPr>
        <w:pStyle w:val="ListParagraph"/>
        <w:numPr>
          <w:ilvl w:val="0"/>
          <w:numId w:val="31"/>
        </w:numPr>
        <w:adjustRightInd w:val="0"/>
        <w:snapToGrid w:val="0"/>
        <w:spacing w:after="0" w:line="240" w:lineRule="auto"/>
        <w:ind w:left="1080" w:hanging="540"/>
        <w:contextualSpacing w:val="0"/>
        <w:jc w:val="both"/>
        <w:rPr>
          <w:rFonts w:cstheme="minorHAnsi"/>
          <w:sz w:val="24"/>
          <w:szCs w:val="24"/>
        </w:rPr>
      </w:pPr>
      <w:r w:rsidRPr="00B840DB">
        <w:rPr>
          <w:rFonts w:eastAsia="Batang" w:cstheme="minorHAnsi"/>
          <w:b/>
          <w:bCs/>
          <w:sz w:val="24"/>
          <w:szCs w:val="24"/>
          <w:lang w:eastAsia="ko-KR"/>
        </w:rPr>
        <w:t xml:space="preserve">Document </w:t>
      </w:r>
      <w:r w:rsidR="00221103" w:rsidRPr="00B840DB">
        <w:rPr>
          <w:rFonts w:eastAsia="Batang" w:cstheme="minorHAnsi"/>
          <w:b/>
          <w:bCs/>
          <w:sz w:val="24"/>
          <w:szCs w:val="24"/>
          <w:lang w:eastAsia="ko-KR"/>
        </w:rPr>
        <w:t>Control</w:t>
      </w:r>
    </w:p>
    <w:p w14:paraId="4C31B3D6" w14:textId="77777777" w:rsidR="00F27304" w:rsidRPr="00B840DB" w:rsidRDefault="00F27304" w:rsidP="00B840DB">
      <w:pPr>
        <w:pStyle w:val="ListParagraph"/>
        <w:numPr>
          <w:ilvl w:val="0"/>
          <w:numId w:val="62"/>
        </w:numPr>
        <w:adjustRightInd w:val="0"/>
        <w:snapToGrid w:val="0"/>
        <w:spacing w:after="0" w:line="240" w:lineRule="auto"/>
        <w:ind w:left="1620" w:hanging="540"/>
        <w:contextualSpacing w:val="0"/>
        <w:jc w:val="both"/>
        <w:rPr>
          <w:rFonts w:cstheme="minorHAnsi"/>
          <w:sz w:val="24"/>
          <w:szCs w:val="24"/>
        </w:rPr>
      </w:pPr>
      <w:r w:rsidRPr="00B840DB">
        <w:rPr>
          <w:sz w:val="24"/>
          <w:szCs w:val="24"/>
        </w:rPr>
        <w:t xml:space="preserve">All new or revised meeting documents, presentation files, ISG reports, agreed recommendations, and decision points should be emailed to </w:t>
      </w:r>
      <w:hyperlink r:id="rId30" w:history="1">
        <w:r w:rsidRPr="00B840DB">
          <w:rPr>
            <w:rStyle w:val="Hyperlink"/>
            <w:sz w:val="24"/>
            <w:szCs w:val="24"/>
          </w:rPr>
          <w:t>SC21@wcpfc.int</w:t>
        </w:r>
      </w:hyperlink>
      <w:r w:rsidRPr="00B840DB">
        <w:rPr>
          <w:sz w:val="24"/>
          <w:szCs w:val="24"/>
        </w:rPr>
        <w:t xml:space="preserve">. </w:t>
      </w:r>
    </w:p>
    <w:p w14:paraId="3DBED975" w14:textId="0C4A060A" w:rsidR="00221103" w:rsidRPr="00B840DB" w:rsidRDefault="00F27304" w:rsidP="00B840DB">
      <w:pPr>
        <w:pStyle w:val="CommentText"/>
        <w:numPr>
          <w:ilvl w:val="0"/>
          <w:numId w:val="38"/>
        </w:numPr>
        <w:adjustRightInd w:val="0"/>
        <w:snapToGrid w:val="0"/>
        <w:spacing w:after="0"/>
        <w:ind w:left="2160" w:hanging="540"/>
        <w:rPr>
          <w:rFonts w:cstheme="minorHAnsi"/>
          <w:sz w:val="24"/>
          <w:szCs w:val="24"/>
        </w:rPr>
      </w:pPr>
      <w:r w:rsidRPr="00B840DB">
        <w:rPr>
          <w:rFonts w:eastAsia="Batang" w:cstheme="minorHAnsi"/>
          <w:sz w:val="24"/>
          <w:szCs w:val="24"/>
          <w:lang w:eastAsia="ko-KR"/>
        </w:rPr>
        <w:t>Presenters</w:t>
      </w:r>
      <w:r w:rsidRPr="00B840DB">
        <w:rPr>
          <w:sz w:val="24"/>
          <w:szCs w:val="24"/>
        </w:rPr>
        <w:t xml:space="preserve"> may also upload their presentation files directly to the presentation laptop, with assistance from the S</w:t>
      </w:r>
      <w:r w:rsidR="00C76304">
        <w:rPr>
          <w:sz w:val="24"/>
          <w:szCs w:val="24"/>
        </w:rPr>
        <w:t xml:space="preserve">ecretariat </w:t>
      </w:r>
      <w:r w:rsidRPr="00B840DB">
        <w:rPr>
          <w:sz w:val="24"/>
          <w:szCs w:val="24"/>
        </w:rPr>
        <w:t>if needed</w:t>
      </w:r>
      <w:r w:rsidR="004D452E" w:rsidRPr="00B840DB">
        <w:rPr>
          <w:rFonts w:cstheme="minorHAnsi"/>
          <w:sz w:val="24"/>
          <w:szCs w:val="24"/>
          <w:lang w:eastAsia="ko-KR"/>
        </w:rPr>
        <w:t xml:space="preserve">. </w:t>
      </w:r>
      <w:r w:rsidR="00221103" w:rsidRPr="00B840DB">
        <w:rPr>
          <w:rFonts w:cstheme="minorHAnsi"/>
          <w:sz w:val="24"/>
          <w:szCs w:val="24"/>
          <w:lang w:eastAsia="ko-KR"/>
        </w:rPr>
        <w:t xml:space="preserve"> </w:t>
      </w:r>
    </w:p>
    <w:p w14:paraId="7907055D" w14:textId="388F6857" w:rsidR="00FD54E1" w:rsidRPr="00B840DB" w:rsidRDefault="00F27304" w:rsidP="00B840DB">
      <w:pPr>
        <w:pStyle w:val="ListParagraph"/>
        <w:numPr>
          <w:ilvl w:val="0"/>
          <w:numId w:val="62"/>
        </w:numPr>
        <w:adjustRightInd w:val="0"/>
        <w:snapToGrid w:val="0"/>
        <w:spacing w:after="0" w:line="240" w:lineRule="auto"/>
        <w:ind w:left="1620" w:hanging="540"/>
        <w:contextualSpacing w:val="0"/>
        <w:jc w:val="both"/>
        <w:rPr>
          <w:rFonts w:cstheme="minorHAnsi"/>
          <w:sz w:val="24"/>
          <w:szCs w:val="24"/>
        </w:rPr>
      </w:pPr>
      <w:r w:rsidRPr="00B840DB">
        <w:rPr>
          <w:sz w:val="24"/>
          <w:szCs w:val="24"/>
        </w:rPr>
        <w:t xml:space="preserve">For </w:t>
      </w:r>
      <w:r w:rsidRPr="00C76304">
        <w:rPr>
          <w:b/>
          <w:bCs/>
          <w:sz w:val="24"/>
          <w:szCs w:val="24"/>
        </w:rPr>
        <w:t>lengthy interventions</w:t>
      </w:r>
      <w:r w:rsidRPr="00B840DB">
        <w:rPr>
          <w:sz w:val="24"/>
          <w:szCs w:val="24"/>
        </w:rPr>
        <w:t xml:space="preserve">, please email the text to the </w:t>
      </w:r>
      <w:r w:rsidRPr="00C76304">
        <w:rPr>
          <w:i/>
          <w:iCs/>
          <w:sz w:val="24"/>
          <w:szCs w:val="24"/>
        </w:rPr>
        <w:t>relevant Theme Convenors</w:t>
      </w:r>
      <w:r w:rsidRPr="00B840DB">
        <w:rPr>
          <w:sz w:val="24"/>
          <w:szCs w:val="24"/>
        </w:rPr>
        <w:t xml:space="preserve"> and the </w:t>
      </w:r>
      <w:r w:rsidRPr="00C76304">
        <w:rPr>
          <w:i/>
          <w:iCs/>
          <w:sz w:val="24"/>
          <w:szCs w:val="24"/>
        </w:rPr>
        <w:t>Lead Rapporteur</w:t>
      </w:r>
      <w:r w:rsidRPr="00B840DB">
        <w:rPr>
          <w:sz w:val="24"/>
          <w:szCs w:val="24"/>
        </w:rPr>
        <w:t xml:space="preserve"> </w:t>
      </w:r>
      <w:r w:rsidR="004B6FC7" w:rsidRPr="00B840DB">
        <w:rPr>
          <w:rFonts w:cstheme="minorHAnsi"/>
          <w:sz w:val="24"/>
          <w:szCs w:val="24"/>
          <w:lang w:eastAsia="ko-KR"/>
        </w:rPr>
        <w:t>(</w:t>
      </w:r>
      <w:hyperlink r:id="rId31" w:history="1">
        <w:r w:rsidR="003C0C18" w:rsidRPr="00B840DB">
          <w:rPr>
            <w:rStyle w:val="Hyperlink"/>
            <w:sz w:val="24"/>
            <w:szCs w:val="24"/>
          </w:rPr>
          <w:t>marksmaalders@gmail.com</w:t>
        </w:r>
      </w:hyperlink>
      <w:r w:rsidR="004B6FC7" w:rsidRPr="00B840DB">
        <w:rPr>
          <w:rFonts w:cstheme="minorHAnsi"/>
          <w:sz w:val="24"/>
          <w:szCs w:val="24"/>
          <w:lang w:eastAsia="ko-KR"/>
        </w:rPr>
        <w:t>)</w:t>
      </w:r>
      <w:r w:rsidR="00B83933" w:rsidRPr="00B840DB">
        <w:rPr>
          <w:rFonts w:cstheme="minorHAnsi"/>
          <w:sz w:val="24"/>
          <w:szCs w:val="24"/>
          <w:lang w:eastAsia="ko-KR"/>
        </w:rPr>
        <w:t>.</w:t>
      </w:r>
    </w:p>
    <w:p w14:paraId="1D65C70F" w14:textId="2755357B" w:rsidR="00FD54E1" w:rsidRPr="00B840DB" w:rsidRDefault="00FD54E1" w:rsidP="00B840DB">
      <w:pPr>
        <w:pStyle w:val="ListParagraph"/>
        <w:numPr>
          <w:ilvl w:val="0"/>
          <w:numId w:val="62"/>
        </w:numPr>
        <w:adjustRightInd w:val="0"/>
        <w:snapToGrid w:val="0"/>
        <w:spacing w:after="0" w:line="240" w:lineRule="auto"/>
        <w:ind w:left="1620" w:hanging="540"/>
        <w:contextualSpacing w:val="0"/>
        <w:jc w:val="both"/>
        <w:rPr>
          <w:rFonts w:cstheme="minorHAnsi"/>
          <w:sz w:val="24"/>
          <w:szCs w:val="24"/>
          <w:lang w:val="en-US"/>
        </w:rPr>
      </w:pPr>
      <w:r w:rsidRPr="00B840DB">
        <w:rPr>
          <w:sz w:val="24"/>
          <w:szCs w:val="24"/>
        </w:rPr>
        <w:t>Presentation</w:t>
      </w:r>
      <w:r w:rsidRPr="00B840DB">
        <w:rPr>
          <w:rFonts w:cstheme="minorHAnsi"/>
          <w:bCs/>
          <w:sz w:val="24"/>
          <w:szCs w:val="24"/>
          <w:lang w:val="en-US"/>
        </w:rPr>
        <w:t xml:space="preserve"> laptop: </w:t>
      </w:r>
      <w:r w:rsidR="00F27304" w:rsidRPr="00B840DB">
        <w:rPr>
          <w:sz w:val="24"/>
          <w:szCs w:val="24"/>
        </w:rPr>
        <w:t>Folders will be organized and managed by the Science Manager and Assistant Science Manager</w:t>
      </w:r>
      <w:r w:rsidR="00726791" w:rsidRPr="00B840DB">
        <w:rPr>
          <w:rFonts w:cstheme="minorHAnsi"/>
          <w:bCs/>
          <w:sz w:val="24"/>
          <w:szCs w:val="24"/>
          <w:lang w:val="en-US"/>
        </w:rPr>
        <w:t>.</w:t>
      </w:r>
    </w:p>
    <w:p w14:paraId="5C3E5DA9" w14:textId="0A7C086E" w:rsidR="00FD54E1" w:rsidRPr="00B840DB" w:rsidRDefault="00561EC5" w:rsidP="00B840DB">
      <w:pPr>
        <w:pStyle w:val="ListParagraph"/>
        <w:numPr>
          <w:ilvl w:val="0"/>
          <w:numId w:val="31"/>
        </w:numPr>
        <w:adjustRightInd w:val="0"/>
        <w:snapToGrid w:val="0"/>
        <w:spacing w:after="0" w:line="240" w:lineRule="auto"/>
        <w:ind w:left="1080" w:hanging="540"/>
        <w:contextualSpacing w:val="0"/>
        <w:jc w:val="both"/>
        <w:rPr>
          <w:rFonts w:cstheme="minorHAnsi"/>
          <w:sz w:val="24"/>
          <w:szCs w:val="24"/>
        </w:rPr>
      </w:pPr>
      <w:r w:rsidRPr="00B840DB">
        <w:rPr>
          <w:rFonts w:eastAsia="Batang" w:cstheme="minorHAnsi"/>
          <w:b/>
          <w:bCs/>
          <w:sz w:val="24"/>
          <w:szCs w:val="24"/>
          <w:lang w:eastAsia="ko-KR"/>
        </w:rPr>
        <w:t>SC</w:t>
      </w:r>
      <w:r w:rsidR="004B6FC7" w:rsidRPr="00B840DB">
        <w:rPr>
          <w:rFonts w:eastAsia="Batang" w:cstheme="minorHAnsi"/>
          <w:b/>
          <w:bCs/>
          <w:sz w:val="24"/>
          <w:szCs w:val="24"/>
          <w:lang w:eastAsia="ko-KR"/>
        </w:rPr>
        <w:t>2</w:t>
      </w:r>
      <w:r w:rsidR="001411D1" w:rsidRPr="00B840DB">
        <w:rPr>
          <w:rFonts w:eastAsia="Batang" w:cstheme="minorHAnsi"/>
          <w:b/>
          <w:bCs/>
          <w:sz w:val="24"/>
          <w:szCs w:val="24"/>
          <w:lang w:eastAsia="ko-KR"/>
        </w:rPr>
        <w:t>1</w:t>
      </w:r>
      <w:r w:rsidRPr="00B840DB">
        <w:rPr>
          <w:rFonts w:eastAsia="Batang" w:cstheme="minorHAnsi"/>
          <w:b/>
          <w:bCs/>
          <w:sz w:val="24"/>
          <w:szCs w:val="24"/>
          <w:lang w:eastAsia="ko-KR"/>
        </w:rPr>
        <w:t xml:space="preserve"> </w:t>
      </w:r>
      <w:r w:rsidR="00FD54E1" w:rsidRPr="00B840DB">
        <w:rPr>
          <w:rFonts w:eastAsia="Batang" w:cstheme="minorHAnsi"/>
          <w:b/>
          <w:bCs/>
          <w:sz w:val="24"/>
          <w:szCs w:val="24"/>
          <w:lang w:eastAsia="ko-KR"/>
        </w:rPr>
        <w:t>Summary Report</w:t>
      </w:r>
    </w:p>
    <w:p w14:paraId="5800FC70" w14:textId="5A8382C7" w:rsidR="004128C2" w:rsidRDefault="004128C2" w:rsidP="00B840DB">
      <w:pPr>
        <w:pStyle w:val="ListParagraph"/>
        <w:numPr>
          <w:ilvl w:val="0"/>
          <w:numId w:val="30"/>
        </w:numPr>
        <w:adjustRightInd w:val="0"/>
        <w:snapToGrid w:val="0"/>
        <w:spacing w:after="0" w:line="240" w:lineRule="auto"/>
        <w:ind w:left="1620" w:hanging="540"/>
        <w:contextualSpacing w:val="0"/>
        <w:jc w:val="both"/>
        <w:rPr>
          <w:rFonts w:cstheme="minorHAnsi"/>
          <w:sz w:val="24"/>
          <w:szCs w:val="24"/>
          <w:lang w:eastAsia="ko-KR"/>
        </w:rPr>
      </w:pPr>
      <w:r w:rsidRPr="00B840DB">
        <w:rPr>
          <w:rFonts w:cstheme="minorHAnsi"/>
          <w:sz w:val="24"/>
          <w:szCs w:val="24"/>
          <w:lang w:eastAsia="ko-KR"/>
        </w:rPr>
        <w:t xml:space="preserve">The lead rapporteur will produce a draft </w:t>
      </w:r>
      <w:r w:rsidR="003E26C6">
        <w:rPr>
          <w:rFonts w:cstheme="minorHAnsi"/>
          <w:sz w:val="24"/>
          <w:szCs w:val="24"/>
          <w:lang w:eastAsia="ko-KR"/>
        </w:rPr>
        <w:t>S</w:t>
      </w:r>
      <w:r w:rsidRPr="00B840DB">
        <w:rPr>
          <w:rFonts w:cstheme="minorHAnsi"/>
          <w:sz w:val="24"/>
          <w:szCs w:val="24"/>
          <w:lang w:eastAsia="ko-KR"/>
        </w:rPr>
        <w:t xml:space="preserve">ummary </w:t>
      </w:r>
      <w:r w:rsidR="003E26C6">
        <w:rPr>
          <w:rFonts w:cstheme="minorHAnsi"/>
          <w:sz w:val="24"/>
          <w:szCs w:val="24"/>
          <w:lang w:eastAsia="ko-KR"/>
        </w:rPr>
        <w:t>R</w:t>
      </w:r>
      <w:r w:rsidRPr="00B840DB">
        <w:rPr>
          <w:rFonts w:cstheme="minorHAnsi"/>
          <w:sz w:val="24"/>
          <w:szCs w:val="24"/>
          <w:lang w:eastAsia="ko-KR"/>
        </w:rPr>
        <w:t xml:space="preserve">eport by </w:t>
      </w:r>
      <w:r w:rsidR="003E26C6">
        <w:rPr>
          <w:rFonts w:cstheme="minorHAnsi"/>
          <w:color w:val="0000FF"/>
          <w:sz w:val="24"/>
          <w:szCs w:val="24"/>
          <w:lang w:eastAsia="ko-KR"/>
        </w:rPr>
        <w:t>10 September</w:t>
      </w:r>
      <w:r w:rsidRPr="00B840DB">
        <w:rPr>
          <w:rFonts w:cstheme="minorHAnsi"/>
          <w:sz w:val="24"/>
          <w:szCs w:val="24"/>
          <w:lang w:eastAsia="ko-KR"/>
        </w:rPr>
        <w:t>, which will be posted on the SC2</w:t>
      </w:r>
      <w:r w:rsidR="0099064C" w:rsidRPr="00B840DB">
        <w:rPr>
          <w:rFonts w:cstheme="minorHAnsi"/>
          <w:sz w:val="24"/>
          <w:szCs w:val="24"/>
          <w:lang w:eastAsia="ko-KR"/>
        </w:rPr>
        <w:t>1</w:t>
      </w:r>
      <w:r w:rsidRPr="00B840DB">
        <w:rPr>
          <w:rFonts w:cstheme="minorHAnsi"/>
          <w:sz w:val="24"/>
          <w:szCs w:val="24"/>
          <w:lang w:eastAsia="ko-KR"/>
        </w:rPr>
        <w:t xml:space="preserve"> website for CCMs’ and Observers’ review.</w:t>
      </w:r>
    </w:p>
    <w:p w14:paraId="745E4324" w14:textId="2D281D3A" w:rsidR="003E26C6" w:rsidRPr="00B840DB" w:rsidRDefault="003E26C6" w:rsidP="00B840DB">
      <w:pPr>
        <w:pStyle w:val="ListParagraph"/>
        <w:numPr>
          <w:ilvl w:val="0"/>
          <w:numId w:val="30"/>
        </w:numPr>
        <w:adjustRightInd w:val="0"/>
        <w:snapToGrid w:val="0"/>
        <w:spacing w:after="0" w:line="240" w:lineRule="auto"/>
        <w:ind w:left="1620" w:hanging="540"/>
        <w:contextualSpacing w:val="0"/>
        <w:jc w:val="both"/>
        <w:rPr>
          <w:rFonts w:cstheme="minorHAnsi"/>
          <w:sz w:val="24"/>
          <w:szCs w:val="24"/>
          <w:lang w:eastAsia="ko-KR"/>
        </w:rPr>
      </w:pPr>
      <w:r>
        <w:rPr>
          <w:rFonts w:cstheme="minorHAnsi"/>
          <w:sz w:val="24"/>
          <w:szCs w:val="24"/>
          <w:lang w:eastAsia="ko-KR"/>
        </w:rPr>
        <w:t>Before posting, the Secretariat will coordinate that all theme convenors have a chance to review their final draft theme reports from the lead rapporteur.</w:t>
      </w:r>
    </w:p>
    <w:p w14:paraId="38E13A37" w14:textId="26066BA5" w:rsidR="004128C2" w:rsidRPr="00B840DB" w:rsidRDefault="004128C2" w:rsidP="00B840DB">
      <w:pPr>
        <w:pStyle w:val="ListParagraph"/>
        <w:numPr>
          <w:ilvl w:val="0"/>
          <w:numId w:val="30"/>
        </w:numPr>
        <w:adjustRightInd w:val="0"/>
        <w:snapToGrid w:val="0"/>
        <w:spacing w:after="0" w:line="240" w:lineRule="auto"/>
        <w:ind w:left="1620" w:hanging="540"/>
        <w:contextualSpacing w:val="0"/>
        <w:jc w:val="both"/>
        <w:rPr>
          <w:rFonts w:cstheme="minorHAnsi"/>
          <w:sz w:val="24"/>
          <w:szCs w:val="24"/>
          <w:lang w:eastAsia="ko-KR"/>
        </w:rPr>
      </w:pPr>
      <w:r w:rsidRPr="00B840DB">
        <w:rPr>
          <w:rFonts w:cstheme="minorHAnsi"/>
          <w:sz w:val="24"/>
          <w:szCs w:val="24"/>
          <w:lang w:eastAsia="ko-KR"/>
        </w:rPr>
        <w:t>Once all CCMs' and Observers' comments are reflected and cleared, the Summary Report</w:t>
      </w:r>
      <w:r w:rsidR="00F27304" w:rsidRPr="00B840DB">
        <w:rPr>
          <w:rFonts w:cstheme="minorHAnsi"/>
          <w:sz w:val="24"/>
          <w:szCs w:val="24"/>
          <w:lang w:eastAsia="ko-KR"/>
        </w:rPr>
        <w:t xml:space="preserve"> </w:t>
      </w:r>
      <w:r w:rsidR="003E26C6">
        <w:rPr>
          <w:rFonts w:cstheme="minorHAnsi"/>
          <w:sz w:val="24"/>
          <w:szCs w:val="24"/>
          <w:lang w:eastAsia="ko-KR"/>
        </w:rPr>
        <w:t>is considered</w:t>
      </w:r>
      <w:r w:rsidRPr="00B840DB">
        <w:rPr>
          <w:rFonts w:cstheme="minorHAnsi"/>
          <w:sz w:val="24"/>
          <w:szCs w:val="24"/>
          <w:lang w:eastAsia="ko-KR"/>
        </w:rPr>
        <w:t xml:space="preserve"> adopted intersessionally.</w:t>
      </w:r>
    </w:p>
    <w:p w14:paraId="33832E8B" w14:textId="3850A457" w:rsidR="004128C2" w:rsidRPr="00B840DB" w:rsidRDefault="004128C2" w:rsidP="00B840DB">
      <w:pPr>
        <w:pStyle w:val="ListParagraph"/>
        <w:numPr>
          <w:ilvl w:val="0"/>
          <w:numId w:val="30"/>
        </w:numPr>
        <w:adjustRightInd w:val="0"/>
        <w:snapToGrid w:val="0"/>
        <w:spacing w:after="0" w:line="240" w:lineRule="auto"/>
        <w:ind w:left="1620" w:hanging="540"/>
        <w:contextualSpacing w:val="0"/>
        <w:jc w:val="both"/>
        <w:rPr>
          <w:rFonts w:cstheme="minorHAnsi"/>
          <w:sz w:val="24"/>
          <w:szCs w:val="24"/>
          <w:lang w:eastAsia="ko-KR"/>
        </w:rPr>
      </w:pPr>
      <w:r w:rsidRPr="00B840DB">
        <w:rPr>
          <w:rFonts w:cstheme="minorHAnsi"/>
          <w:sz w:val="24"/>
          <w:szCs w:val="24"/>
          <w:lang w:eastAsia="ko-KR"/>
        </w:rPr>
        <w:t xml:space="preserve">The </w:t>
      </w:r>
      <w:r w:rsidR="003E26C6">
        <w:rPr>
          <w:rFonts w:cstheme="minorHAnsi"/>
          <w:sz w:val="24"/>
          <w:szCs w:val="24"/>
          <w:lang w:eastAsia="ko-KR"/>
        </w:rPr>
        <w:t>tentative</w:t>
      </w:r>
      <w:r w:rsidRPr="00B840DB">
        <w:rPr>
          <w:rFonts w:cstheme="minorHAnsi"/>
          <w:sz w:val="24"/>
          <w:szCs w:val="24"/>
          <w:lang w:eastAsia="ko-KR"/>
        </w:rPr>
        <w:t xml:space="preserve"> schedule for finalizing the SC2</w:t>
      </w:r>
      <w:r w:rsidR="0099064C" w:rsidRPr="00B840DB">
        <w:rPr>
          <w:rFonts w:cstheme="minorHAnsi"/>
          <w:sz w:val="24"/>
          <w:szCs w:val="24"/>
          <w:lang w:eastAsia="ko-KR"/>
        </w:rPr>
        <w:t>1</w:t>
      </w:r>
      <w:r w:rsidRPr="00B840DB">
        <w:rPr>
          <w:rFonts w:cstheme="minorHAnsi"/>
          <w:sz w:val="24"/>
          <w:szCs w:val="24"/>
          <w:lang w:eastAsia="ko-KR"/>
        </w:rPr>
        <w:t xml:space="preserve"> Summary Report</w:t>
      </w:r>
      <w:r w:rsidR="00F27304" w:rsidRPr="00B840DB">
        <w:rPr>
          <w:rFonts w:cstheme="minorHAnsi"/>
          <w:sz w:val="24"/>
          <w:szCs w:val="24"/>
          <w:lang w:eastAsia="ko-KR"/>
        </w:rPr>
        <w:t>:</w:t>
      </w:r>
    </w:p>
    <w:tbl>
      <w:tblPr>
        <w:tblW w:w="4148" w:type="pct"/>
        <w:tblInd w:w="1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9"/>
        <w:gridCol w:w="5328"/>
      </w:tblGrid>
      <w:tr w:rsidR="004128C2" w:rsidRPr="00F71B80" w14:paraId="7046D979" w14:textId="77777777" w:rsidTr="00B840DB">
        <w:trPr>
          <w:trHeight w:val="404"/>
        </w:trPr>
        <w:tc>
          <w:tcPr>
            <w:tcW w:w="1566" w:type="pct"/>
            <w:shd w:val="clear" w:color="auto" w:fill="D9D9D9" w:themeFill="background1" w:themeFillShade="D9"/>
            <w:vAlign w:val="center"/>
          </w:tcPr>
          <w:p w14:paraId="4A9D46D0" w14:textId="77777777" w:rsidR="004128C2" w:rsidRPr="00F71B80" w:rsidRDefault="004128C2" w:rsidP="00804B96">
            <w:pPr>
              <w:tabs>
                <w:tab w:val="left" w:pos="2977"/>
              </w:tabs>
              <w:autoSpaceDE w:val="0"/>
              <w:autoSpaceDN w:val="0"/>
              <w:adjustRightInd w:val="0"/>
              <w:snapToGrid w:val="0"/>
              <w:spacing w:after="0" w:line="240" w:lineRule="auto"/>
              <w:jc w:val="center"/>
              <w:rPr>
                <w:rFonts w:eastAsia="Malgun Gothic" w:cstheme="minorHAnsi"/>
                <w:b/>
                <w:sz w:val="24"/>
                <w:szCs w:val="24"/>
                <w:lang w:eastAsia="ko-KR"/>
              </w:rPr>
            </w:pPr>
            <w:r w:rsidRPr="00F71B80">
              <w:rPr>
                <w:rFonts w:eastAsia="Malgun Gothic" w:cstheme="minorHAnsi"/>
                <w:b/>
                <w:sz w:val="24"/>
                <w:szCs w:val="24"/>
                <w:lang w:eastAsia="ko-KR"/>
              </w:rPr>
              <w:t>Tentative Schedule</w:t>
            </w:r>
          </w:p>
        </w:tc>
        <w:tc>
          <w:tcPr>
            <w:tcW w:w="3434" w:type="pct"/>
            <w:shd w:val="clear" w:color="auto" w:fill="D9D9D9" w:themeFill="background1" w:themeFillShade="D9"/>
            <w:vAlign w:val="center"/>
          </w:tcPr>
          <w:p w14:paraId="0EB27BDF" w14:textId="77777777" w:rsidR="004128C2" w:rsidRPr="00F71B80" w:rsidRDefault="004128C2" w:rsidP="00804B96">
            <w:pPr>
              <w:tabs>
                <w:tab w:val="left" w:pos="2977"/>
              </w:tabs>
              <w:autoSpaceDE w:val="0"/>
              <w:autoSpaceDN w:val="0"/>
              <w:adjustRightInd w:val="0"/>
              <w:snapToGrid w:val="0"/>
              <w:spacing w:after="0" w:line="240" w:lineRule="auto"/>
              <w:jc w:val="center"/>
              <w:rPr>
                <w:rFonts w:cstheme="minorHAnsi"/>
                <w:b/>
                <w:sz w:val="24"/>
                <w:szCs w:val="24"/>
                <w:lang w:eastAsia="ko-KR"/>
              </w:rPr>
            </w:pPr>
            <w:r w:rsidRPr="00F71B80">
              <w:rPr>
                <w:rFonts w:cstheme="minorHAnsi"/>
                <w:b/>
                <w:sz w:val="24"/>
                <w:szCs w:val="24"/>
                <w:lang w:eastAsia="ko-KR"/>
              </w:rPr>
              <w:t>Actions to be taken</w:t>
            </w:r>
          </w:p>
        </w:tc>
      </w:tr>
      <w:tr w:rsidR="004128C2" w:rsidRPr="00F71B80" w14:paraId="21D7C73A" w14:textId="77777777" w:rsidTr="00B840DB">
        <w:tc>
          <w:tcPr>
            <w:tcW w:w="1566" w:type="pct"/>
          </w:tcPr>
          <w:p w14:paraId="6911F163" w14:textId="77777777" w:rsidR="004128C2" w:rsidRPr="00F71B80" w:rsidRDefault="004128C2" w:rsidP="00804B96">
            <w:pPr>
              <w:tabs>
                <w:tab w:val="left" w:pos="2977"/>
              </w:tabs>
              <w:autoSpaceDE w:val="0"/>
              <w:autoSpaceDN w:val="0"/>
              <w:adjustRightInd w:val="0"/>
              <w:snapToGrid w:val="0"/>
              <w:spacing w:after="0" w:line="240" w:lineRule="auto"/>
              <w:rPr>
                <w:rFonts w:cstheme="minorHAnsi"/>
                <w:sz w:val="24"/>
                <w:szCs w:val="24"/>
                <w:lang w:eastAsia="ko-KR"/>
              </w:rPr>
            </w:pPr>
            <w:r w:rsidRPr="00F71B80">
              <w:rPr>
                <w:rFonts w:cstheme="minorHAnsi"/>
                <w:b/>
                <w:bCs/>
                <w:sz w:val="24"/>
                <w:szCs w:val="24"/>
                <w:lang w:eastAsia="ko-KR"/>
              </w:rPr>
              <w:t>21 August</w:t>
            </w:r>
          </w:p>
        </w:tc>
        <w:tc>
          <w:tcPr>
            <w:tcW w:w="3434" w:type="pct"/>
          </w:tcPr>
          <w:p w14:paraId="70665BAC" w14:textId="0508FD63" w:rsidR="004128C2" w:rsidRPr="00F71B80" w:rsidRDefault="004128C2" w:rsidP="00804B96">
            <w:pPr>
              <w:tabs>
                <w:tab w:val="left" w:pos="2977"/>
              </w:tabs>
              <w:autoSpaceDE w:val="0"/>
              <w:autoSpaceDN w:val="0"/>
              <w:adjustRightInd w:val="0"/>
              <w:snapToGrid w:val="0"/>
              <w:spacing w:after="0" w:line="240" w:lineRule="auto"/>
              <w:rPr>
                <w:rFonts w:cstheme="minorHAnsi"/>
                <w:sz w:val="24"/>
                <w:szCs w:val="24"/>
                <w:lang w:eastAsia="ko-KR"/>
              </w:rPr>
            </w:pPr>
            <w:r w:rsidRPr="00F71B80">
              <w:rPr>
                <w:rFonts w:cstheme="minorHAnsi"/>
                <w:sz w:val="24"/>
                <w:szCs w:val="24"/>
                <w:lang w:eastAsia="ko-KR"/>
              </w:rPr>
              <w:t>Close of SC2</w:t>
            </w:r>
            <w:r w:rsidR="0099064C" w:rsidRPr="00F71B80">
              <w:rPr>
                <w:rFonts w:cstheme="minorHAnsi"/>
                <w:sz w:val="24"/>
                <w:szCs w:val="24"/>
                <w:lang w:eastAsia="ko-KR"/>
              </w:rPr>
              <w:t>1</w:t>
            </w:r>
          </w:p>
        </w:tc>
      </w:tr>
      <w:tr w:rsidR="004128C2" w:rsidRPr="00F71B80" w14:paraId="2DDF9564" w14:textId="77777777" w:rsidTr="00B840DB">
        <w:tc>
          <w:tcPr>
            <w:tcW w:w="1566" w:type="pct"/>
          </w:tcPr>
          <w:p w14:paraId="6E02CBB7" w14:textId="05E7506C" w:rsidR="004128C2" w:rsidRPr="00F71B80" w:rsidRDefault="00C76304" w:rsidP="00804B96">
            <w:pPr>
              <w:tabs>
                <w:tab w:val="left" w:pos="2977"/>
              </w:tabs>
              <w:autoSpaceDE w:val="0"/>
              <w:autoSpaceDN w:val="0"/>
              <w:adjustRightInd w:val="0"/>
              <w:snapToGrid w:val="0"/>
              <w:spacing w:after="0" w:line="240" w:lineRule="auto"/>
              <w:rPr>
                <w:rFonts w:cstheme="minorHAnsi"/>
                <w:sz w:val="24"/>
                <w:szCs w:val="24"/>
                <w:lang w:eastAsia="ko-KR"/>
              </w:rPr>
            </w:pPr>
            <w:r>
              <w:rPr>
                <w:rFonts w:cstheme="minorHAnsi"/>
                <w:b/>
                <w:bCs/>
                <w:sz w:val="24"/>
                <w:szCs w:val="24"/>
                <w:lang w:eastAsia="ko-KR"/>
              </w:rPr>
              <w:t xml:space="preserve">By </w:t>
            </w:r>
            <w:r w:rsidR="00537FE5" w:rsidRPr="00F71B80">
              <w:rPr>
                <w:rFonts w:cstheme="minorHAnsi"/>
                <w:b/>
                <w:bCs/>
                <w:sz w:val="24"/>
                <w:szCs w:val="24"/>
                <w:lang w:eastAsia="ko-KR"/>
              </w:rPr>
              <w:t>1 September</w:t>
            </w:r>
          </w:p>
        </w:tc>
        <w:tc>
          <w:tcPr>
            <w:tcW w:w="3434" w:type="pct"/>
          </w:tcPr>
          <w:p w14:paraId="5E6A44D5" w14:textId="0DC4D677" w:rsidR="004128C2" w:rsidRPr="00F71B80" w:rsidRDefault="00F71B80" w:rsidP="00804B96">
            <w:pPr>
              <w:tabs>
                <w:tab w:val="left" w:pos="2977"/>
              </w:tabs>
              <w:autoSpaceDE w:val="0"/>
              <w:autoSpaceDN w:val="0"/>
              <w:adjustRightInd w:val="0"/>
              <w:snapToGrid w:val="0"/>
              <w:spacing w:after="0" w:line="240" w:lineRule="auto"/>
              <w:rPr>
                <w:rFonts w:cstheme="minorHAnsi"/>
                <w:sz w:val="24"/>
                <w:szCs w:val="24"/>
                <w:lang w:eastAsia="ko-KR"/>
              </w:rPr>
            </w:pPr>
            <w:r w:rsidRPr="00F71B80">
              <w:rPr>
                <w:rStyle w:val="Strong"/>
                <w:sz w:val="24"/>
                <w:szCs w:val="24"/>
              </w:rPr>
              <w:t>The SC21 Outcomes Document</w:t>
            </w:r>
            <w:r w:rsidRPr="00F71B80">
              <w:rPr>
                <w:sz w:val="24"/>
                <w:szCs w:val="24"/>
              </w:rPr>
              <w:t xml:space="preserve"> will be posted on the SC21 website within seven (7) working days, following the Rules of Procedure.</w:t>
            </w:r>
          </w:p>
        </w:tc>
      </w:tr>
      <w:tr w:rsidR="00F71B80" w:rsidRPr="00F71B80" w14:paraId="3AAB4AAF" w14:textId="77777777" w:rsidTr="00B840DB">
        <w:tc>
          <w:tcPr>
            <w:tcW w:w="1566" w:type="pct"/>
          </w:tcPr>
          <w:p w14:paraId="5D9CA46A" w14:textId="5374A9D1" w:rsidR="00F71B80" w:rsidRPr="00F71B80" w:rsidRDefault="00D95316" w:rsidP="00804B96">
            <w:pPr>
              <w:tabs>
                <w:tab w:val="left" w:pos="2977"/>
              </w:tabs>
              <w:autoSpaceDE w:val="0"/>
              <w:autoSpaceDN w:val="0"/>
              <w:adjustRightInd w:val="0"/>
              <w:snapToGrid w:val="0"/>
              <w:spacing w:after="0" w:line="240" w:lineRule="auto"/>
              <w:rPr>
                <w:rFonts w:cstheme="minorHAnsi"/>
                <w:b/>
                <w:bCs/>
                <w:sz w:val="24"/>
                <w:szCs w:val="24"/>
                <w:lang w:eastAsia="ko-KR"/>
              </w:rPr>
            </w:pPr>
            <w:r>
              <w:rPr>
                <w:rFonts w:cstheme="minorHAnsi"/>
                <w:b/>
                <w:bCs/>
                <w:sz w:val="24"/>
                <w:szCs w:val="24"/>
                <w:lang w:eastAsia="ko-KR"/>
              </w:rPr>
              <w:t>By 10</w:t>
            </w:r>
            <w:r w:rsidR="00F71B80" w:rsidRPr="00F71B80">
              <w:rPr>
                <w:rFonts w:cstheme="minorHAnsi"/>
                <w:b/>
                <w:bCs/>
                <w:sz w:val="24"/>
                <w:szCs w:val="24"/>
                <w:lang w:eastAsia="ko-KR"/>
              </w:rPr>
              <w:t xml:space="preserve"> September</w:t>
            </w:r>
          </w:p>
        </w:tc>
        <w:tc>
          <w:tcPr>
            <w:tcW w:w="3434" w:type="pct"/>
          </w:tcPr>
          <w:p w14:paraId="5D5C5810" w14:textId="23A0CF9C" w:rsidR="00F71B80" w:rsidRPr="00F71B80" w:rsidRDefault="00F71B80" w:rsidP="00804B96">
            <w:pPr>
              <w:tabs>
                <w:tab w:val="left" w:pos="2977"/>
              </w:tabs>
              <w:autoSpaceDE w:val="0"/>
              <w:autoSpaceDN w:val="0"/>
              <w:adjustRightInd w:val="0"/>
              <w:snapToGrid w:val="0"/>
              <w:spacing w:after="0" w:line="240" w:lineRule="auto"/>
              <w:rPr>
                <w:rFonts w:cstheme="minorHAnsi"/>
                <w:sz w:val="24"/>
                <w:szCs w:val="24"/>
                <w:lang w:eastAsia="ko-KR"/>
              </w:rPr>
            </w:pPr>
            <w:r w:rsidRPr="00F71B80">
              <w:rPr>
                <w:sz w:val="24"/>
                <w:szCs w:val="24"/>
              </w:rPr>
              <w:t xml:space="preserve">The Secretariat will receive a </w:t>
            </w:r>
            <w:ins w:id="7" w:author="SungKwon Soh" w:date="2025-08-13T06:03:00Z" w16du:dateUtc="2025-08-12T17:03:00Z">
              <w:r w:rsidR="00527BC1" w:rsidRPr="00527BC1">
                <w:rPr>
                  <w:rFonts w:hint="eastAsia"/>
                  <w:b/>
                  <w:bCs/>
                  <w:sz w:val="24"/>
                  <w:szCs w:val="24"/>
                  <w:lang w:eastAsia="ko-KR"/>
                </w:rPr>
                <w:t xml:space="preserve">DRAFT </w:t>
              </w:r>
            </w:ins>
            <w:r w:rsidRPr="00527BC1">
              <w:rPr>
                <w:rStyle w:val="Strong"/>
                <w:b w:val="0"/>
                <w:bCs w:val="0"/>
                <w:sz w:val="24"/>
                <w:szCs w:val="24"/>
              </w:rPr>
              <w:t>S</w:t>
            </w:r>
            <w:r w:rsidRPr="00F71B80">
              <w:rPr>
                <w:rStyle w:val="Strong"/>
                <w:sz w:val="24"/>
                <w:szCs w:val="24"/>
              </w:rPr>
              <w:t>ummary Report</w:t>
            </w:r>
            <w:r w:rsidRPr="00F71B80">
              <w:rPr>
                <w:sz w:val="24"/>
                <w:szCs w:val="24"/>
              </w:rPr>
              <w:t xml:space="preserve"> from the Lead Rapporteur, which will also be posted on the SC21 website</w:t>
            </w:r>
            <w:r w:rsidRPr="00F71B80">
              <w:rPr>
                <w:rFonts w:cstheme="minorHAnsi"/>
                <w:sz w:val="24"/>
                <w:szCs w:val="24"/>
                <w:lang w:eastAsia="ko-KR"/>
              </w:rPr>
              <w:t>.</w:t>
            </w:r>
          </w:p>
        </w:tc>
      </w:tr>
      <w:tr w:rsidR="004128C2" w:rsidRPr="00F71B80" w14:paraId="337C2603" w14:textId="77777777" w:rsidTr="00B840DB">
        <w:tc>
          <w:tcPr>
            <w:tcW w:w="1566" w:type="pct"/>
          </w:tcPr>
          <w:p w14:paraId="7572FA63" w14:textId="110948FE" w:rsidR="004128C2" w:rsidRPr="00F71B80" w:rsidRDefault="00C76304" w:rsidP="00804B96">
            <w:pPr>
              <w:tabs>
                <w:tab w:val="left" w:pos="2977"/>
              </w:tabs>
              <w:autoSpaceDE w:val="0"/>
              <w:autoSpaceDN w:val="0"/>
              <w:adjustRightInd w:val="0"/>
              <w:snapToGrid w:val="0"/>
              <w:spacing w:after="0" w:line="240" w:lineRule="auto"/>
              <w:rPr>
                <w:rFonts w:cstheme="minorHAnsi"/>
                <w:sz w:val="24"/>
                <w:szCs w:val="24"/>
                <w:lang w:eastAsia="ko-KR"/>
              </w:rPr>
            </w:pPr>
            <w:r>
              <w:rPr>
                <w:rFonts w:cstheme="minorHAnsi"/>
                <w:b/>
                <w:bCs/>
                <w:sz w:val="24"/>
                <w:szCs w:val="24"/>
                <w:lang w:eastAsia="ko-KR"/>
              </w:rPr>
              <w:t>By 22</w:t>
            </w:r>
            <w:r w:rsidR="004128C2" w:rsidRPr="00F71B80">
              <w:rPr>
                <w:rFonts w:cstheme="minorHAnsi"/>
                <w:b/>
                <w:bCs/>
                <w:sz w:val="24"/>
                <w:szCs w:val="24"/>
                <w:lang w:eastAsia="ko-KR"/>
              </w:rPr>
              <w:t xml:space="preserve"> October</w:t>
            </w:r>
          </w:p>
        </w:tc>
        <w:tc>
          <w:tcPr>
            <w:tcW w:w="3434" w:type="pct"/>
            <w:hideMark/>
          </w:tcPr>
          <w:p w14:paraId="56FC98BB" w14:textId="1E33DB88" w:rsidR="004128C2" w:rsidRPr="00F71B80" w:rsidRDefault="00F71B80" w:rsidP="00804B96">
            <w:pPr>
              <w:tabs>
                <w:tab w:val="left" w:pos="2977"/>
              </w:tabs>
              <w:autoSpaceDE w:val="0"/>
              <w:autoSpaceDN w:val="0"/>
              <w:adjustRightInd w:val="0"/>
              <w:snapToGrid w:val="0"/>
              <w:spacing w:after="0" w:line="240" w:lineRule="auto"/>
              <w:rPr>
                <w:rFonts w:cstheme="minorHAnsi"/>
                <w:sz w:val="24"/>
                <w:szCs w:val="24"/>
                <w:lang w:eastAsia="ko-KR"/>
              </w:rPr>
            </w:pPr>
            <w:r w:rsidRPr="00F71B80">
              <w:rPr>
                <w:sz w:val="24"/>
                <w:szCs w:val="24"/>
              </w:rPr>
              <w:t xml:space="preserve">CCMs and Observers will be invited to submit any </w:t>
            </w:r>
            <w:r w:rsidRPr="00F71B80">
              <w:rPr>
                <w:rStyle w:val="Strong"/>
                <w:sz w:val="24"/>
                <w:szCs w:val="24"/>
              </w:rPr>
              <w:t>comments or proposed changes</w:t>
            </w:r>
            <w:r w:rsidRPr="00F71B80">
              <w:rPr>
                <w:sz w:val="24"/>
                <w:szCs w:val="24"/>
              </w:rPr>
              <w:t xml:space="preserve"> (using the track changes function).</w:t>
            </w:r>
          </w:p>
        </w:tc>
      </w:tr>
      <w:tr w:rsidR="004128C2" w:rsidRPr="00F71B80" w14:paraId="1D01E8FF" w14:textId="77777777" w:rsidTr="00B840DB">
        <w:tc>
          <w:tcPr>
            <w:tcW w:w="1566" w:type="pct"/>
          </w:tcPr>
          <w:p w14:paraId="3CCB0008" w14:textId="4A804F33" w:rsidR="004128C2" w:rsidRPr="00F71B80" w:rsidRDefault="00C76304" w:rsidP="00804B96">
            <w:pPr>
              <w:tabs>
                <w:tab w:val="left" w:pos="2977"/>
              </w:tabs>
              <w:autoSpaceDE w:val="0"/>
              <w:autoSpaceDN w:val="0"/>
              <w:adjustRightInd w:val="0"/>
              <w:snapToGrid w:val="0"/>
              <w:spacing w:after="0" w:line="240" w:lineRule="auto"/>
              <w:rPr>
                <w:rFonts w:cstheme="minorHAnsi"/>
                <w:sz w:val="24"/>
                <w:szCs w:val="24"/>
              </w:rPr>
            </w:pPr>
            <w:r>
              <w:rPr>
                <w:rFonts w:cstheme="minorHAnsi"/>
                <w:b/>
                <w:bCs/>
                <w:sz w:val="24"/>
                <w:szCs w:val="24"/>
                <w:lang w:eastAsia="ko-KR"/>
              </w:rPr>
              <w:t xml:space="preserve">By the end of </w:t>
            </w:r>
            <w:r w:rsidR="004128C2" w:rsidRPr="00F71B80">
              <w:rPr>
                <w:rFonts w:cstheme="minorHAnsi"/>
                <w:b/>
                <w:bCs/>
                <w:sz w:val="24"/>
                <w:szCs w:val="24"/>
                <w:lang w:eastAsia="ko-KR"/>
              </w:rPr>
              <w:t>October</w:t>
            </w:r>
          </w:p>
        </w:tc>
        <w:tc>
          <w:tcPr>
            <w:tcW w:w="3434" w:type="pct"/>
            <w:hideMark/>
          </w:tcPr>
          <w:p w14:paraId="52CCFC8F" w14:textId="58BF5B7B" w:rsidR="004128C2" w:rsidRPr="00F71B80" w:rsidRDefault="00F71B80" w:rsidP="00804B96">
            <w:pPr>
              <w:tabs>
                <w:tab w:val="left" w:pos="2977"/>
              </w:tabs>
              <w:autoSpaceDE w:val="0"/>
              <w:autoSpaceDN w:val="0"/>
              <w:adjustRightInd w:val="0"/>
              <w:snapToGrid w:val="0"/>
              <w:spacing w:after="0" w:line="240" w:lineRule="auto"/>
              <w:rPr>
                <w:rFonts w:cstheme="minorHAnsi"/>
                <w:sz w:val="24"/>
                <w:szCs w:val="24"/>
                <w:lang w:eastAsia="ko-KR"/>
              </w:rPr>
            </w:pPr>
            <w:r w:rsidRPr="00F71B80">
              <w:rPr>
                <w:sz w:val="24"/>
                <w:szCs w:val="24"/>
              </w:rPr>
              <w:t xml:space="preserve">The </w:t>
            </w:r>
            <w:r w:rsidR="003E26C6">
              <w:rPr>
                <w:sz w:val="24"/>
                <w:szCs w:val="24"/>
              </w:rPr>
              <w:t xml:space="preserve">adopted </w:t>
            </w:r>
            <w:r w:rsidRPr="00F71B80">
              <w:rPr>
                <w:sz w:val="24"/>
                <w:szCs w:val="24"/>
              </w:rPr>
              <w:t xml:space="preserve">Summary Report will be </w:t>
            </w:r>
            <w:r w:rsidR="003E26C6">
              <w:rPr>
                <w:sz w:val="24"/>
                <w:szCs w:val="24"/>
              </w:rPr>
              <w:t>posted</w:t>
            </w:r>
            <w:r w:rsidRPr="00F71B80">
              <w:rPr>
                <w:sz w:val="24"/>
                <w:szCs w:val="24"/>
              </w:rPr>
              <w:t xml:space="preserve"> </w:t>
            </w:r>
            <w:r w:rsidRPr="00F71B80">
              <w:rPr>
                <w:rStyle w:val="Strong"/>
                <w:sz w:val="24"/>
                <w:szCs w:val="24"/>
              </w:rPr>
              <w:t>intersessionally.</w:t>
            </w:r>
          </w:p>
        </w:tc>
      </w:tr>
    </w:tbl>
    <w:p w14:paraId="45AE48E5" w14:textId="77777777" w:rsidR="00C62AF7" w:rsidRPr="00B840DB" w:rsidRDefault="00C62AF7" w:rsidP="00804B96">
      <w:pPr>
        <w:adjustRightInd w:val="0"/>
        <w:snapToGrid w:val="0"/>
        <w:spacing w:after="0" w:line="240" w:lineRule="auto"/>
        <w:jc w:val="both"/>
        <w:rPr>
          <w:rFonts w:cstheme="minorHAnsi"/>
          <w:sz w:val="24"/>
          <w:szCs w:val="24"/>
          <w:lang w:eastAsia="ko-KR"/>
        </w:rPr>
      </w:pPr>
    </w:p>
    <w:p w14:paraId="47E3C1BD" w14:textId="77777777" w:rsidR="00C62AF7" w:rsidRPr="00B840DB" w:rsidRDefault="00C62AF7" w:rsidP="00804B96">
      <w:pPr>
        <w:adjustRightInd w:val="0"/>
        <w:snapToGrid w:val="0"/>
        <w:spacing w:after="0" w:line="240" w:lineRule="auto"/>
        <w:jc w:val="center"/>
        <w:rPr>
          <w:rFonts w:cstheme="minorHAnsi"/>
          <w:b/>
          <w:bCs/>
          <w:i/>
          <w:iCs/>
          <w:sz w:val="24"/>
          <w:szCs w:val="24"/>
        </w:rPr>
      </w:pPr>
      <w:r w:rsidRPr="00B840DB">
        <w:rPr>
          <w:rFonts w:cstheme="minorHAnsi"/>
          <w:b/>
          <w:bCs/>
          <w:i/>
          <w:iCs/>
          <w:sz w:val="24"/>
          <w:szCs w:val="24"/>
        </w:rPr>
        <w:t>Rule 33</w:t>
      </w:r>
    </w:p>
    <w:p w14:paraId="078C3D24" w14:textId="38735FA7" w:rsidR="00C62AF7" w:rsidRPr="00B840DB" w:rsidRDefault="00C62AF7" w:rsidP="00804B96">
      <w:pPr>
        <w:adjustRightInd w:val="0"/>
        <w:snapToGrid w:val="0"/>
        <w:spacing w:after="0" w:line="240" w:lineRule="auto"/>
        <w:ind w:left="1440"/>
        <w:rPr>
          <w:rFonts w:cstheme="minorHAnsi"/>
          <w:i/>
          <w:iCs/>
          <w:sz w:val="24"/>
          <w:szCs w:val="24"/>
          <w:highlight w:val="yellow"/>
        </w:rPr>
      </w:pPr>
      <w:r w:rsidRPr="00B840DB">
        <w:rPr>
          <w:rFonts w:cstheme="minorHAnsi"/>
          <w:i/>
          <w:iCs/>
          <w:sz w:val="24"/>
          <w:szCs w:val="24"/>
        </w:rPr>
        <w:t>1.</w:t>
      </w:r>
      <w:r w:rsidRPr="00B840DB">
        <w:rPr>
          <w:rFonts w:cstheme="minorHAnsi"/>
          <w:i/>
          <w:iCs/>
          <w:sz w:val="24"/>
          <w:szCs w:val="24"/>
        </w:rPr>
        <w:tab/>
        <w:t xml:space="preserve">Summary reports of the sessions of the Commission shall be maintained in such form as the Commission shall decide. </w:t>
      </w:r>
      <w:proofErr w:type="gramStart"/>
      <w:r w:rsidRPr="00B840DB">
        <w:rPr>
          <w:rFonts w:cstheme="minorHAnsi"/>
          <w:i/>
          <w:iCs/>
          <w:sz w:val="24"/>
          <w:szCs w:val="24"/>
        </w:rPr>
        <w:t>As a general rule</w:t>
      </w:r>
      <w:proofErr w:type="gramEnd"/>
      <w:r w:rsidRPr="00B840DB">
        <w:rPr>
          <w:rFonts w:cstheme="minorHAnsi"/>
          <w:i/>
          <w:iCs/>
          <w:sz w:val="24"/>
          <w:szCs w:val="24"/>
        </w:rPr>
        <w:t xml:space="preserve">, such reports shall be circulated as soon as possible, to all representatives, who shall inform the </w:t>
      </w:r>
      <w:r w:rsidRPr="00B840DB">
        <w:rPr>
          <w:rFonts w:cstheme="minorHAnsi"/>
          <w:i/>
          <w:iCs/>
          <w:sz w:val="24"/>
          <w:szCs w:val="24"/>
        </w:rPr>
        <w:lastRenderedPageBreak/>
        <w:t>Secretariat within thirty</w:t>
      </w:r>
      <w:r w:rsidRPr="00B840DB">
        <w:rPr>
          <w:rFonts w:cstheme="minorHAnsi"/>
          <w:i/>
          <w:iCs/>
          <w:sz w:val="24"/>
          <w:szCs w:val="24"/>
          <w:lang w:eastAsia="ko-KR"/>
        </w:rPr>
        <w:t xml:space="preserve"> </w:t>
      </w:r>
      <w:r w:rsidRPr="00B840DB">
        <w:rPr>
          <w:rFonts w:cstheme="minorHAnsi"/>
          <w:i/>
          <w:iCs/>
          <w:sz w:val="24"/>
          <w:szCs w:val="24"/>
        </w:rPr>
        <w:t>working days after the circulation of the summary report of any changes they wish to have made.</w:t>
      </w:r>
    </w:p>
    <w:p w14:paraId="2A123A83" w14:textId="7F0CB523" w:rsidR="00C62AF7" w:rsidRPr="00B840DB" w:rsidRDefault="00C62AF7" w:rsidP="00804B96">
      <w:pPr>
        <w:adjustRightInd w:val="0"/>
        <w:snapToGrid w:val="0"/>
        <w:spacing w:after="0" w:line="240" w:lineRule="auto"/>
        <w:ind w:left="1440"/>
        <w:rPr>
          <w:rFonts w:cstheme="minorHAnsi"/>
          <w:i/>
          <w:iCs/>
          <w:sz w:val="24"/>
          <w:szCs w:val="24"/>
        </w:rPr>
      </w:pPr>
      <w:r w:rsidRPr="00B840DB">
        <w:rPr>
          <w:rFonts w:cstheme="minorHAnsi"/>
          <w:i/>
          <w:iCs/>
          <w:sz w:val="24"/>
          <w:szCs w:val="24"/>
        </w:rPr>
        <w:t>2.</w:t>
      </w:r>
      <w:r w:rsidRPr="00B840DB">
        <w:rPr>
          <w:rFonts w:cstheme="minorHAnsi"/>
          <w:i/>
          <w:iCs/>
          <w:sz w:val="24"/>
          <w:szCs w:val="24"/>
        </w:rPr>
        <w:tab/>
        <w:t>The Executive Director shall communicate the text of all decisions adopted by the Commission pursuant to article 20 of the Convention to all members of the Commission and to each territory referred to in article 43 of the Convention, and to observers referred to in rule 36, within seven working days following the adoption of such decision.</w:t>
      </w:r>
    </w:p>
    <w:p w14:paraId="7706C0CF" w14:textId="77777777" w:rsidR="004128C2" w:rsidRPr="00B840DB" w:rsidRDefault="004128C2" w:rsidP="00804B96">
      <w:pPr>
        <w:adjustRightInd w:val="0"/>
        <w:snapToGrid w:val="0"/>
        <w:spacing w:after="0" w:line="240" w:lineRule="auto"/>
        <w:ind w:left="1440"/>
        <w:rPr>
          <w:rFonts w:cstheme="minorHAnsi"/>
          <w:i/>
          <w:iCs/>
          <w:sz w:val="24"/>
          <w:szCs w:val="24"/>
          <w:highlight w:val="yellow"/>
        </w:rPr>
      </w:pPr>
    </w:p>
    <w:p w14:paraId="7802CA11" w14:textId="77777777" w:rsidR="00973F7A" w:rsidRPr="00B840DB" w:rsidRDefault="00392323" w:rsidP="00B840DB">
      <w:pPr>
        <w:pStyle w:val="ListParagraph"/>
        <w:numPr>
          <w:ilvl w:val="0"/>
          <w:numId w:val="1"/>
        </w:numPr>
        <w:adjustRightInd w:val="0"/>
        <w:snapToGrid w:val="0"/>
        <w:spacing w:after="0" w:line="240" w:lineRule="auto"/>
        <w:ind w:left="540" w:hanging="540"/>
        <w:contextualSpacing w:val="0"/>
        <w:jc w:val="both"/>
        <w:rPr>
          <w:rFonts w:cstheme="minorHAnsi"/>
          <w:b/>
          <w:color w:val="0000FF"/>
          <w:sz w:val="24"/>
          <w:szCs w:val="24"/>
        </w:rPr>
      </w:pPr>
      <w:r w:rsidRPr="00B840DB">
        <w:rPr>
          <w:rFonts w:eastAsia="Batang" w:cstheme="minorHAnsi"/>
          <w:b/>
          <w:color w:val="0000FF"/>
          <w:sz w:val="24"/>
          <w:szCs w:val="24"/>
          <w:lang w:eastAsia="ko-KR"/>
        </w:rPr>
        <w:t xml:space="preserve">Side </w:t>
      </w:r>
      <w:r w:rsidRPr="00B840DB">
        <w:rPr>
          <w:rFonts w:cstheme="minorHAnsi"/>
          <w:b/>
          <w:color w:val="0000FF"/>
          <w:sz w:val="24"/>
          <w:szCs w:val="24"/>
          <w:lang w:eastAsia="ko-KR"/>
        </w:rPr>
        <w:t>meetings</w:t>
      </w:r>
    </w:p>
    <w:p w14:paraId="52375FB4" w14:textId="77777777" w:rsidR="00B840DB" w:rsidRPr="00B840DB" w:rsidRDefault="00B840DB" w:rsidP="00B840DB">
      <w:pPr>
        <w:pStyle w:val="ListParagraph"/>
        <w:adjustRightInd w:val="0"/>
        <w:snapToGrid w:val="0"/>
        <w:spacing w:after="0" w:line="240" w:lineRule="auto"/>
        <w:ind w:left="1080"/>
        <w:contextualSpacing w:val="0"/>
        <w:jc w:val="both"/>
        <w:rPr>
          <w:rFonts w:cstheme="minorHAnsi"/>
          <w:sz w:val="24"/>
          <w:szCs w:val="24"/>
          <w:lang w:eastAsia="ko-KR"/>
        </w:rPr>
      </w:pPr>
    </w:p>
    <w:p w14:paraId="5ED0409D" w14:textId="5D9903E5" w:rsidR="00804B96" w:rsidRPr="00B840DB" w:rsidRDefault="00E51D73" w:rsidP="00B840DB">
      <w:pPr>
        <w:pStyle w:val="ListParagraph"/>
        <w:numPr>
          <w:ilvl w:val="0"/>
          <w:numId w:val="63"/>
        </w:numPr>
        <w:adjustRightInd w:val="0"/>
        <w:snapToGrid w:val="0"/>
        <w:spacing w:after="0" w:line="240" w:lineRule="auto"/>
        <w:ind w:left="1080" w:hanging="540"/>
        <w:contextualSpacing w:val="0"/>
        <w:jc w:val="both"/>
        <w:rPr>
          <w:rFonts w:cstheme="minorHAnsi"/>
          <w:sz w:val="24"/>
          <w:szCs w:val="24"/>
          <w:lang w:eastAsia="ko-KR"/>
        </w:rPr>
      </w:pPr>
      <w:r w:rsidRPr="00B840DB">
        <w:rPr>
          <w:rFonts w:cstheme="minorHAnsi" w:hint="eastAsia"/>
          <w:sz w:val="24"/>
          <w:szCs w:val="24"/>
          <w:lang w:eastAsia="ko-KR"/>
        </w:rPr>
        <w:t>To be arranged if requested</w:t>
      </w:r>
    </w:p>
    <w:p w14:paraId="6B52ABE3" w14:textId="77777777" w:rsidR="00B840DB" w:rsidRPr="00B840DB" w:rsidRDefault="00B840DB" w:rsidP="00B840DB">
      <w:pPr>
        <w:pStyle w:val="ListParagraph"/>
        <w:adjustRightInd w:val="0"/>
        <w:snapToGrid w:val="0"/>
        <w:spacing w:after="0" w:line="240" w:lineRule="auto"/>
        <w:ind w:left="1080"/>
        <w:contextualSpacing w:val="0"/>
        <w:jc w:val="both"/>
        <w:rPr>
          <w:rFonts w:cstheme="minorHAnsi"/>
          <w:sz w:val="24"/>
          <w:szCs w:val="24"/>
          <w:lang w:eastAsia="ko-KR"/>
        </w:rPr>
      </w:pPr>
    </w:p>
    <w:p w14:paraId="1D880AFB" w14:textId="0FA8EE72" w:rsidR="005D7921" w:rsidRPr="00B840DB" w:rsidRDefault="005D7921" w:rsidP="00B840DB">
      <w:pPr>
        <w:pStyle w:val="ListParagraph"/>
        <w:numPr>
          <w:ilvl w:val="0"/>
          <w:numId w:val="1"/>
        </w:numPr>
        <w:adjustRightInd w:val="0"/>
        <w:snapToGrid w:val="0"/>
        <w:spacing w:after="0" w:line="240" w:lineRule="auto"/>
        <w:ind w:left="540" w:hanging="540"/>
        <w:contextualSpacing w:val="0"/>
        <w:jc w:val="both"/>
        <w:rPr>
          <w:rFonts w:cstheme="minorHAnsi"/>
          <w:b/>
          <w:color w:val="0000FF"/>
          <w:sz w:val="24"/>
          <w:szCs w:val="24"/>
        </w:rPr>
      </w:pPr>
      <w:r w:rsidRPr="00B840DB">
        <w:rPr>
          <w:rFonts w:cstheme="minorHAnsi"/>
          <w:b/>
          <w:color w:val="0000FF"/>
          <w:sz w:val="24"/>
          <w:szCs w:val="24"/>
          <w:lang w:eastAsia="ko-KR"/>
        </w:rPr>
        <w:t>Informal Small Group (ISG) meetings</w:t>
      </w:r>
    </w:p>
    <w:p w14:paraId="071A046C" w14:textId="77777777" w:rsidR="005D7921" w:rsidRPr="00B840DB" w:rsidRDefault="005D7921" w:rsidP="00804B96">
      <w:pPr>
        <w:pStyle w:val="ListParagraph"/>
        <w:adjustRightInd w:val="0"/>
        <w:snapToGrid w:val="0"/>
        <w:spacing w:after="0" w:line="240" w:lineRule="auto"/>
        <w:ind w:left="360"/>
        <w:contextualSpacing w:val="0"/>
        <w:jc w:val="both"/>
        <w:rPr>
          <w:rFonts w:cstheme="minorHAnsi"/>
          <w:sz w:val="24"/>
          <w:szCs w:val="24"/>
          <w:lang w:eastAsia="ko-KR"/>
        </w:rPr>
      </w:pPr>
    </w:p>
    <w:p w14:paraId="0C28506B" w14:textId="33E3E6AD" w:rsidR="009221CC" w:rsidRPr="00C76304" w:rsidRDefault="00C76304" w:rsidP="00F71B80">
      <w:pPr>
        <w:pStyle w:val="ListParagraph"/>
        <w:numPr>
          <w:ilvl w:val="0"/>
          <w:numId w:val="63"/>
        </w:numPr>
        <w:adjustRightInd w:val="0"/>
        <w:snapToGrid w:val="0"/>
        <w:spacing w:after="0" w:line="240" w:lineRule="auto"/>
        <w:ind w:left="1080" w:hanging="540"/>
        <w:contextualSpacing w:val="0"/>
        <w:jc w:val="both"/>
        <w:rPr>
          <w:rFonts w:cstheme="minorHAnsi"/>
          <w:sz w:val="24"/>
          <w:szCs w:val="24"/>
        </w:rPr>
      </w:pPr>
      <w:r w:rsidRPr="00C76304">
        <w:rPr>
          <w:sz w:val="24"/>
          <w:szCs w:val="24"/>
        </w:rPr>
        <w:t>A draft list of the SC21 Informal Small Groups (ISGs) is provided below. HODs will review and finalize this list and assign the corresponding ISG facilitators. Facilitators will lead their respective ISG meetings, determine the schedules and approaches, and provide a report on the ISG outcomes to the relevant theme convenors and the Secretariat for posting. They will also present their reports to the plenary</w:t>
      </w:r>
      <w:r w:rsidR="009221CC" w:rsidRPr="00C76304">
        <w:rPr>
          <w:rFonts w:cstheme="minorHAnsi"/>
          <w:sz w:val="24"/>
          <w:szCs w:val="24"/>
        </w:rPr>
        <w:t>.</w:t>
      </w:r>
    </w:p>
    <w:p w14:paraId="65C0359E" w14:textId="77777777" w:rsidR="007643CE" w:rsidRDefault="007643CE" w:rsidP="007643CE">
      <w:pPr>
        <w:spacing w:after="0" w:line="240" w:lineRule="auto"/>
        <w:rPr>
          <w:rFonts w:eastAsia="Batang" w:cstheme="minorHAnsi"/>
          <w:b/>
          <w:bCs/>
          <w:kern w:val="2"/>
          <w:sz w:val="24"/>
          <w:szCs w:val="24"/>
          <w:lang w:val="en-US" w:eastAsia="ko-KR"/>
        </w:rPr>
      </w:pPr>
    </w:p>
    <w:p w14:paraId="7E5D6883" w14:textId="7EE1585F" w:rsidR="007643CE" w:rsidRPr="007643CE" w:rsidRDefault="007643CE" w:rsidP="007643CE">
      <w:pPr>
        <w:spacing w:after="0" w:line="240" w:lineRule="auto"/>
        <w:rPr>
          <w:rFonts w:eastAsia="Batang" w:cstheme="minorHAnsi"/>
          <w:b/>
          <w:bCs/>
          <w:kern w:val="2"/>
          <w:sz w:val="24"/>
          <w:szCs w:val="24"/>
          <w:lang w:val="en-US" w:eastAsia="ko-KR"/>
        </w:rPr>
      </w:pPr>
      <w:r>
        <w:rPr>
          <w:rFonts w:eastAsia="Batang" w:cstheme="minorHAnsi"/>
          <w:b/>
          <w:bCs/>
          <w:kern w:val="2"/>
          <w:sz w:val="24"/>
          <w:szCs w:val="24"/>
          <w:lang w:val="en-US" w:eastAsia="ko-KR"/>
        </w:rPr>
        <w:t xml:space="preserve">List of </w:t>
      </w:r>
      <w:r w:rsidRPr="007643CE">
        <w:rPr>
          <w:rFonts w:eastAsia="Batang" w:cstheme="minorHAnsi"/>
          <w:b/>
          <w:bCs/>
          <w:kern w:val="2"/>
          <w:sz w:val="24"/>
          <w:szCs w:val="24"/>
          <w:lang w:val="en-US" w:eastAsia="ko-KR"/>
        </w:rPr>
        <w:t>ISG</w:t>
      </w:r>
      <w:r>
        <w:rPr>
          <w:rFonts w:eastAsia="Batang" w:cstheme="minorHAnsi"/>
          <w:b/>
          <w:bCs/>
          <w:kern w:val="2"/>
          <w:sz w:val="24"/>
          <w:szCs w:val="24"/>
          <w:lang w:val="en-US" w:eastAsia="ko-KR"/>
        </w:rPr>
        <w:t>s</w:t>
      </w:r>
    </w:p>
    <w:tbl>
      <w:tblPr>
        <w:tblW w:w="5000" w:type="pct"/>
        <w:tblInd w:w="-10" w:type="dxa"/>
        <w:tblCellMar>
          <w:left w:w="0" w:type="dxa"/>
          <w:right w:w="0" w:type="dxa"/>
        </w:tblCellMar>
        <w:tblLook w:val="04A0" w:firstRow="1" w:lastRow="0" w:firstColumn="1" w:lastColumn="0" w:noHBand="0" w:noVBand="1"/>
      </w:tblPr>
      <w:tblGrid>
        <w:gridCol w:w="1529"/>
        <w:gridCol w:w="5313"/>
        <w:gridCol w:w="910"/>
        <w:gridCol w:w="1588"/>
      </w:tblGrid>
      <w:tr w:rsidR="00286ED3" w:rsidRPr="00F71B80" w14:paraId="1E1E2C0B" w14:textId="77777777" w:rsidTr="00F71B80">
        <w:tc>
          <w:tcPr>
            <w:tcW w:w="819" w:type="pct"/>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0" w:type="dxa"/>
              <w:left w:w="108" w:type="dxa"/>
              <w:bottom w:w="0" w:type="dxa"/>
              <w:right w:w="108" w:type="dxa"/>
            </w:tcMar>
            <w:vAlign w:val="center"/>
            <w:hideMark/>
          </w:tcPr>
          <w:p w14:paraId="7F48B76C" w14:textId="77777777" w:rsidR="00286ED3" w:rsidRPr="00F71B80" w:rsidRDefault="00286ED3" w:rsidP="00B840DB">
            <w:pPr>
              <w:adjustRightInd w:val="0"/>
              <w:snapToGrid w:val="0"/>
              <w:spacing w:after="0" w:line="240" w:lineRule="auto"/>
              <w:jc w:val="center"/>
              <w:rPr>
                <w:rFonts w:cstheme="minorHAnsi"/>
                <w:b/>
                <w:bCs/>
              </w:rPr>
            </w:pPr>
            <w:bookmarkStart w:id="8" w:name="_Hlk173507341"/>
            <w:bookmarkStart w:id="9" w:name="_Hlk174203023"/>
            <w:r w:rsidRPr="00F71B80">
              <w:rPr>
                <w:rFonts w:cstheme="minorHAnsi"/>
                <w:b/>
                <w:bCs/>
              </w:rPr>
              <w:t>ISG-ID</w:t>
            </w:r>
          </w:p>
        </w:tc>
        <w:tc>
          <w:tcPr>
            <w:tcW w:w="2844" w:type="pct"/>
            <w:tcBorders>
              <w:top w:val="single" w:sz="8" w:space="0" w:color="000000"/>
              <w:left w:val="nil"/>
              <w:bottom w:val="single" w:sz="8" w:space="0" w:color="000000"/>
              <w:right w:val="single" w:sz="8" w:space="0" w:color="000000"/>
            </w:tcBorders>
            <w:shd w:val="clear" w:color="auto" w:fill="D9D9D9" w:themeFill="background1" w:themeFillShade="D9"/>
            <w:tcMar>
              <w:top w:w="0" w:type="dxa"/>
              <w:left w:w="108" w:type="dxa"/>
              <w:bottom w:w="0" w:type="dxa"/>
              <w:right w:w="108" w:type="dxa"/>
            </w:tcMar>
            <w:vAlign w:val="center"/>
            <w:hideMark/>
          </w:tcPr>
          <w:p w14:paraId="23B1A558" w14:textId="77777777" w:rsidR="00286ED3" w:rsidRPr="00F71B80" w:rsidRDefault="00286ED3" w:rsidP="00804B96">
            <w:pPr>
              <w:adjustRightInd w:val="0"/>
              <w:snapToGrid w:val="0"/>
              <w:spacing w:after="0" w:line="240" w:lineRule="auto"/>
              <w:rPr>
                <w:rFonts w:cstheme="minorHAnsi"/>
                <w:b/>
                <w:bCs/>
              </w:rPr>
            </w:pPr>
            <w:r w:rsidRPr="00F71B80">
              <w:rPr>
                <w:rFonts w:cstheme="minorHAnsi"/>
                <w:b/>
                <w:bCs/>
              </w:rPr>
              <w:t>Title/TOR</w:t>
            </w:r>
          </w:p>
        </w:tc>
        <w:tc>
          <w:tcPr>
            <w:tcW w:w="487" w:type="pct"/>
            <w:tcBorders>
              <w:top w:val="single" w:sz="8" w:space="0" w:color="000000"/>
              <w:left w:val="nil"/>
              <w:bottom w:val="single" w:sz="8" w:space="0" w:color="000000"/>
              <w:right w:val="single" w:sz="8" w:space="0" w:color="000000"/>
            </w:tcBorders>
            <w:shd w:val="clear" w:color="auto" w:fill="D9D9D9" w:themeFill="background1" w:themeFillShade="D9"/>
            <w:tcMar>
              <w:top w:w="0" w:type="dxa"/>
              <w:left w:w="108" w:type="dxa"/>
              <w:bottom w:w="0" w:type="dxa"/>
              <w:right w:w="108" w:type="dxa"/>
            </w:tcMar>
            <w:vAlign w:val="center"/>
            <w:hideMark/>
          </w:tcPr>
          <w:p w14:paraId="7120E53A" w14:textId="77777777" w:rsidR="00286ED3" w:rsidRPr="00F71B80" w:rsidRDefault="00286ED3" w:rsidP="00804B96">
            <w:pPr>
              <w:adjustRightInd w:val="0"/>
              <w:snapToGrid w:val="0"/>
              <w:spacing w:after="0" w:line="240" w:lineRule="auto"/>
              <w:rPr>
                <w:rFonts w:cstheme="minorHAnsi"/>
                <w:b/>
                <w:bCs/>
              </w:rPr>
            </w:pPr>
            <w:r w:rsidRPr="00F71B80">
              <w:rPr>
                <w:rFonts w:cstheme="minorHAnsi"/>
                <w:b/>
                <w:bCs/>
              </w:rPr>
              <w:t>Agenda</w:t>
            </w:r>
          </w:p>
        </w:tc>
        <w:tc>
          <w:tcPr>
            <w:tcW w:w="850" w:type="pct"/>
            <w:tcBorders>
              <w:top w:val="single" w:sz="8" w:space="0" w:color="000000"/>
              <w:left w:val="nil"/>
              <w:bottom w:val="single" w:sz="8" w:space="0" w:color="000000"/>
              <w:right w:val="single" w:sz="8" w:space="0" w:color="000000"/>
            </w:tcBorders>
            <w:shd w:val="clear" w:color="auto" w:fill="D9D9D9" w:themeFill="background1" w:themeFillShade="D9"/>
            <w:tcMar>
              <w:top w:w="0" w:type="dxa"/>
              <w:left w:w="108" w:type="dxa"/>
              <w:bottom w:w="0" w:type="dxa"/>
              <w:right w:w="108" w:type="dxa"/>
            </w:tcMar>
            <w:vAlign w:val="center"/>
            <w:hideMark/>
          </w:tcPr>
          <w:p w14:paraId="1606CE1F" w14:textId="77777777" w:rsidR="00286ED3" w:rsidRPr="00F71B80" w:rsidRDefault="00286ED3" w:rsidP="00804B96">
            <w:pPr>
              <w:adjustRightInd w:val="0"/>
              <w:snapToGrid w:val="0"/>
              <w:spacing w:after="0" w:line="240" w:lineRule="auto"/>
              <w:rPr>
                <w:rFonts w:cstheme="minorHAnsi"/>
                <w:b/>
                <w:bCs/>
              </w:rPr>
            </w:pPr>
            <w:r w:rsidRPr="00F71B80">
              <w:rPr>
                <w:rFonts w:cstheme="minorHAnsi"/>
                <w:b/>
                <w:bCs/>
              </w:rPr>
              <w:t>Coordinator/ Facilitator</w:t>
            </w:r>
          </w:p>
        </w:tc>
      </w:tr>
      <w:tr w:rsidR="00BC2DA4" w:rsidRPr="00F71B80" w14:paraId="47A84753" w14:textId="77777777" w:rsidTr="00F71B80">
        <w:tc>
          <w:tcPr>
            <w:tcW w:w="819"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45EC27DB" w14:textId="77777777" w:rsidR="00BC2DA4" w:rsidRPr="00F71B80" w:rsidRDefault="00B840DB" w:rsidP="00B840DB">
            <w:pPr>
              <w:adjustRightInd w:val="0"/>
              <w:snapToGrid w:val="0"/>
              <w:spacing w:after="0" w:line="240" w:lineRule="auto"/>
              <w:jc w:val="center"/>
              <w:rPr>
                <w:rFonts w:cstheme="minorHAnsi"/>
                <w:b/>
                <w:bCs/>
              </w:rPr>
            </w:pPr>
            <w:r w:rsidRPr="00F71B80">
              <w:rPr>
                <w:rFonts w:cstheme="minorHAnsi"/>
                <w:b/>
                <w:bCs/>
              </w:rPr>
              <w:t>ISG-01</w:t>
            </w:r>
          </w:p>
          <w:p w14:paraId="57DB00F8" w14:textId="57C5AAE3" w:rsidR="00B840DB" w:rsidRPr="00F71B80" w:rsidRDefault="00B840DB" w:rsidP="00B840DB">
            <w:pPr>
              <w:adjustRightInd w:val="0"/>
              <w:snapToGrid w:val="0"/>
              <w:spacing w:after="0" w:line="240" w:lineRule="auto"/>
              <w:jc w:val="center"/>
              <w:rPr>
                <w:rFonts w:cstheme="minorHAnsi"/>
                <w:b/>
                <w:bCs/>
              </w:rPr>
            </w:pPr>
            <w:r w:rsidRPr="00F71B80">
              <w:rPr>
                <w:rFonts w:cstheme="minorHAnsi"/>
                <w:b/>
                <w:bCs/>
              </w:rPr>
              <w:t>(TARP)</w:t>
            </w:r>
          </w:p>
        </w:tc>
        <w:tc>
          <w:tcPr>
            <w:tcW w:w="2844"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07C115B2" w14:textId="3D6D9697" w:rsidR="00B840DB" w:rsidRPr="00F71B80" w:rsidRDefault="00B840DB" w:rsidP="00804B96">
            <w:pPr>
              <w:adjustRightInd w:val="0"/>
              <w:snapToGrid w:val="0"/>
              <w:spacing w:after="0" w:line="240" w:lineRule="auto"/>
              <w:rPr>
                <w:rFonts w:cstheme="minorHAnsi"/>
                <w:b/>
                <w:bCs/>
              </w:rPr>
            </w:pPr>
            <w:r w:rsidRPr="00F71B80">
              <w:rPr>
                <w:rFonts w:cstheme="minorHAnsi"/>
                <w:b/>
                <w:bCs/>
                <w:lang w:val="fr-FR"/>
              </w:rPr>
              <w:t xml:space="preserve">SC21-SA-IP-17. </w:t>
            </w:r>
            <w:r w:rsidRPr="00F71B80">
              <w:rPr>
                <w:rFonts w:cstheme="minorHAnsi"/>
              </w:rPr>
              <w:t xml:space="preserve">G Pilling, P. Hamer and S. Nicol. </w:t>
            </w:r>
            <w:r w:rsidRPr="00F71B80">
              <w:rPr>
                <w:rFonts w:cstheme="minorHAnsi"/>
                <w:b/>
                <w:bCs/>
              </w:rPr>
              <w:t>Tuna Assessment Research Plan (TARP) for ‘Key’ Tuna Species Assessments in the WCPO, 2025-2028</w:t>
            </w:r>
          </w:p>
        </w:tc>
        <w:tc>
          <w:tcPr>
            <w:tcW w:w="487"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1569FAD9" w14:textId="164A26FB" w:rsidR="00BC2DA4" w:rsidRPr="00F71B80" w:rsidRDefault="00B840DB" w:rsidP="00804B96">
            <w:pPr>
              <w:adjustRightInd w:val="0"/>
              <w:snapToGrid w:val="0"/>
              <w:spacing w:after="0" w:line="240" w:lineRule="auto"/>
              <w:rPr>
                <w:rFonts w:cstheme="minorHAnsi"/>
              </w:rPr>
            </w:pPr>
            <w:r w:rsidRPr="00F71B80">
              <w:rPr>
                <w:rFonts w:cstheme="minorHAnsi"/>
              </w:rPr>
              <w:t>4.7.6.1</w:t>
            </w:r>
          </w:p>
        </w:tc>
        <w:tc>
          <w:tcPr>
            <w:tcW w:w="850"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7776E98F" w14:textId="77777777" w:rsidR="00B840DB" w:rsidRPr="00F71B80" w:rsidRDefault="00B840DB" w:rsidP="00804B96">
            <w:pPr>
              <w:adjustRightInd w:val="0"/>
              <w:snapToGrid w:val="0"/>
              <w:spacing w:after="0" w:line="240" w:lineRule="auto"/>
              <w:rPr>
                <w:rFonts w:cstheme="minorHAnsi"/>
              </w:rPr>
            </w:pPr>
            <w:r w:rsidRPr="00F71B80">
              <w:rPr>
                <w:rFonts w:cstheme="minorHAnsi"/>
              </w:rPr>
              <w:t>P. Hamer/</w:t>
            </w:r>
          </w:p>
          <w:p w14:paraId="1DC91E9E" w14:textId="33C3994F" w:rsidR="00BC2DA4" w:rsidRPr="00F71B80" w:rsidRDefault="00344E66" w:rsidP="00804B96">
            <w:pPr>
              <w:adjustRightInd w:val="0"/>
              <w:snapToGrid w:val="0"/>
              <w:spacing w:after="0" w:line="240" w:lineRule="auto"/>
              <w:rPr>
                <w:rFonts w:cstheme="minorHAnsi"/>
              </w:rPr>
            </w:pPr>
            <w:ins w:id="10" w:author="SungKwon Soh" w:date="2025-08-12T17:11:00Z" w16du:dateUtc="2025-08-12T04:11:00Z">
              <w:r>
                <w:rPr>
                  <w:rFonts w:cstheme="minorHAnsi"/>
                </w:rPr>
                <w:t>Berry</w:t>
              </w:r>
            </w:ins>
            <w:ins w:id="11" w:author="SungKwon Soh" w:date="2025-08-12T20:38:00Z" w16du:dateUtc="2025-08-12T07:38:00Z">
              <w:r w:rsidR="00496C02">
                <w:rPr>
                  <w:rFonts w:cstheme="minorHAnsi"/>
                </w:rPr>
                <w:t xml:space="preserve"> Muller</w:t>
              </w:r>
            </w:ins>
          </w:p>
        </w:tc>
      </w:tr>
      <w:tr w:rsidR="00B840DB" w:rsidRPr="00F71B80" w14:paraId="19EFD690" w14:textId="77777777" w:rsidTr="00F71B80">
        <w:tc>
          <w:tcPr>
            <w:tcW w:w="819"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6438EFCC" w14:textId="77777777" w:rsidR="00B840DB" w:rsidRPr="00F71B80" w:rsidRDefault="00B840DB" w:rsidP="00B840DB">
            <w:pPr>
              <w:adjustRightInd w:val="0"/>
              <w:snapToGrid w:val="0"/>
              <w:spacing w:after="0" w:line="240" w:lineRule="auto"/>
              <w:jc w:val="center"/>
              <w:rPr>
                <w:rFonts w:cstheme="minorHAnsi"/>
                <w:b/>
                <w:bCs/>
              </w:rPr>
            </w:pPr>
            <w:r w:rsidRPr="00F71B80">
              <w:rPr>
                <w:rFonts w:cstheme="minorHAnsi"/>
                <w:b/>
                <w:bCs/>
              </w:rPr>
              <w:t>ISG-02</w:t>
            </w:r>
          </w:p>
          <w:p w14:paraId="05C1205A" w14:textId="7FBCB6DD" w:rsidR="00B840DB" w:rsidRPr="00F71B80" w:rsidRDefault="00B840DB" w:rsidP="00B840DB">
            <w:pPr>
              <w:adjustRightInd w:val="0"/>
              <w:snapToGrid w:val="0"/>
              <w:spacing w:after="0" w:line="240" w:lineRule="auto"/>
              <w:jc w:val="center"/>
              <w:rPr>
                <w:rFonts w:cstheme="minorHAnsi"/>
                <w:b/>
                <w:bCs/>
              </w:rPr>
            </w:pPr>
            <w:r w:rsidRPr="00F71B80">
              <w:rPr>
                <w:rFonts w:cstheme="minorHAnsi"/>
                <w:b/>
                <w:bCs/>
              </w:rPr>
              <w:t>(BRP)</w:t>
            </w:r>
          </w:p>
        </w:tc>
        <w:tc>
          <w:tcPr>
            <w:tcW w:w="2844"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5D02C814" w14:textId="52AE8DFD" w:rsidR="00B840DB" w:rsidRPr="00F71B80" w:rsidRDefault="00B840DB" w:rsidP="00B840DB">
            <w:pPr>
              <w:adjustRightInd w:val="0"/>
              <w:snapToGrid w:val="0"/>
              <w:spacing w:after="0" w:line="240" w:lineRule="auto"/>
              <w:rPr>
                <w:rFonts w:cstheme="minorHAnsi"/>
                <w:b/>
                <w:bCs/>
              </w:rPr>
            </w:pPr>
            <w:r w:rsidRPr="00F71B80">
              <w:rPr>
                <w:rFonts w:cstheme="minorHAnsi"/>
                <w:b/>
                <w:bCs/>
                <w:lang w:val="fr-FR"/>
              </w:rPr>
              <w:t xml:space="preserve">SC21-SA-IP-18. </w:t>
            </w:r>
            <w:r w:rsidRPr="00F71B80">
              <w:rPr>
                <w:rFonts w:cstheme="minorHAnsi"/>
              </w:rPr>
              <w:t xml:space="preserve">S Brouwer and P. Hamer. </w:t>
            </w:r>
            <w:r w:rsidRPr="00F71B80">
              <w:rPr>
                <w:rFonts w:cstheme="minorHAnsi"/>
                <w:b/>
                <w:bCs/>
              </w:rPr>
              <w:t>Progress against the 2023-2030 Billfish Research Plan - 2025</w:t>
            </w:r>
          </w:p>
        </w:tc>
        <w:tc>
          <w:tcPr>
            <w:tcW w:w="487"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4EC2879F" w14:textId="6BAD1041" w:rsidR="00B840DB" w:rsidRPr="00F71B80" w:rsidRDefault="00B840DB" w:rsidP="00B840DB">
            <w:pPr>
              <w:adjustRightInd w:val="0"/>
              <w:snapToGrid w:val="0"/>
              <w:spacing w:after="0" w:line="240" w:lineRule="auto"/>
              <w:rPr>
                <w:rFonts w:cstheme="minorHAnsi"/>
              </w:rPr>
            </w:pPr>
            <w:r w:rsidRPr="00F71B80">
              <w:rPr>
                <w:rFonts w:cstheme="minorHAnsi"/>
              </w:rPr>
              <w:t>4.7.6.2</w:t>
            </w:r>
          </w:p>
        </w:tc>
        <w:tc>
          <w:tcPr>
            <w:tcW w:w="850"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7D8D3078" w14:textId="77777777" w:rsidR="00B840DB" w:rsidRPr="00F71B80" w:rsidRDefault="00B840DB" w:rsidP="00B840DB">
            <w:pPr>
              <w:adjustRightInd w:val="0"/>
              <w:snapToGrid w:val="0"/>
              <w:spacing w:after="0" w:line="240" w:lineRule="auto"/>
              <w:rPr>
                <w:rFonts w:cstheme="minorHAnsi"/>
              </w:rPr>
            </w:pPr>
            <w:r w:rsidRPr="00F71B80">
              <w:rPr>
                <w:rFonts w:cstheme="minorHAnsi"/>
              </w:rPr>
              <w:t>S. Brouwer/</w:t>
            </w:r>
          </w:p>
          <w:p w14:paraId="17D9CF3B" w14:textId="7697545D" w:rsidR="00B840DB" w:rsidRPr="00F71B80" w:rsidRDefault="00344E66" w:rsidP="00B840DB">
            <w:pPr>
              <w:adjustRightInd w:val="0"/>
              <w:snapToGrid w:val="0"/>
              <w:spacing w:after="0" w:line="240" w:lineRule="auto"/>
              <w:rPr>
                <w:rFonts w:cstheme="minorHAnsi" w:hint="eastAsia"/>
                <w:lang w:eastAsia="ko-KR"/>
              </w:rPr>
            </w:pPr>
            <w:ins w:id="12" w:author="SungKwon Soh" w:date="2025-08-12T17:11:00Z" w16du:dateUtc="2025-08-12T04:11:00Z">
              <w:r>
                <w:rPr>
                  <w:rFonts w:cstheme="minorHAnsi"/>
                </w:rPr>
                <w:t>Kiyofuji</w:t>
              </w:r>
            </w:ins>
            <w:ins w:id="13" w:author="SungKwon Soh" w:date="2025-08-12T20:38:00Z" w16du:dateUtc="2025-08-12T07:38:00Z">
              <w:r w:rsidR="00496C02">
                <w:rPr>
                  <w:rFonts w:cstheme="minorHAnsi"/>
                </w:rPr>
                <w:t xml:space="preserve"> </w:t>
              </w:r>
            </w:ins>
            <w:ins w:id="14" w:author="SungKwon Soh" w:date="2025-08-13T05:24:00Z" w16du:dateUtc="2025-08-12T16:24:00Z">
              <w:r w:rsidR="00A4679B">
                <w:rPr>
                  <w:rFonts w:cstheme="minorHAnsi"/>
                </w:rPr>
                <w:t>Hidetada</w:t>
              </w:r>
            </w:ins>
          </w:p>
        </w:tc>
      </w:tr>
      <w:tr w:rsidR="00B840DB" w:rsidRPr="00F71B80" w14:paraId="3F2D46DC" w14:textId="77777777" w:rsidTr="00F71B80">
        <w:tc>
          <w:tcPr>
            <w:tcW w:w="819"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198AC485" w14:textId="77777777" w:rsidR="00B840DB" w:rsidRPr="00F71B80" w:rsidRDefault="00B840DB" w:rsidP="00B840DB">
            <w:pPr>
              <w:adjustRightInd w:val="0"/>
              <w:snapToGrid w:val="0"/>
              <w:spacing w:after="0" w:line="240" w:lineRule="auto"/>
              <w:jc w:val="center"/>
              <w:rPr>
                <w:rFonts w:cstheme="minorHAnsi"/>
                <w:b/>
                <w:bCs/>
              </w:rPr>
            </w:pPr>
            <w:r w:rsidRPr="00F71B80">
              <w:rPr>
                <w:rFonts w:cstheme="minorHAnsi"/>
                <w:b/>
                <w:bCs/>
              </w:rPr>
              <w:t>ISG-03</w:t>
            </w:r>
          </w:p>
          <w:p w14:paraId="388FDDEE" w14:textId="46C4841F" w:rsidR="00B840DB" w:rsidRPr="00F71B80" w:rsidRDefault="00B840DB" w:rsidP="00B840DB">
            <w:pPr>
              <w:adjustRightInd w:val="0"/>
              <w:snapToGrid w:val="0"/>
              <w:spacing w:after="0" w:line="240" w:lineRule="auto"/>
              <w:jc w:val="center"/>
              <w:rPr>
                <w:rFonts w:cstheme="minorHAnsi"/>
                <w:b/>
                <w:bCs/>
              </w:rPr>
            </w:pPr>
            <w:r w:rsidRPr="00F71B80">
              <w:rPr>
                <w:rFonts w:cstheme="minorHAnsi"/>
                <w:b/>
                <w:bCs/>
              </w:rPr>
              <w:t>(SRP)</w:t>
            </w:r>
          </w:p>
        </w:tc>
        <w:tc>
          <w:tcPr>
            <w:tcW w:w="2844"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0241D6D2" w14:textId="030A5D30" w:rsidR="00B840DB" w:rsidRPr="00F71B80" w:rsidRDefault="00B840DB" w:rsidP="00B840DB">
            <w:pPr>
              <w:adjustRightInd w:val="0"/>
              <w:snapToGrid w:val="0"/>
              <w:spacing w:after="0" w:line="240" w:lineRule="auto"/>
              <w:rPr>
                <w:rFonts w:cstheme="minorHAnsi"/>
                <w:b/>
                <w:bCs/>
              </w:rPr>
            </w:pPr>
            <w:r w:rsidRPr="00F71B80">
              <w:rPr>
                <w:rFonts w:cstheme="minorHAnsi"/>
                <w:b/>
                <w:bCs/>
                <w:lang w:val="fr-FR"/>
              </w:rPr>
              <w:t xml:space="preserve">SC21-SA-IP-19. </w:t>
            </w:r>
            <w:r w:rsidRPr="00F71B80">
              <w:rPr>
                <w:rFonts w:cstheme="minorHAnsi"/>
              </w:rPr>
              <w:t xml:space="preserve">S Brouwer and P. Hamer. </w:t>
            </w:r>
            <w:r w:rsidRPr="00F71B80">
              <w:rPr>
                <w:rFonts w:cstheme="minorHAnsi"/>
                <w:b/>
                <w:bCs/>
              </w:rPr>
              <w:t>Progress against the 2021-2030 Shark Research Plan - 2025</w:t>
            </w:r>
          </w:p>
        </w:tc>
        <w:tc>
          <w:tcPr>
            <w:tcW w:w="487"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32DAE439" w14:textId="0D0CB7DA" w:rsidR="00B840DB" w:rsidRPr="00F71B80" w:rsidRDefault="00B840DB" w:rsidP="00B840DB">
            <w:pPr>
              <w:adjustRightInd w:val="0"/>
              <w:snapToGrid w:val="0"/>
              <w:spacing w:after="0" w:line="240" w:lineRule="auto"/>
              <w:rPr>
                <w:rFonts w:cstheme="minorHAnsi"/>
              </w:rPr>
            </w:pPr>
            <w:r w:rsidRPr="00F71B80">
              <w:rPr>
                <w:rFonts w:cstheme="minorHAnsi"/>
              </w:rPr>
              <w:t>4.7.6.3</w:t>
            </w:r>
          </w:p>
        </w:tc>
        <w:tc>
          <w:tcPr>
            <w:tcW w:w="850"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2B6A0BEE" w14:textId="77777777" w:rsidR="00B840DB" w:rsidRPr="00F71B80" w:rsidRDefault="00B840DB" w:rsidP="00B840DB">
            <w:pPr>
              <w:adjustRightInd w:val="0"/>
              <w:snapToGrid w:val="0"/>
              <w:spacing w:after="0" w:line="240" w:lineRule="auto"/>
              <w:rPr>
                <w:rFonts w:cstheme="minorHAnsi"/>
              </w:rPr>
            </w:pPr>
            <w:r w:rsidRPr="00F71B80">
              <w:rPr>
                <w:rFonts w:cstheme="minorHAnsi"/>
              </w:rPr>
              <w:t>S. Brouwer/</w:t>
            </w:r>
          </w:p>
          <w:p w14:paraId="12721F73" w14:textId="6E7C4E68" w:rsidR="00B840DB" w:rsidRPr="00F71B80" w:rsidRDefault="00344E66" w:rsidP="00B840DB">
            <w:pPr>
              <w:adjustRightInd w:val="0"/>
              <w:snapToGrid w:val="0"/>
              <w:spacing w:after="0" w:line="240" w:lineRule="auto"/>
              <w:rPr>
                <w:rFonts w:cstheme="minorHAnsi" w:hint="eastAsia"/>
                <w:lang w:eastAsia="ko-KR"/>
              </w:rPr>
            </w:pPr>
            <w:ins w:id="15" w:author="SungKwon Soh" w:date="2025-08-12T17:10:00Z" w16du:dateUtc="2025-08-12T04:10:00Z">
              <w:r>
                <w:rPr>
                  <w:rFonts w:cstheme="minorHAnsi"/>
                </w:rPr>
                <w:t>Michelle</w:t>
              </w:r>
            </w:ins>
            <w:ins w:id="16" w:author="SungKwon Soh" w:date="2025-08-13T05:57:00Z" w16du:dateUtc="2025-08-12T16:57:00Z">
              <w:r w:rsidR="007D7964">
                <w:rPr>
                  <w:rFonts w:cstheme="minorHAnsi" w:hint="eastAsia"/>
                  <w:lang w:eastAsia="ko-KR"/>
                </w:rPr>
                <w:t xml:space="preserve"> Sculley</w:t>
              </w:r>
            </w:ins>
          </w:p>
        </w:tc>
      </w:tr>
      <w:tr w:rsidR="00902D73" w:rsidRPr="00496C02" w14:paraId="2F1EF00B" w14:textId="77777777" w:rsidTr="00F71B80">
        <w:tc>
          <w:tcPr>
            <w:tcW w:w="819"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52DA5AA3" w14:textId="776715A3" w:rsidR="00902D73" w:rsidRDefault="00902D73" w:rsidP="00902D73">
            <w:pPr>
              <w:adjustRightInd w:val="0"/>
              <w:snapToGrid w:val="0"/>
              <w:spacing w:after="0" w:line="240" w:lineRule="auto"/>
              <w:jc w:val="center"/>
              <w:rPr>
                <w:rFonts w:cstheme="minorHAnsi"/>
                <w:b/>
                <w:bCs/>
              </w:rPr>
            </w:pPr>
            <w:r w:rsidRPr="00F71B80">
              <w:rPr>
                <w:rFonts w:cstheme="minorHAnsi"/>
                <w:b/>
                <w:bCs/>
              </w:rPr>
              <w:t>ISG-</w:t>
            </w:r>
            <w:r w:rsidR="007643CE">
              <w:rPr>
                <w:rFonts w:cstheme="minorHAnsi"/>
                <w:b/>
                <w:bCs/>
              </w:rPr>
              <w:t>0</w:t>
            </w:r>
            <w:r w:rsidR="003E26C6">
              <w:rPr>
                <w:rFonts w:cstheme="minorHAnsi"/>
                <w:b/>
                <w:bCs/>
              </w:rPr>
              <w:t>4</w:t>
            </w:r>
          </w:p>
          <w:p w14:paraId="1B3C85A8" w14:textId="4659B2B2" w:rsidR="00902D73" w:rsidRPr="00F71B80" w:rsidRDefault="00902D73" w:rsidP="00902D73">
            <w:pPr>
              <w:adjustRightInd w:val="0"/>
              <w:snapToGrid w:val="0"/>
              <w:spacing w:after="0" w:line="240" w:lineRule="auto"/>
              <w:jc w:val="center"/>
              <w:rPr>
                <w:rFonts w:cstheme="minorHAnsi"/>
                <w:b/>
                <w:bCs/>
                <w:lang w:eastAsia="ko-KR"/>
              </w:rPr>
            </w:pPr>
            <w:r>
              <w:rPr>
                <w:rFonts w:cstheme="minorHAnsi" w:hint="eastAsia"/>
                <w:b/>
                <w:bCs/>
                <w:lang w:eastAsia="ko-KR"/>
              </w:rPr>
              <w:t>(Seabirds)</w:t>
            </w:r>
          </w:p>
        </w:tc>
        <w:tc>
          <w:tcPr>
            <w:tcW w:w="2844"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7BE0480F" w14:textId="4C40473B" w:rsidR="00902D73" w:rsidRPr="00F71B80" w:rsidRDefault="00902D73" w:rsidP="00902D73">
            <w:pPr>
              <w:adjustRightInd w:val="0"/>
              <w:snapToGrid w:val="0"/>
              <w:spacing w:after="0" w:line="240" w:lineRule="auto"/>
              <w:rPr>
                <w:rFonts w:cstheme="minorHAnsi"/>
                <w:b/>
                <w:bCs/>
              </w:rPr>
            </w:pPr>
            <w:r>
              <w:rPr>
                <w:rFonts w:cstheme="minorHAnsi"/>
                <w:b/>
                <w:bCs/>
              </w:rPr>
              <w:t>Review of CMM for Seabirds (CMM2018-03)</w:t>
            </w:r>
          </w:p>
        </w:tc>
        <w:tc>
          <w:tcPr>
            <w:tcW w:w="487"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663952F8" w14:textId="58F98B8F" w:rsidR="00902D73" w:rsidRPr="00F71B80" w:rsidRDefault="00902D73" w:rsidP="00902D73">
            <w:pPr>
              <w:adjustRightInd w:val="0"/>
              <w:snapToGrid w:val="0"/>
              <w:spacing w:after="0" w:line="240" w:lineRule="auto"/>
              <w:rPr>
                <w:rFonts w:cstheme="minorHAnsi"/>
              </w:rPr>
            </w:pPr>
            <w:r>
              <w:rPr>
                <w:rFonts w:cstheme="minorHAnsi"/>
              </w:rPr>
              <w:t>6.4</w:t>
            </w:r>
          </w:p>
        </w:tc>
        <w:tc>
          <w:tcPr>
            <w:tcW w:w="850"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7CABF64C" w14:textId="77777777" w:rsidR="007D7964" w:rsidRDefault="00902D73" w:rsidP="00902D73">
            <w:pPr>
              <w:adjustRightInd w:val="0"/>
              <w:snapToGrid w:val="0"/>
              <w:spacing w:after="0" w:line="240" w:lineRule="auto"/>
              <w:rPr>
                <w:ins w:id="17" w:author="SungKwon Soh" w:date="2025-08-13T05:58:00Z" w16du:dateUtc="2025-08-12T16:58:00Z"/>
                <w:rFonts w:cstheme="minorHAnsi"/>
                <w:lang w:val="it-IT"/>
              </w:rPr>
            </w:pPr>
            <w:r w:rsidRPr="00C01C06">
              <w:rPr>
                <w:rFonts w:cstheme="minorHAnsi"/>
                <w:lang w:val="it-IT"/>
              </w:rPr>
              <w:t xml:space="preserve">I. Debski / </w:t>
            </w:r>
          </w:p>
          <w:p w14:paraId="4030E71C" w14:textId="34B41C3C" w:rsidR="00902D73" w:rsidRPr="00902D73" w:rsidRDefault="00902D73" w:rsidP="00902D73">
            <w:pPr>
              <w:adjustRightInd w:val="0"/>
              <w:snapToGrid w:val="0"/>
              <w:spacing w:after="0" w:line="240" w:lineRule="auto"/>
              <w:rPr>
                <w:rFonts w:cstheme="minorHAnsi"/>
                <w:lang w:val="it-IT"/>
              </w:rPr>
            </w:pPr>
            <w:r w:rsidRPr="00C01C06">
              <w:rPr>
                <w:rFonts w:cstheme="minorHAnsi"/>
                <w:lang w:val="it-IT"/>
              </w:rPr>
              <w:t>H. Benko (NZ)</w:t>
            </w:r>
          </w:p>
        </w:tc>
      </w:tr>
      <w:tr w:rsidR="00902D73" w:rsidRPr="00F71B80" w14:paraId="1453686E" w14:textId="77777777" w:rsidTr="00F71B80">
        <w:tc>
          <w:tcPr>
            <w:tcW w:w="819"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43DBE5C4" w14:textId="097C85D5" w:rsidR="00902D73" w:rsidRPr="007643CE" w:rsidRDefault="00902D73" w:rsidP="00902D73">
            <w:pPr>
              <w:adjustRightInd w:val="0"/>
              <w:snapToGrid w:val="0"/>
              <w:spacing w:after="0" w:line="240" w:lineRule="auto"/>
              <w:jc w:val="center"/>
              <w:rPr>
                <w:rFonts w:cstheme="minorHAnsi"/>
                <w:b/>
                <w:bCs/>
              </w:rPr>
            </w:pPr>
            <w:r w:rsidRPr="007643CE">
              <w:rPr>
                <w:rFonts w:cstheme="minorHAnsi"/>
                <w:b/>
                <w:bCs/>
              </w:rPr>
              <w:t>ISG-</w:t>
            </w:r>
            <w:r w:rsidR="007643CE">
              <w:rPr>
                <w:rFonts w:cstheme="minorHAnsi"/>
                <w:b/>
                <w:bCs/>
              </w:rPr>
              <w:t>0</w:t>
            </w:r>
            <w:r w:rsidR="003E26C6">
              <w:rPr>
                <w:rFonts w:cstheme="minorHAnsi"/>
                <w:b/>
                <w:bCs/>
              </w:rPr>
              <w:t>5</w:t>
            </w:r>
          </w:p>
          <w:p w14:paraId="50EBABCA" w14:textId="45FFBE75" w:rsidR="00902D73" w:rsidRPr="007643CE" w:rsidRDefault="00902D73" w:rsidP="00902D73">
            <w:pPr>
              <w:adjustRightInd w:val="0"/>
              <w:snapToGrid w:val="0"/>
              <w:spacing w:after="0" w:line="240" w:lineRule="auto"/>
              <w:jc w:val="center"/>
              <w:rPr>
                <w:rFonts w:cstheme="minorHAnsi"/>
                <w:b/>
                <w:bCs/>
                <w:lang w:eastAsia="ko-KR"/>
              </w:rPr>
            </w:pPr>
            <w:r w:rsidRPr="007643CE">
              <w:rPr>
                <w:rFonts w:cstheme="minorHAnsi" w:hint="eastAsia"/>
                <w:b/>
                <w:bCs/>
                <w:lang w:eastAsia="ko-KR"/>
              </w:rPr>
              <w:t>(Size data)</w:t>
            </w:r>
          </w:p>
        </w:tc>
        <w:tc>
          <w:tcPr>
            <w:tcW w:w="2844"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7C2A3D65" w14:textId="28F16CFE" w:rsidR="00902D73" w:rsidRPr="007643CE" w:rsidRDefault="00902D73" w:rsidP="00902D73">
            <w:pPr>
              <w:adjustRightInd w:val="0"/>
              <w:snapToGrid w:val="0"/>
              <w:spacing w:after="0" w:line="240" w:lineRule="auto"/>
              <w:rPr>
                <w:rFonts w:cstheme="minorHAnsi"/>
                <w:b/>
                <w:bCs/>
              </w:rPr>
            </w:pPr>
            <w:r w:rsidRPr="007643CE">
              <w:rPr>
                <w:rFonts w:cstheme="minorHAnsi"/>
                <w:b/>
                <w:bCs/>
              </w:rPr>
              <w:t xml:space="preserve">SC21-ST-WP-02 </w:t>
            </w:r>
            <w:hyperlink r:id="rId32" w:history="1">
              <w:r w:rsidRPr="007643CE">
                <w:rPr>
                  <w:rStyle w:val="Hyperlink"/>
                  <w:color w:val="auto"/>
                  <w:u w:val="none"/>
                </w:rPr>
                <w:t>P. Hamer. Review and reconciliation of size data collected in the WCPFC-CA for stock assessment purposes (WCPFC Project: 127)</w:t>
              </w:r>
            </w:hyperlink>
          </w:p>
        </w:tc>
        <w:tc>
          <w:tcPr>
            <w:tcW w:w="487"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7B8243CC" w14:textId="50EF249D" w:rsidR="00902D73" w:rsidRPr="007643CE" w:rsidRDefault="00902D73" w:rsidP="00902D73">
            <w:pPr>
              <w:adjustRightInd w:val="0"/>
              <w:snapToGrid w:val="0"/>
              <w:spacing w:after="0" w:line="240" w:lineRule="auto"/>
              <w:rPr>
                <w:rFonts w:cstheme="minorHAnsi"/>
              </w:rPr>
            </w:pPr>
            <w:r w:rsidRPr="007643CE">
              <w:rPr>
                <w:rFonts w:cstheme="minorHAnsi"/>
              </w:rPr>
              <w:t>3.1.2</w:t>
            </w:r>
          </w:p>
        </w:tc>
        <w:tc>
          <w:tcPr>
            <w:tcW w:w="850"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470A2D1D" w14:textId="77777777" w:rsidR="00344E66" w:rsidRDefault="00902D73" w:rsidP="00902D73">
            <w:pPr>
              <w:adjustRightInd w:val="0"/>
              <w:snapToGrid w:val="0"/>
              <w:spacing w:after="0" w:line="240" w:lineRule="auto"/>
              <w:rPr>
                <w:ins w:id="18" w:author="SungKwon Soh" w:date="2025-08-12T17:12:00Z" w16du:dateUtc="2025-08-12T04:12:00Z"/>
                <w:rFonts w:cstheme="minorHAnsi"/>
              </w:rPr>
            </w:pPr>
            <w:r w:rsidRPr="007643CE">
              <w:rPr>
                <w:rFonts w:cstheme="minorHAnsi"/>
              </w:rPr>
              <w:t>P. Hamer/</w:t>
            </w:r>
          </w:p>
          <w:p w14:paraId="4F6FEFE8" w14:textId="1BF3FEBD" w:rsidR="00902D73" w:rsidRPr="007643CE" w:rsidRDefault="00902D73" w:rsidP="00902D73">
            <w:pPr>
              <w:adjustRightInd w:val="0"/>
              <w:snapToGrid w:val="0"/>
              <w:spacing w:after="0" w:line="240" w:lineRule="auto"/>
              <w:rPr>
                <w:rFonts w:cstheme="minorHAnsi"/>
              </w:rPr>
            </w:pPr>
            <w:r w:rsidRPr="007643CE">
              <w:rPr>
                <w:rFonts w:cstheme="minorHAnsi"/>
              </w:rPr>
              <w:t>V</w:t>
            </w:r>
            <w:ins w:id="19" w:author="SungKwon Soh" w:date="2025-08-13T05:57:00Z" w16du:dateUtc="2025-08-12T16:57:00Z">
              <w:r w:rsidR="007D7964">
                <w:rPr>
                  <w:rFonts w:cstheme="minorHAnsi" w:hint="eastAsia"/>
                  <w:lang w:eastAsia="ko-KR"/>
                </w:rPr>
                <w:t>alerie</w:t>
              </w:r>
            </w:ins>
            <w:del w:id="20" w:author="SungKwon Soh" w:date="2025-08-13T05:57:00Z" w16du:dateUtc="2025-08-12T16:57:00Z">
              <w:r w:rsidRPr="007643CE" w:rsidDel="007D7964">
                <w:rPr>
                  <w:rFonts w:cstheme="minorHAnsi"/>
                </w:rPr>
                <w:delText>.</w:delText>
              </w:r>
            </w:del>
            <w:r w:rsidRPr="007643CE">
              <w:rPr>
                <w:rFonts w:cstheme="minorHAnsi"/>
              </w:rPr>
              <w:t xml:space="preserve"> Post</w:t>
            </w:r>
          </w:p>
        </w:tc>
      </w:tr>
      <w:tr w:rsidR="00902D73" w:rsidRPr="00F71B80" w14:paraId="3192C7F5" w14:textId="77777777" w:rsidTr="00F71B80">
        <w:tc>
          <w:tcPr>
            <w:tcW w:w="819"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721B243C" w14:textId="34932454" w:rsidR="00902D73" w:rsidRPr="007643CE" w:rsidRDefault="00902D73" w:rsidP="00902D73">
            <w:pPr>
              <w:adjustRightInd w:val="0"/>
              <w:snapToGrid w:val="0"/>
              <w:spacing w:after="0" w:line="240" w:lineRule="auto"/>
              <w:jc w:val="center"/>
              <w:rPr>
                <w:rFonts w:cstheme="minorHAnsi"/>
                <w:b/>
                <w:bCs/>
              </w:rPr>
            </w:pPr>
            <w:r w:rsidRPr="007643CE">
              <w:rPr>
                <w:rFonts w:cstheme="minorHAnsi"/>
                <w:b/>
                <w:bCs/>
              </w:rPr>
              <w:t>ISG-</w:t>
            </w:r>
            <w:r w:rsidR="007643CE">
              <w:rPr>
                <w:rFonts w:cstheme="minorHAnsi"/>
                <w:b/>
                <w:bCs/>
              </w:rPr>
              <w:t>0</w:t>
            </w:r>
            <w:r w:rsidR="003E26C6">
              <w:rPr>
                <w:rFonts w:cstheme="minorHAnsi"/>
                <w:b/>
                <w:bCs/>
              </w:rPr>
              <w:t>6</w:t>
            </w:r>
          </w:p>
          <w:p w14:paraId="752AB4BE" w14:textId="260DDC56" w:rsidR="00902D73" w:rsidRPr="007643CE" w:rsidRDefault="00902D73" w:rsidP="00902D73">
            <w:pPr>
              <w:adjustRightInd w:val="0"/>
              <w:snapToGrid w:val="0"/>
              <w:spacing w:after="0" w:line="240" w:lineRule="auto"/>
              <w:jc w:val="center"/>
              <w:rPr>
                <w:rFonts w:cstheme="minorHAnsi"/>
                <w:b/>
                <w:bCs/>
                <w:lang w:eastAsia="ko-KR"/>
              </w:rPr>
            </w:pPr>
            <w:r w:rsidRPr="007643CE">
              <w:rPr>
                <w:rFonts w:cstheme="minorHAnsi" w:hint="eastAsia"/>
                <w:b/>
                <w:bCs/>
                <w:lang w:eastAsia="ko-KR"/>
              </w:rPr>
              <w:t>(Cannery data)</w:t>
            </w:r>
          </w:p>
        </w:tc>
        <w:tc>
          <w:tcPr>
            <w:tcW w:w="2844"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0264C900" w14:textId="44905E1D" w:rsidR="00902D73" w:rsidRPr="007643CE" w:rsidRDefault="00902D73" w:rsidP="00902D73">
            <w:pPr>
              <w:adjustRightInd w:val="0"/>
              <w:snapToGrid w:val="0"/>
              <w:spacing w:after="0" w:line="240" w:lineRule="auto"/>
              <w:rPr>
                <w:rFonts w:cstheme="minorHAnsi"/>
                <w:b/>
                <w:bCs/>
              </w:rPr>
            </w:pPr>
            <w:hyperlink r:id="rId33" w:history="1">
              <w:r w:rsidRPr="007643CE">
                <w:rPr>
                  <w:rStyle w:val="Hyperlink"/>
                  <w:b/>
                  <w:bCs/>
                  <w:color w:val="auto"/>
                  <w:u w:val="none"/>
                </w:rPr>
                <w:t>SC21-ST-WP-04 T. Vidal. Project 114 Update: Progress in improving Cannery Receipt Data for WCPFC scientific work</w:t>
              </w:r>
            </w:hyperlink>
          </w:p>
        </w:tc>
        <w:tc>
          <w:tcPr>
            <w:tcW w:w="487"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6F7FAEBC" w14:textId="71774F74" w:rsidR="00902D73" w:rsidRPr="007643CE" w:rsidRDefault="00902D73" w:rsidP="00902D73">
            <w:pPr>
              <w:adjustRightInd w:val="0"/>
              <w:snapToGrid w:val="0"/>
              <w:spacing w:after="0" w:line="240" w:lineRule="auto"/>
              <w:rPr>
                <w:rFonts w:cstheme="minorHAnsi"/>
              </w:rPr>
            </w:pPr>
            <w:r w:rsidRPr="007643CE">
              <w:rPr>
                <w:rFonts w:cstheme="minorHAnsi"/>
              </w:rPr>
              <w:t>3.1.5</w:t>
            </w:r>
          </w:p>
        </w:tc>
        <w:tc>
          <w:tcPr>
            <w:tcW w:w="850"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2A70AE2A" w14:textId="77777777" w:rsidR="00344E66" w:rsidRDefault="00902D73" w:rsidP="00902D73">
            <w:pPr>
              <w:adjustRightInd w:val="0"/>
              <w:snapToGrid w:val="0"/>
              <w:spacing w:after="0" w:line="240" w:lineRule="auto"/>
              <w:rPr>
                <w:ins w:id="21" w:author="SungKwon Soh" w:date="2025-08-12T17:13:00Z" w16du:dateUtc="2025-08-12T04:13:00Z"/>
                <w:rFonts w:cstheme="minorHAnsi"/>
              </w:rPr>
            </w:pPr>
            <w:proofErr w:type="spellStart"/>
            <w:proofErr w:type="gramStart"/>
            <w:r w:rsidRPr="007643CE">
              <w:rPr>
                <w:rFonts w:cstheme="minorHAnsi"/>
              </w:rPr>
              <w:t>T.Vidal</w:t>
            </w:r>
            <w:proofErr w:type="spellEnd"/>
            <w:proofErr w:type="gramEnd"/>
            <w:ins w:id="22" w:author="SungKwon Soh" w:date="2025-08-12T17:12:00Z" w16du:dateUtc="2025-08-12T04:12:00Z">
              <w:r w:rsidR="00344E66">
                <w:rPr>
                  <w:rFonts w:cstheme="minorHAnsi"/>
                </w:rPr>
                <w:t xml:space="preserve"> </w:t>
              </w:r>
            </w:ins>
            <w:ins w:id="23" w:author="SungKwon Soh" w:date="2025-08-12T17:13:00Z" w16du:dateUtc="2025-08-12T04:13:00Z">
              <w:r w:rsidR="00344E66">
                <w:rPr>
                  <w:rFonts w:cstheme="minorHAnsi"/>
                </w:rPr>
                <w:t>/</w:t>
              </w:r>
            </w:ins>
          </w:p>
          <w:p w14:paraId="105F42CF" w14:textId="5300D93B" w:rsidR="00902D73" w:rsidRPr="007643CE" w:rsidRDefault="00344E66" w:rsidP="00902D73">
            <w:pPr>
              <w:adjustRightInd w:val="0"/>
              <w:snapToGrid w:val="0"/>
              <w:spacing w:after="0" w:line="240" w:lineRule="auto"/>
              <w:rPr>
                <w:rFonts w:cstheme="minorHAnsi" w:hint="eastAsia"/>
                <w:lang w:eastAsia="ko-KR"/>
              </w:rPr>
            </w:pPr>
            <w:ins w:id="24" w:author="SungKwon Soh" w:date="2025-08-12T17:12:00Z" w16du:dateUtc="2025-08-12T04:12:00Z">
              <w:r>
                <w:rPr>
                  <w:rFonts w:cstheme="minorHAnsi"/>
                </w:rPr>
                <w:t>Emily</w:t>
              </w:r>
            </w:ins>
            <w:ins w:id="25" w:author="SungKwon Soh" w:date="2025-08-13T05:57:00Z" w16du:dateUtc="2025-08-12T16:57:00Z">
              <w:r w:rsidR="007D7964">
                <w:rPr>
                  <w:rFonts w:cstheme="minorHAnsi" w:hint="eastAsia"/>
                  <w:lang w:eastAsia="ko-KR"/>
                </w:rPr>
                <w:t xml:space="preserve"> Crigler</w:t>
              </w:r>
            </w:ins>
          </w:p>
        </w:tc>
      </w:tr>
      <w:tr w:rsidR="00860095" w:rsidRPr="00F71B80" w14:paraId="78B43BA8" w14:textId="77777777" w:rsidTr="007643CE">
        <w:trPr>
          <w:trHeight w:val="511"/>
        </w:trPr>
        <w:tc>
          <w:tcPr>
            <w:tcW w:w="819"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6CB494CC" w14:textId="4DAF8F2B" w:rsidR="00860095" w:rsidRPr="00F71B80" w:rsidRDefault="00860095" w:rsidP="00860095">
            <w:pPr>
              <w:adjustRightInd w:val="0"/>
              <w:snapToGrid w:val="0"/>
              <w:spacing w:after="0" w:line="240" w:lineRule="auto"/>
              <w:jc w:val="center"/>
              <w:rPr>
                <w:ins w:id="26" w:author="SungKwon Soh" w:date="2025-08-11T11:12:00Z" w16du:dateUtc="2025-08-10T22:12:00Z"/>
                <w:rFonts w:cstheme="minorHAnsi"/>
                <w:b/>
                <w:bCs/>
              </w:rPr>
            </w:pPr>
            <w:ins w:id="27" w:author="SungKwon Soh" w:date="2025-08-11T11:12:00Z" w16du:dateUtc="2025-08-10T22:12:00Z">
              <w:r w:rsidRPr="00F71B80">
                <w:rPr>
                  <w:rFonts w:cstheme="minorHAnsi"/>
                  <w:b/>
                  <w:bCs/>
                </w:rPr>
                <w:t>ISG-0</w:t>
              </w:r>
            </w:ins>
            <w:ins w:id="28" w:author="SungKwon Soh" w:date="2025-08-12T14:45:00Z" w16du:dateUtc="2025-08-12T01:45:00Z">
              <w:r w:rsidR="00344E66">
                <w:rPr>
                  <w:rFonts w:cstheme="minorHAnsi"/>
                  <w:b/>
                  <w:bCs/>
                </w:rPr>
                <w:t>7</w:t>
              </w:r>
            </w:ins>
          </w:p>
          <w:p w14:paraId="67C2D3EA" w14:textId="66BD4BBF" w:rsidR="00860095" w:rsidRPr="007643CE" w:rsidRDefault="00860095" w:rsidP="00860095">
            <w:pPr>
              <w:adjustRightInd w:val="0"/>
              <w:snapToGrid w:val="0"/>
              <w:spacing w:after="0" w:line="240" w:lineRule="auto"/>
              <w:jc w:val="center"/>
              <w:rPr>
                <w:rFonts w:cstheme="minorHAnsi"/>
                <w:b/>
                <w:bCs/>
              </w:rPr>
            </w:pPr>
            <w:ins w:id="29" w:author="SungKwon Soh" w:date="2025-08-11T11:12:00Z" w16du:dateUtc="2025-08-10T22:12:00Z">
              <w:r w:rsidRPr="00F71B80">
                <w:rPr>
                  <w:rFonts w:cstheme="minorHAnsi"/>
                  <w:b/>
                  <w:bCs/>
                </w:rPr>
                <w:t>(SA software)</w:t>
              </w:r>
            </w:ins>
          </w:p>
        </w:tc>
        <w:tc>
          <w:tcPr>
            <w:tcW w:w="2844"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38489D3D" w14:textId="070FBF1F" w:rsidR="00860095" w:rsidRPr="007643CE" w:rsidRDefault="00860095" w:rsidP="00860095">
            <w:pPr>
              <w:adjustRightInd w:val="0"/>
              <w:snapToGrid w:val="0"/>
              <w:spacing w:after="0" w:line="240" w:lineRule="auto"/>
            </w:pPr>
            <w:ins w:id="30" w:author="SungKwon Soh" w:date="2025-08-11T11:12:00Z" w16du:dateUtc="2025-08-10T22:12:00Z">
              <w:r w:rsidRPr="00F71B80">
                <w:rPr>
                  <w:rFonts w:cstheme="minorHAnsi"/>
                  <w:b/>
                  <w:bCs/>
                  <w:lang w:eastAsia="ko-KR"/>
                </w:rPr>
                <w:t>SC21-SA</w:t>
              </w:r>
              <w:r w:rsidRPr="00F71B80">
                <w:rPr>
                  <w:rFonts w:cstheme="minorHAnsi"/>
                  <w:b/>
                  <w:bCs/>
                </w:rPr>
                <w:t xml:space="preserve">-WP-01. </w:t>
              </w:r>
              <w:r w:rsidRPr="00F71B80">
                <w:rPr>
                  <w:rFonts w:cstheme="minorHAnsi"/>
                </w:rPr>
                <w:t xml:space="preserve">A. Magnusson, N. Davies, G. Pilling, and P. Hamer. </w:t>
              </w:r>
              <w:r w:rsidRPr="00F71B80">
                <w:rPr>
                  <w:rFonts w:cstheme="minorHAnsi"/>
                  <w:b/>
                  <w:bCs/>
                </w:rPr>
                <w:t>Project 123: Scoping the next generation of tuna stock assessment software</w:t>
              </w:r>
            </w:ins>
          </w:p>
        </w:tc>
        <w:tc>
          <w:tcPr>
            <w:tcW w:w="487"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54C4EFD8" w14:textId="0223CED9" w:rsidR="00860095" w:rsidRPr="007643CE" w:rsidRDefault="00860095" w:rsidP="00860095">
            <w:pPr>
              <w:adjustRightInd w:val="0"/>
              <w:snapToGrid w:val="0"/>
              <w:spacing w:after="0" w:line="240" w:lineRule="auto"/>
              <w:rPr>
                <w:rFonts w:cstheme="minorHAnsi"/>
              </w:rPr>
            </w:pPr>
            <w:ins w:id="31" w:author="SungKwon Soh" w:date="2025-08-11T11:12:00Z" w16du:dateUtc="2025-08-10T22:12:00Z">
              <w:r w:rsidRPr="00F71B80">
                <w:rPr>
                  <w:rFonts w:cstheme="minorHAnsi"/>
                </w:rPr>
                <w:t>4.1.2</w:t>
              </w:r>
            </w:ins>
          </w:p>
        </w:tc>
        <w:tc>
          <w:tcPr>
            <w:tcW w:w="850"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32C3125B" w14:textId="77777777" w:rsidR="00860095" w:rsidRPr="00F71B80" w:rsidRDefault="00860095" w:rsidP="00860095">
            <w:pPr>
              <w:adjustRightInd w:val="0"/>
              <w:snapToGrid w:val="0"/>
              <w:spacing w:after="0" w:line="240" w:lineRule="auto"/>
              <w:rPr>
                <w:ins w:id="32" w:author="SungKwon Soh" w:date="2025-08-11T11:12:00Z" w16du:dateUtc="2025-08-10T22:12:00Z"/>
                <w:rFonts w:cstheme="minorHAnsi"/>
              </w:rPr>
            </w:pPr>
            <w:ins w:id="33" w:author="SungKwon Soh" w:date="2025-08-11T11:12:00Z" w16du:dateUtc="2025-08-10T22:12:00Z">
              <w:r w:rsidRPr="00F71B80">
                <w:rPr>
                  <w:rFonts w:cstheme="minorHAnsi"/>
                </w:rPr>
                <w:t>A. Magnusson/</w:t>
              </w:r>
            </w:ins>
          </w:p>
          <w:p w14:paraId="223224A3" w14:textId="3C9400BD" w:rsidR="00860095" w:rsidRPr="007643CE" w:rsidRDefault="00344E66" w:rsidP="00860095">
            <w:pPr>
              <w:adjustRightInd w:val="0"/>
              <w:snapToGrid w:val="0"/>
              <w:spacing w:after="0" w:line="240" w:lineRule="auto"/>
              <w:rPr>
                <w:rFonts w:cstheme="minorHAnsi"/>
              </w:rPr>
            </w:pPr>
            <w:ins w:id="34" w:author="SungKwon Soh" w:date="2025-08-12T17:15:00Z" w16du:dateUtc="2025-08-12T04:15:00Z">
              <w:r>
                <w:rPr>
                  <w:rFonts w:cstheme="minorHAnsi"/>
                </w:rPr>
                <w:t>Mark Fitchett</w:t>
              </w:r>
            </w:ins>
          </w:p>
        </w:tc>
      </w:tr>
      <w:bookmarkEnd w:id="8"/>
      <w:bookmarkEnd w:id="9"/>
    </w:tbl>
    <w:p w14:paraId="3C366521" w14:textId="77777777" w:rsidR="003B4B27" w:rsidRPr="00B840DB" w:rsidRDefault="003B4B27" w:rsidP="003B4B27">
      <w:pPr>
        <w:spacing w:after="0" w:line="240" w:lineRule="auto"/>
        <w:rPr>
          <w:rFonts w:eastAsia="Batang" w:cstheme="minorHAnsi"/>
          <w:b/>
          <w:bCs/>
          <w:kern w:val="2"/>
          <w:sz w:val="24"/>
          <w:szCs w:val="24"/>
          <w:lang w:val="en-US" w:eastAsia="ko-KR"/>
        </w:rPr>
      </w:pPr>
    </w:p>
    <w:p w14:paraId="71A004CD" w14:textId="6931F2A4" w:rsidR="003B4B27" w:rsidRPr="00B840DB" w:rsidRDefault="003B4B27" w:rsidP="003B4B27">
      <w:pPr>
        <w:spacing w:after="0" w:line="240" w:lineRule="auto"/>
        <w:rPr>
          <w:rFonts w:eastAsia="Batang" w:cstheme="minorHAnsi"/>
          <w:b/>
          <w:bCs/>
          <w:kern w:val="2"/>
          <w:sz w:val="24"/>
          <w:szCs w:val="24"/>
          <w:lang w:val="en-US" w:eastAsia="ko-KR"/>
        </w:rPr>
      </w:pPr>
      <w:r w:rsidRPr="00B840DB">
        <w:rPr>
          <w:rFonts w:eastAsia="Batang" w:cstheme="minorHAnsi"/>
          <w:b/>
          <w:bCs/>
          <w:kern w:val="2"/>
          <w:sz w:val="24"/>
          <w:szCs w:val="24"/>
          <w:lang w:val="en-US" w:eastAsia="ko-KR"/>
        </w:rPr>
        <w:t>ISG Schedule</w:t>
      </w:r>
    </w:p>
    <w:tbl>
      <w:tblPr>
        <w:tblW w:w="5000" w:type="pct"/>
        <w:tblLook w:val="04A0" w:firstRow="1" w:lastRow="0" w:firstColumn="1" w:lastColumn="0" w:noHBand="0" w:noVBand="1"/>
      </w:tblPr>
      <w:tblGrid>
        <w:gridCol w:w="1700"/>
        <w:gridCol w:w="443"/>
        <w:gridCol w:w="441"/>
        <w:gridCol w:w="441"/>
        <w:gridCol w:w="1776"/>
        <w:gridCol w:w="1620"/>
        <w:gridCol w:w="1408"/>
        <w:gridCol w:w="1511"/>
      </w:tblGrid>
      <w:tr w:rsidR="003B4B27" w:rsidRPr="00B840DB" w14:paraId="5EF35639" w14:textId="77777777" w:rsidTr="007643CE">
        <w:trPr>
          <w:trHeight w:val="255"/>
        </w:trPr>
        <w:tc>
          <w:tcPr>
            <w:tcW w:w="91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0" w:type="dxa"/>
              <w:bottom w:w="0" w:type="dxa"/>
              <w:right w:w="100" w:type="dxa"/>
            </w:tcMar>
            <w:hideMark/>
          </w:tcPr>
          <w:p w14:paraId="499CE0E0" w14:textId="77777777" w:rsidR="003B4B27" w:rsidRPr="00B840DB" w:rsidRDefault="003B4B27" w:rsidP="00B840DB">
            <w:pPr>
              <w:spacing w:after="0" w:line="240" w:lineRule="auto"/>
              <w:rPr>
                <w:sz w:val="24"/>
                <w:szCs w:val="24"/>
              </w:rPr>
            </w:pPr>
            <w:r w:rsidRPr="00B840DB">
              <w:rPr>
                <w:b/>
                <w:bCs/>
                <w:sz w:val="24"/>
                <w:szCs w:val="24"/>
              </w:rPr>
              <w:lastRenderedPageBreak/>
              <w:t> </w:t>
            </w:r>
          </w:p>
        </w:tc>
        <w:tc>
          <w:tcPr>
            <w:tcW w:w="237" w:type="pct"/>
            <w:tcBorders>
              <w:top w:val="single" w:sz="8" w:space="0" w:color="000000"/>
              <w:left w:val="single" w:sz="8" w:space="0" w:color="000000"/>
              <w:bottom w:val="single" w:sz="8" w:space="0" w:color="000000"/>
              <w:right w:val="single" w:sz="8" w:space="0" w:color="000000"/>
            </w:tcBorders>
            <w:shd w:val="clear" w:color="auto" w:fill="D9D9D9"/>
            <w:tcMar>
              <w:top w:w="0" w:type="dxa"/>
              <w:left w:w="100" w:type="dxa"/>
              <w:bottom w:w="0" w:type="dxa"/>
              <w:right w:w="100" w:type="dxa"/>
            </w:tcMar>
            <w:hideMark/>
          </w:tcPr>
          <w:p w14:paraId="226BC9F1" w14:textId="77777777" w:rsidR="003B4B27" w:rsidRPr="00B840DB" w:rsidRDefault="003B4B27" w:rsidP="00B840DB">
            <w:pPr>
              <w:spacing w:after="0" w:line="240" w:lineRule="auto"/>
              <w:rPr>
                <w:sz w:val="24"/>
                <w:szCs w:val="24"/>
              </w:rPr>
            </w:pPr>
            <w:r w:rsidRPr="00B840DB">
              <w:rPr>
                <w:b/>
                <w:bCs/>
                <w:sz w:val="24"/>
                <w:szCs w:val="24"/>
              </w:rPr>
              <w:t> </w:t>
            </w:r>
          </w:p>
        </w:tc>
        <w:tc>
          <w:tcPr>
            <w:tcW w:w="236" w:type="pct"/>
            <w:tcBorders>
              <w:top w:val="single" w:sz="8" w:space="0" w:color="000000"/>
              <w:left w:val="single" w:sz="8" w:space="0" w:color="000000"/>
              <w:bottom w:val="single" w:sz="8" w:space="0" w:color="000000"/>
              <w:right w:val="single" w:sz="8" w:space="0" w:color="000000"/>
            </w:tcBorders>
            <w:shd w:val="clear" w:color="auto" w:fill="D9D9D9"/>
            <w:tcMar>
              <w:top w:w="0" w:type="dxa"/>
              <w:left w:w="100" w:type="dxa"/>
              <w:bottom w:w="0" w:type="dxa"/>
              <w:right w:w="100" w:type="dxa"/>
            </w:tcMar>
            <w:hideMark/>
          </w:tcPr>
          <w:p w14:paraId="1C2EF0DA" w14:textId="77777777" w:rsidR="003B4B27" w:rsidRPr="00B840DB" w:rsidRDefault="003B4B27" w:rsidP="00B840DB">
            <w:pPr>
              <w:spacing w:after="0" w:line="240" w:lineRule="auto"/>
              <w:rPr>
                <w:sz w:val="24"/>
                <w:szCs w:val="24"/>
              </w:rPr>
            </w:pPr>
            <w:r w:rsidRPr="00B840DB">
              <w:rPr>
                <w:b/>
                <w:bCs/>
                <w:sz w:val="24"/>
                <w:szCs w:val="24"/>
              </w:rPr>
              <w:t> </w:t>
            </w:r>
          </w:p>
        </w:tc>
        <w:tc>
          <w:tcPr>
            <w:tcW w:w="236" w:type="pct"/>
            <w:tcBorders>
              <w:top w:val="single" w:sz="8" w:space="0" w:color="000000"/>
              <w:left w:val="single" w:sz="8" w:space="0" w:color="000000"/>
              <w:bottom w:val="single" w:sz="8" w:space="0" w:color="000000"/>
              <w:right w:val="single" w:sz="8" w:space="0" w:color="000000"/>
            </w:tcBorders>
            <w:shd w:val="clear" w:color="auto" w:fill="D9D9D9"/>
            <w:tcMar>
              <w:top w:w="0" w:type="dxa"/>
              <w:left w:w="100" w:type="dxa"/>
              <w:bottom w:w="0" w:type="dxa"/>
              <w:right w:w="100" w:type="dxa"/>
            </w:tcMar>
            <w:hideMark/>
          </w:tcPr>
          <w:p w14:paraId="4FDAADEA" w14:textId="77777777" w:rsidR="003B4B27" w:rsidRPr="00B840DB" w:rsidRDefault="003B4B27" w:rsidP="00B840DB">
            <w:pPr>
              <w:spacing w:after="0" w:line="240" w:lineRule="auto"/>
              <w:rPr>
                <w:sz w:val="24"/>
                <w:szCs w:val="24"/>
              </w:rPr>
            </w:pPr>
            <w:r w:rsidRPr="00B840DB">
              <w:rPr>
                <w:b/>
                <w:bCs/>
                <w:sz w:val="24"/>
                <w:szCs w:val="24"/>
              </w:rPr>
              <w:t> </w:t>
            </w:r>
          </w:p>
        </w:tc>
        <w:tc>
          <w:tcPr>
            <w:tcW w:w="951" w:type="pct"/>
            <w:tcBorders>
              <w:top w:val="single" w:sz="8" w:space="0" w:color="000000"/>
              <w:left w:val="single" w:sz="8" w:space="0" w:color="000000"/>
              <w:bottom w:val="single" w:sz="8" w:space="0" w:color="000000"/>
              <w:right w:val="single" w:sz="8" w:space="0" w:color="000000"/>
            </w:tcBorders>
            <w:shd w:val="clear" w:color="auto" w:fill="D9D9D9"/>
            <w:tcMar>
              <w:top w:w="0" w:type="dxa"/>
              <w:left w:w="100" w:type="dxa"/>
              <w:bottom w:w="0" w:type="dxa"/>
              <w:right w:w="100" w:type="dxa"/>
            </w:tcMar>
            <w:vAlign w:val="center"/>
            <w:hideMark/>
          </w:tcPr>
          <w:p w14:paraId="134ED83B" w14:textId="584F32F0" w:rsidR="003B4B27" w:rsidRPr="00B840DB" w:rsidRDefault="003B4B27" w:rsidP="00B840DB">
            <w:pPr>
              <w:spacing w:after="0" w:line="240" w:lineRule="auto"/>
              <w:jc w:val="center"/>
              <w:rPr>
                <w:sz w:val="24"/>
                <w:szCs w:val="24"/>
              </w:rPr>
            </w:pPr>
            <w:r w:rsidRPr="00B840DB">
              <w:rPr>
                <w:b/>
                <w:bCs/>
                <w:sz w:val="24"/>
                <w:szCs w:val="24"/>
              </w:rPr>
              <w:t>Wed, 1</w:t>
            </w:r>
            <w:r w:rsidR="006E52A0" w:rsidRPr="00B840DB">
              <w:rPr>
                <w:b/>
                <w:bCs/>
                <w:sz w:val="24"/>
                <w:szCs w:val="24"/>
              </w:rPr>
              <w:t>3</w:t>
            </w:r>
          </w:p>
        </w:tc>
        <w:tc>
          <w:tcPr>
            <w:tcW w:w="867" w:type="pct"/>
            <w:tcBorders>
              <w:top w:val="single" w:sz="8" w:space="0" w:color="000000"/>
              <w:left w:val="single" w:sz="8" w:space="0" w:color="000000"/>
              <w:bottom w:val="single" w:sz="8" w:space="0" w:color="000000"/>
              <w:right w:val="single" w:sz="8" w:space="0" w:color="000000"/>
            </w:tcBorders>
            <w:shd w:val="clear" w:color="auto" w:fill="D9D9D9"/>
            <w:tcMar>
              <w:top w:w="0" w:type="dxa"/>
              <w:left w:w="100" w:type="dxa"/>
              <w:bottom w:w="0" w:type="dxa"/>
              <w:right w:w="100" w:type="dxa"/>
            </w:tcMar>
            <w:vAlign w:val="center"/>
            <w:hideMark/>
          </w:tcPr>
          <w:p w14:paraId="52CA0A54" w14:textId="58917A13" w:rsidR="003B4B27" w:rsidRPr="00B840DB" w:rsidRDefault="003B4B27" w:rsidP="00B840DB">
            <w:pPr>
              <w:spacing w:after="0" w:line="240" w:lineRule="auto"/>
              <w:jc w:val="center"/>
              <w:rPr>
                <w:sz w:val="24"/>
                <w:szCs w:val="24"/>
              </w:rPr>
            </w:pPr>
            <w:r w:rsidRPr="00B840DB">
              <w:rPr>
                <w:b/>
                <w:bCs/>
                <w:sz w:val="24"/>
                <w:szCs w:val="24"/>
              </w:rPr>
              <w:t>Thu, 1</w:t>
            </w:r>
            <w:r w:rsidR="006E52A0" w:rsidRPr="00B840DB">
              <w:rPr>
                <w:b/>
                <w:bCs/>
                <w:sz w:val="24"/>
                <w:szCs w:val="24"/>
              </w:rPr>
              <w:t>4</w:t>
            </w:r>
          </w:p>
        </w:tc>
        <w:tc>
          <w:tcPr>
            <w:tcW w:w="754" w:type="pct"/>
            <w:tcBorders>
              <w:top w:val="single" w:sz="8" w:space="0" w:color="000000"/>
              <w:left w:val="single" w:sz="8" w:space="0" w:color="000000"/>
              <w:bottom w:val="single" w:sz="8" w:space="0" w:color="000000"/>
              <w:right w:val="single" w:sz="8" w:space="0" w:color="000000"/>
            </w:tcBorders>
            <w:shd w:val="clear" w:color="auto" w:fill="D9D9D9"/>
            <w:tcMar>
              <w:top w:w="0" w:type="dxa"/>
              <w:left w:w="100" w:type="dxa"/>
              <w:bottom w:w="0" w:type="dxa"/>
              <w:right w:w="100" w:type="dxa"/>
            </w:tcMar>
            <w:vAlign w:val="center"/>
            <w:hideMark/>
          </w:tcPr>
          <w:p w14:paraId="2BFB0984" w14:textId="3C1DB87D" w:rsidR="003B4B27" w:rsidRPr="00B840DB" w:rsidRDefault="003B4B27" w:rsidP="00B840DB">
            <w:pPr>
              <w:spacing w:after="0" w:line="240" w:lineRule="auto"/>
              <w:jc w:val="center"/>
              <w:rPr>
                <w:sz w:val="24"/>
                <w:szCs w:val="24"/>
              </w:rPr>
            </w:pPr>
            <w:r w:rsidRPr="00B840DB">
              <w:rPr>
                <w:b/>
                <w:bCs/>
                <w:sz w:val="24"/>
                <w:szCs w:val="24"/>
              </w:rPr>
              <w:t>Fri, 1</w:t>
            </w:r>
            <w:r w:rsidR="006E52A0" w:rsidRPr="00B840DB">
              <w:rPr>
                <w:b/>
                <w:bCs/>
                <w:sz w:val="24"/>
                <w:szCs w:val="24"/>
              </w:rPr>
              <w:t>5</w:t>
            </w:r>
          </w:p>
        </w:tc>
        <w:tc>
          <w:tcPr>
            <w:tcW w:w="81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0" w:type="dxa"/>
              <w:bottom w:w="0" w:type="dxa"/>
              <w:right w:w="100" w:type="dxa"/>
            </w:tcMar>
            <w:vAlign w:val="center"/>
            <w:hideMark/>
          </w:tcPr>
          <w:p w14:paraId="58A8CDFD" w14:textId="10E3CD0C" w:rsidR="003B4B27" w:rsidRPr="00B840DB" w:rsidRDefault="003B4B27" w:rsidP="00B840DB">
            <w:pPr>
              <w:spacing w:after="0" w:line="240" w:lineRule="auto"/>
              <w:jc w:val="center"/>
              <w:rPr>
                <w:sz w:val="24"/>
                <w:szCs w:val="24"/>
              </w:rPr>
            </w:pPr>
            <w:r w:rsidRPr="00B840DB">
              <w:rPr>
                <w:b/>
                <w:bCs/>
                <w:sz w:val="24"/>
                <w:szCs w:val="24"/>
              </w:rPr>
              <w:t>Sat, 1</w:t>
            </w:r>
            <w:r w:rsidR="006E52A0" w:rsidRPr="00B840DB">
              <w:rPr>
                <w:b/>
                <w:bCs/>
                <w:sz w:val="24"/>
                <w:szCs w:val="24"/>
              </w:rPr>
              <w:t>6</w:t>
            </w:r>
          </w:p>
        </w:tc>
      </w:tr>
      <w:tr w:rsidR="003B4B27" w:rsidRPr="00B840DB" w14:paraId="1343ABAE" w14:textId="77777777" w:rsidTr="007643CE">
        <w:trPr>
          <w:trHeight w:val="735"/>
        </w:trPr>
        <w:tc>
          <w:tcPr>
            <w:tcW w:w="91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0" w:type="dxa"/>
              <w:bottom w:w="0" w:type="dxa"/>
              <w:right w:w="100" w:type="dxa"/>
            </w:tcMar>
            <w:hideMark/>
          </w:tcPr>
          <w:p w14:paraId="383FB774" w14:textId="77777777" w:rsidR="003B4B27" w:rsidRPr="00B840DB" w:rsidRDefault="003B4B27" w:rsidP="00B840DB">
            <w:pPr>
              <w:spacing w:after="0" w:line="240" w:lineRule="auto"/>
              <w:rPr>
                <w:sz w:val="24"/>
                <w:szCs w:val="24"/>
              </w:rPr>
            </w:pPr>
            <w:r w:rsidRPr="00B840DB">
              <w:rPr>
                <w:b/>
                <w:bCs/>
                <w:sz w:val="24"/>
                <w:szCs w:val="24"/>
              </w:rPr>
              <w:t>AM</w:t>
            </w:r>
          </w:p>
          <w:p w14:paraId="7F6DA272" w14:textId="77777777" w:rsidR="003B4B27" w:rsidRPr="00B840DB" w:rsidRDefault="003B4B27" w:rsidP="00B840DB">
            <w:pPr>
              <w:spacing w:after="0" w:line="240" w:lineRule="auto"/>
              <w:rPr>
                <w:sz w:val="24"/>
                <w:szCs w:val="24"/>
              </w:rPr>
            </w:pPr>
            <w:r w:rsidRPr="00B840DB">
              <w:rPr>
                <w:b/>
                <w:bCs/>
                <w:sz w:val="24"/>
                <w:szCs w:val="24"/>
              </w:rPr>
              <w:t>(0.5h)</w:t>
            </w:r>
          </w:p>
        </w:tc>
        <w:tc>
          <w:tcPr>
            <w:tcW w:w="237" w:type="pct"/>
            <w:tcBorders>
              <w:top w:val="single" w:sz="8" w:space="0" w:color="000000"/>
              <w:left w:val="single" w:sz="8" w:space="0" w:color="000000"/>
              <w:bottom w:val="single" w:sz="8" w:space="0" w:color="000000"/>
              <w:right w:val="single" w:sz="8" w:space="0" w:color="000000"/>
            </w:tcBorders>
            <w:shd w:val="clear" w:color="auto" w:fill="D9D9D9"/>
            <w:tcMar>
              <w:top w:w="0" w:type="dxa"/>
              <w:left w:w="100" w:type="dxa"/>
              <w:bottom w:w="0" w:type="dxa"/>
              <w:right w:w="100" w:type="dxa"/>
            </w:tcMar>
            <w:hideMark/>
          </w:tcPr>
          <w:p w14:paraId="2BFDF04B" w14:textId="77777777" w:rsidR="003B4B27" w:rsidRPr="00B840DB" w:rsidRDefault="003B4B27" w:rsidP="00B840DB">
            <w:pPr>
              <w:spacing w:after="0" w:line="240" w:lineRule="auto"/>
              <w:rPr>
                <w:sz w:val="24"/>
                <w:szCs w:val="24"/>
              </w:rPr>
            </w:pPr>
            <w:r w:rsidRPr="00B840DB">
              <w:rPr>
                <w:b/>
                <w:bCs/>
                <w:sz w:val="24"/>
                <w:szCs w:val="24"/>
              </w:rPr>
              <w:t> </w:t>
            </w:r>
          </w:p>
        </w:tc>
        <w:tc>
          <w:tcPr>
            <w:tcW w:w="236" w:type="pct"/>
            <w:tcBorders>
              <w:top w:val="single" w:sz="8" w:space="0" w:color="000000"/>
              <w:left w:val="single" w:sz="8" w:space="0" w:color="000000"/>
              <w:bottom w:val="single" w:sz="8" w:space="0" w:color="000000"/>
              <w:right w:val="single" w:sz="8" w:space="0" w:color="000000"/>
            </w:tcBorders>
            <w:shd w:val="clear" w:color="auto" w:fill="D9D9D9"/>
            <w:tcMar>
              <w:top w:w="0" w:type="dxa"/>
              <w:left w:w="100" w:type="dxa"/>
              <w:bottom w:w="0" w:type="dxa"/>
              <w:right w:w="100" w:type="dxa"/>
            </w:tcMar>
            <w:hideMark/>
          </w:tcPr>
          <w:p w14:paraId="47F830E8" w14:textId="77777777" w:rsidR="003B4B27" w:rsidRPr="00B840DB" w:rsidRDefault="003B4B27" w:rsidP="00B840DB">
            <w:pPr>
              <w:spacing w:after="0" w:line="240" w:lineRule="auto"/>
              <w:rPr>
                <w:sz w:val="24"/>
                <w:szCs w:val="24"/>
              </w:rPr>
            </w:pPr>
            <w:r w:rsidRPr="00B840DB">
              <w:rPr>
                <w:b/>
                <w:bCs/>
                <w:sz w:val="24"/>
                <w:szCs w:val="24"/>
              </w:rPr>
              <w:t> </w:t>
            </w:r>
          </w:p>
        </w:tc>
        <w:tc>
          <w:tcPr>
            <w:tcW w:w="236" w:type="pct"/>
            <w:tcBorders>
              <w:top w:val="single" w:sz="8" w:space="0" w:color="000000"/>
              <w:left w:val="single" w:sz="8" w:space="0" w:color="000000"/>
              <w:bottom w:val="single" w:sz="8" w:space="0" w:color="000000"/>
              <w:right w:val="single" w:sz="8" w:space="0" w:color="000000"/>
            </w:tcBorders>
            <w:shd w:val="clear" w:color="auto" w:fill="D9D9D9"/>
            <w:tcMar>
              <w:top w:w="0" w:type="dxa"/>
              <w:left w:w="100" w:type="dxa"/>
              <w:bottom w:w="0" w:type="dxa"/>
              <w:right w:w="100" w:type="dxa"/>
            </w:tcMar>
            <w:hideMark/>
          </w:tcPr>
          <w:p w14:paraId="17790EF3" w14:textId="77777777" w:rsidR="003B4B27" w:rsidRPr="00B840DB" w:rsidRDefault="003B4B27" w:rsidP="00B840DB">
            <w:pPr>
              <w:spacing w:after="0" w:line="240" w:lineRule="auto"/>
              <w:rPr>
                <w:sz w:val="24"/>
                <w:szCs w:val="24"/>
              </w:rPr>
            </w:pPr>
            <w:r w:rsidRPr="00B840DB">
              <w:rPr>
                <w:b/>
                <w:bCs/>
                <w:sz w:val="24"/>
                <w:szCs w:val="24"/>
              </w:rPr>
              <w:t> </w:t>
            </w:r>
          </w:p>
        </w:tc>
        <w:tc>
          <w:tcPr>
            <w:tcW w:w="951" w:type="pct"/>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A3F2B83" w14:textId="77777777" w:rsidR="003B4B27" w:rsidRPr="00B840DB" w:rsidRDefault="003B4B27" w:rsidP="00B840DB">
            <w:pPr>
              <w:spacing w:after="0" w:line="240" w:lineRule="auto"/>
              <w:rPr>
                <w:color w:val="3366FF"/>
                <w:sz w:val="24"/>
                <w:szCs w:val="24"/>
              </w:rPr>
            </w:pPr>
            <w:r w:rsidRPr="00B840DB">
              <w:rPr>
                <w:b/>
                <w:bCs/>
                <w:color w:val="3366FF"/>
                <w:sz w:val="24"/>
                <w:szCs w:val="24"/>
              </w:rPr>
              <w:t> </w:t>
            </w:r>
          </w:p>
        </w:tc>
        <w:tc>
          <w:tcPr>
            <w:tcW w:w="867" w:type="pct"/>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04751304" w14:textId="2228DC41" w:rsidR="003B4B27" w:rsidRPr="00B840DB" w:rsidRDefault="003B4B27" w:rsidP="00B840DB">
            <w:pPr>
              <w:spacing w:after="0" w:line="240" w:lineRule="auto"/>
              <w:rPr>
                <w:color w:val="3366FF"/>
                <w:sz w:val="24"/>
                <w:szCs w:val="24"/>
              </w:rPr>
            </w:pPr>
          </w:p>
        </w:tc>
        <w:tc>
          <w:tcPr>
            <w:tcW w:w="754" w:type="pct"/>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1A672C70" w14:textId="0D08B588" w:rsidR="003B4B27" w:rsidRPr="00B840DB" w:rsidRDefault="003B4B27" w:rsidP="00B840DB">
            <w:pPr>
              <w:spacing w:after="0" w:line="240" w:lineRule="auto"/>
              <w:rPr>
                <w:color w:val="3366FF"/>
                <w:sz w:val="24"/>
                <w:szCs w:val="24"/>
              </w:rPr>
            </w:pPr>
          </w:p>
        </w:tc>
        <w:tc>
          <w:tcPr>
            <w:tcW w:w="810" w:type="pct"/>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03209012" w14:textId="4E28C48A" w:rsidR="003B4B27" w:rsidRPr="00B840DB" w:rsidRDefault="003B4B27" w:rsidP="00B840DB">
            <w:pPr>
              <w:spacing w:after="0" w:line="240" w:lineRule="auto"/>
              <w:rPr>
                <w:color w:val="3366FF"/>
                <w:sz w:val="24"/>
                <w:szCs w:val="24"/>
              </w:rPr>
            </w:pPr>
          </w:p>
        </w:tc>
      </w:tr>
      <w:tr w:rsidR="003B4B27" w:rsidRPr="00B840DB" w14:paraId="7B8EC173" w14:textId="77777777" w:rsidTr="007643CE">
        <w:trPr>
          <w:trHeight w:val="495"/>
        </w:trPr>
        <w:tc>
          <w:tcPr>
            <w:tcW w:w="91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0" w:type="dxa"/>
              <w:bottom w:w="0" w:type="dxa"/>
              <w:right w:w="100" w:type="dxa"/>
            </w:tcMar>
            <w:hideMark/>
          </w:tcPr>
          <w:p w14:paraId="261DDAFA" w14:textId="77777777" w:rsidR="003B4B27" w:rsidRPr="00B840DB" w:rsidRDefault="003B4B27" w:rsidP="00B840DB">
            <w:pPr>
              <w:spacing w:after="0" w:line="240" w:lineRule="auto"/>
              <w:rPr>
                <w:sz w:val="24"/>
                <w:szCs w:val="24"/>
              </w:rPr>
            </w:pPr>
            <w:r w:rsidRPr="00B840DB">
              <w:rPr>
                <w:b/>
                <w:bCs/>
                <w:sz w:val="24"/>
                <w:szCs w:val="24"/>
              </w:rPr>
              <w:t>Lunch</w:t>
            </w:r>
          </w:p>
          <w:p w14:paraId="62666C1B" w14:textId="77777777" w:rsidR="003B4B27" w:rsidRPr="00B840DB" w:rsidRDefault="003B4B27" w:rsidP="00B840DB">
            <w:pPr>
              <w:spacing w:after="0" w:line="240" w:lineRule="auto"/>
              <w:rPr>
                <w:sz w:val="24"/>
                <w:szCs w:val="24"/>
              </w:rPr>
            </w:pPr>
            <w:r w:rsidRPr="00B840DB">
              <w:rPr>
                <w:b/>
                <w:bCs/>
                <w:sz w:val="24"/>
                <w:szCs w:val="24"/>
              </w:rPr>
              <w:t>(1h)</w:t>
            </w:r>
          </w:p>
        </w:tc>
        <w:tc>
          <w:tcPr>
            <w:tcW w:w="237" w:type="pct"/>
            <w:tcBorders>
              <w:top w:val="single" w:sz="8" w:space="0" w:color="000000"/>
              <w:left w:val="single" w:sz="8" w:space="0" w:color="000000"/>
              <w:bottom w:val="single" w:sz="8" w:space="0" w:color="000000"/>
              <w:right w:val="single" w:sz="8" w:space="0" w:color="000000"/>
            </w:tcBorders>
            <w:shd w:val="clear" w:color="auto" w:fill="D9D9D9"/>
            <w:tcMar>
              <w:top w:w="0" w:type="dxa"/>
              <w:left w:w="100" w:type="dxa"/>
              <w:bottom w:w="0" w:type="dxa"/>
              <w:right w:w="100" w:type="dxa"/>
            </w:tcMar>
            <w:hideMark/>
          </w:tcPr>
          <w:p w14:paraId="0E4E25FF" w14:textId="77777777" w:rsidR="003B4B27" w:rsidRPr="00B840DB" w:rsidRDefault="003B4B27" w:rsidP="00B840DB">
            <w:pPr>
              <w:spacing w:after="0" w:line="240" w:lineRule="auto"/>
              <w:rPr>
                <w:sz w:val="24"/>
                <w:szCs w:val="24"/>
              </w:rPr>
            </w:pPr>
            <w:r w:rsidRPr="00B840DB">
              <w:rPr>
                <w:b/>
                <w:bCs/>
                <w:sz w:val="24"/>
                <w:szCs w:val="24"/>
              </w:rPr>
              <w:t> </w:t>
            </w:r>
          </w:p>
        </w:tc>
        <w:tc>
          <w:tcPr>
            <w:tcW w:w="236" w:type="pct"/>
            <w:tcBorders>
              <w:top w:val="single" w:sz="8" w:space="0" w:color="000000"/>
              <w:left w:val="single" w:sz="8" w:space="0" w:color="000000"/>
              <w:bottom w:val="single" w:sz="8" w:space="0" w:color="000000"/>
              <w:right w:val="single" w:sz="8" w:space="0" w:color="000000"/>
            </w:tcBorders>
            <w:shd w:val="clear" w:color="auto" w:fill="D9D9D9"/>
            <w:tcMar>
              <w:top w:w="0" w:type="dxa"/>
              <w:left w:w="100" w:type="dxa"/>
              <w:bottom w:w="0" w:type="dxa"/>
              <w:right w:w="100" w:type="dxa"/>
            </w:tcMar>
            <w:hideMark/>
          </w:tcPr>
          <w:p w14:paraId="67146779" w14:textId="77777777" w:rsidR="003B4B27" w:rsidRPr="00B840DB" w:rsidRDefault="003B4B27" w:rsidP="00B840DB">
            <w:pPr>
              <w:spacing w:after="0" w:line="240" w:lineRule="auto"/>
              <w:rPr>
                <w:sz w:val="24"/>
                <w:szCs w:val="24"/>
              </w:rPr>
            </w:pPr>
            <w:r w:rsidRPr="00B840DB">
              <w:rPr>
                <w:b/>
                <w:bCs/>
                <w:sz w:val="24"/>
                <w:szCs w:val="24"/>
              </w:rPr>
              <w:t> </w:t>
            </w:r>
          </w:p>
        </w:tc>
        <w:tc>
          <w:tcPr>
            <w:tcW w:w="236" w:type="pct"/>
            <w:tcBorders>
              <w:top w:val="single" w:sz="8" w:space="0" w:color="000000"/>
              <w:left w:val="single" w:sz="8" w:space="0" w:color="000000"/>
              <w:bottom w:val="single" w:sz="8" w:space="0" w:color="000000"/>
              <w:right w:val="single" w:sz="8" w:space="0" w:color="000000"/>
            </w:tcBorders>
            <w:shd w:val="clear" w:color="auto" w:fill="D9D9D9"/>
            <w:tcMar>
              <w:top w:w="0" w:type="dxa"/>
              <w:left w:w="100" w:type="dxa"/>
              <w:bottom w:w="0" w:type="dxa"/>
              <w:right w:w="100" w:type="dxa"/>
            </w:tcMar>
            <w:hideMark/>
          </w:tcPr>
          <w:p w14:paraId="14D283DF" w14:textId="77777777" w:rsidR="003B4B27" w:rsidRPr="00B840DB" w:rsidRDefault="003B4B27" w:rsidP="00B840DB">
            <w:pPr>
              <w:spacing w:after="0" w:line="240" w:lineRule="auto"/>
              <w:rPr>
                <w:sz w:val="24"/>
                <w:szCs w:val="24"/>
              </w:rPr>
            </w:pPr>
            <w:r w:rsidRPr="00B840DB">
              <w:rPr>
                <w:b/>
                <w:bCs/>
                <w:sz w:val="24"/>
                <w:szCs w:val="24"/>
              </w:rPr>
              <w:t> </w:t>
            </w:r>
          </w:p>
        </w:tc>
        <w:tc>
          <w:tcPr>
            <w:tcW w:w="951" w:type="pct"/>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6B19BF9A" w14:textId="507EF869" w:rsidR="003B4B27" w:rsidRPr="00B840DB" w:rsidRDefault="003B4B27" w:rsidP="00B840DB">
            <w:pPr>
              <w:spacing w:after="0" w:line="240" w:lineRule="auto"/>
              <w:rPr>
                <w:color w:val="3366FF"/>
                <w:sz w:val="24"/>
                <w:szCs w:val="24"/>
              </w:rPr>
            </w:pPr>
          </w:p>
        </w:tc>
        <w:tc>
          <w:tcPr>
            <w:tcW w:w="867" w:type="pct"/>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55D85C9F" w14:textId="61AE9A3F" w:rsidR="003B4B27" w:rsidRPr="00B840DB" w:rsidRDefault="003B4B27" w:rsidP="00B840DB">
            <w:pPr>
              <w:spacing w:after="0" w:line="240" w:lineRule="auto"/>
              <w:rPr>
                <w:color w:val="3366FF"/>
                <w:sz w:val="24"/>
                <w:szCs w:val="24"/>
              </w:rPr>
            </w:pPr>
          </w:p>
        </w:tc>
        <w:tc>
          <w:tcPr>
            <w:tcW w:w="754" w:type="pct"/>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68662C55" w14:textId="68CB7E06" w:rsidR="003B4B27" w:rsidRPr="00B840DB" w:rsidRDefault="003B4B27" w:rsidP="00B840DB">
            <w:pPr>
              <w:spacing w:after="0" w:line="240" w:lineRule="auto"/>
              <w:rPr>
                <w:color w:val="3366FF"/>
                <w:sz w:val="24"/>
                <w:szCs w:val="24"/>
              </w:rPr>
            </w:pPr>
          </w:p>
        </w:tc>
        <w:tc>
          <w:tcPr>
            <w:tcW w:w="810" w:type="pct"/>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32BF9A49" w14:textId="149665C9" w:rsidR="003B4B27" w:rsidRPr="00B840DB" w:rsidRDefault="003B4B27" w:rsidP="00B840DB">
            <w:pPr>
              <w:spacing w:after="0" w:line="240" w:lineRule="auto"/>
              <w:rPr>
                <w:color w:val="3366FF"/>
                <w:sz w:val="24"/>
                <w:szCs w:val="24"/>
              </w:rPr>
            </w:pPr>
          </w:p>
        </w:tc>
      </w:tr>
      <w:tr w:rsidR="003B4B27" w:rsidRPr="00B840DB" w14:paraId="3BFA3075" w14:textId="77777777" w:rsidTr="007643CE">
        <w:trPr>
          <w:trHeight w:val="495"/>
        </w:trPr>
        <w:tc>
          <w:tcPr>
            <w:tcW w:w="91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0" w:type="dxa"/>
              <w:bottom w:w="0" w:type="dxa"/>
              <w:right w:w="100" w:type="dxa"/>
            </w:tcMar>
            <w:hideMark/>
          </w:tcPr>
          <w:p w14:paraId="2EA05E4D" w14:textId="77777777" w:rsidR="003B4B27" w:rsidRPr="00B840DB" w:rsidRDefault="003B4B27" w:rsidP="00B840DB">
            <w:pPr>
              <w:spacing w:after="0" w:line="240" w:lineRule="auto"/>
              <w:rPr>
                <w:sz w:val="24"/>
                <w:szCs w:val="24"/>
              </w:rPr>
            </w:pPr>
            <w:r w:rsidRPr="00B840DB">
              <w:rPr>
                <w:b/>
                <w:bCs/>
                <w:sz w:val="24"/>
                <w:szCs w:val="24"/>
              </w:rPr>
              <w:t>PM</w:t>
            </w:r>
          </w:p>
          <w:p w14:paraId="594E7DD2" w14:textId="77777777" w:rsidR="003B4B27" w:rsidRPr="00B840DB" w:rsidRDefault="003B4B27" w:rsidP="00B840DB">
            <w:pPr>
              <w:spacing w:after="0" w:line="240" w:lineRule="auto"/>
              <w:rPr>
                <w:sz w:val="24"/>
                <w:szCs w:val="24"/>
              </w:rPr>
            </w:pPr>
            <w:r w:rsidRPr="00B840DB">
              <w:rPr>
                <w:b/>
                <w:bCs/>
                <w:sz w:val="24"/>
                <w:szCs w:val="24"/>
              </w:rPr>
              <w:t>(0.5h)</w:t>
            </w:r>
          </w:p>
        </w:tc>
        <w:tc>
          <w:tcPr>
            <w:tcW w:w="237" w:type="pct"/>
            <w:tcBorders>
              <w:top w:val="single" w:sz="8" w:space="0" w:color="000000"/>
              <w:left w:val="single" w:sz="8" w:space="0" w:color="000000"/>
              <w:bottom w:val="single" w:sz="8" w:space="0" w:color="000000"/>
              <w:right w:val="single" w:sz="8" w:space="0" w:color="000000"/>
            </w:tcBorders>
            <w:shd w:val="clear" w:color="auto" w:fill="D9D9D9"/>
            <w:tcMar>
              <w:top w:w="0" w:type="dxa"/>
              <w:left w:w="100" w:type="dxa"/>
              <w:bottom w:w="0" w:type="dxa"/>
              <w:right w:w="100" w:type="dxa"/>
            </w:tcMar>
            <w:hideMark/>
          </w:tcPr>
          <w:p w14:paraId="333DD6ED" w14:textId="77777777" w:rsidR="003B4B27" w:rsidRPr="00B840DB" w:rsidRDefault="003B4B27" w:rsidP="00B840DB">
            <w:pPr>
              <w:spacing w:after="0" w:line="240" w:lineRule="auto"/>
              <w:rPr>
                <w:sz w:val="24"/>
                <w:szCs w:val="24"/>
              </w:rPr>
            </w:pPr>
            <w:r w:rsidRPr="00B840DB">
              <w:rPr>
                <w:b/>
                <w:bCs/>
                <w:sz w:val="24"/>
                <w:szCs w:val="24"/>
              </w:rPr>
              <w:t> </w:t>
            </w:r>
          </w:p>
        </w:tc>
        <w:tc>
          <w:tcPr>
            <w:tcW w:w="236" w:type="pct"/>
            <w:tcBorders>
              <w:top w:val="single" w:sz="8" w:space="0" w:color="000000"/>
              <w:left w:val="single" w:sz="8" w:space="0" w:color="000000"/>
              <w:bottom w:val="single" w:sz="8" w:space="0" w:color="000000"/>
              <w:right w:val="single" w:sz="8" w:space="0" w:color="000000"/>
            </w:tcBorders>
            <w:shd w:val="clear" w:color="auto" w:fill="D9D9D9"/>
            <w:tcMar>
              <w:top w:w="0" w:type="dxa"/>
              <w:left w:w="100" w:type="dxa"/>
              <w:bottom w:w="0" w:type="dxa"/>
              <w:right w:w="100" w:type="dxa"/>
            </w:tcMar>
            <w:hideMark/>
          </w:tcPr>
          <w:p w14:paraId="666B22AE" w14:textId="77777777" w:rsidR="003B4B27" w:rsidRPr="00B840DB" w:rsidRDefault="003B4B27" w:rsidP="00B840DB">
            <w:pPr>
              <w:spacing w:after="0" w:line="240" w:lineRule="auto"/>
              <w:rPr>
                <w:sz w:val="24"/>
                <w:szCs w:val="24"/>
              </w:rPr>
            </w:pPr>
            <w:r w:rsidRPr="00B840DB">
              <w:rPr>
                <w:b/>
                <w:bCs/>
                <w:sz w:val="24"/>
                <w:szCs w:val="24"/>
              </w:rPr>
              <w:t> </w:t>
            </w:r>
          </w:p>
        </w:tc>
        <w:tc>
          <w:tcPr>
            <w:tcW w:w="236" w:type="pct"/>
            <w:tcBorders>
              <w:top w:val="single" w:sz="8" w:space="0" w:color="000000"/>
              <w:left w:val="single" w:sz="8" w:space="0" w:color="000000"/>
              <w:bottom w:val="single" w:sz="8" w:space="0" w:color="000000"/>
              <w:right w:val="single" w:sz="8" w:space="0" w:color="000000"/>
            </w:tcBorders>
            <w:shd w:val="clear" w:color="auto" w:fill="D9D9D9"/>
            <w:tcMar>
              <w:top w:w="0" w:type="dxa"/>
              <w:left w:w="100" w:type="dxa"/>
              <w:bottom w:w="0" w:type="dxa"/>
              <w:right w:w="100" w:type="dxa"/>
            </w:tcMar>
            <w:hideMark/>
          </w:tcPr>
          <w:p w14:paraId="371E4C39" w14:textId="77777777" w:rsidR="003B4B27" w:rsidRPr="00B840DB" w:rsidRDefault="003B4B27" w:rsidP="00B840DB">
            <w:pPr>
              <w:spacing w:after="0" w:line="240" w:lineRule="auto"/>
              <w:rPr>
                <w:sz w:val="24"/>
                <w:szCs w:val="24"/>
              </w:rPr>
            </w:pPr>
            <w:r w:rsidRPr="00B840DB">
              <w:rPr>
                <w:b/>
                <w:bCs/>
                <w:sz w:val="24"/>
                <w:szCs w:val="24"/>
              </w:rPr>
              <w:t> </w:t>
            </w:r>
          </w:p>
        </w:tc>
        <w:tc>
          <w:tcPr>
            <w:tcW w:w="951" w:type="pct"/>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205EE679" w14:textId="320CBCAC" w:rsidR="003B4B27" w:rsidRPr="00B840DB" w:rsidRDefault="003B4B27" w:rsidP="00B840DB">
            <w:pPr>
              <w:spacing w:after="0" w:line="240" w:lineRule="auto"/>
              <w:rPr>
                <w:color w:val="3366FF"/>
                <w:sz w:val="24"/>
                <w:szCs w:val="24"/>
              </w:rPr>
            </w:pPr>
          </w:p>
        </w:tc>
        <w:tc>
          <w:tcPr>
            <w:tcW w:w="867" w:type="pct"/>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73BC7989" w14:textId="43E55872" w:rsidR="003B4B27" w:rsidRPr="00B840DB" w:rsidRDefault="003B4B27" w:rsidP="00B840DB">
            <w:pPr>
              <w:spacing w:after="0" w:line="240" w:lineRule="auto"/>
              <w:rPr>
                <w:color w:val="3366FF"/>
                <w:sz w:val="24"/>
                <w:szCs w:val="24"/>
              </w:rPr>
            </w:pPr>
          </w:p>
        </w:tc>
        <w:tc>
          <w:tcPr>
            <w:tcW w:w="754" w:type="pct"/>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208F64D9" w14:textId="45CC2647" w:rsidR="003B4B27" w:rsidRPr="00B840DB" w:rsidRDefault="003B4B27" w:rsidP="00B840DB">
            <w:pPr>
              <w:spacing w:after="0" w:line="240" w:lineRule="auto"/>
              <w:rPr>
                <w:color w:val="3366FF"/>
                <w:sz w:val="24"/>
                <w:szCs w:val="24"/>
              </w:rPr>
            </w:pPr>
          </w:p>
        </w:tc>
        <w:tc>
          <w:tcPr>
            <w:tcW w:w="810" w:type="pct"/>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14:paraId="381C97D9" w14:textId="02605C93" w:rsidR="003B4B27" w:rsidRPr="00B840DB" w:rsidRDefault="003B4B27" w:rsidP="00B840DB">
            <w:pPr>
              <w:spacing w:after="0" w:line="240" w:lineRule="auto"/>
              <w:rPr>
                <w:color w:val="3366FF"/>
                <w:sz w:val="24"/>
                <w:szCs w:val="24"/>
              </w:rPr>
            </w:pPr>
          </w:p>
        </w:tc>
      </w:tr>
      <w:tr w:rsidR="003B4B27" w:rsidRPr="00B840DB" w14:paraId="4AD78D6F" w14:textId="77777777" w:rsidTr="007643CE">
        <w:trPr>
          <w:trHeight w:val="255"/>
        </w:trPr>
        <w:tc>
          <w:tcPr>
            <w:tcW w:w="91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0" w:type="dxa"/>
              <w:bottom w:w="0" w:type="dxa"/>
              <w:right w:w="100" w:type="dxa"/>
            </w:tcMar>
            <w:hideMark/>
          </w:tcPr>
          <w:p w14:paraId="0821BD11" w14:textId="77777777" w:rsidR="003B4B27" w:rsidRPr="00B840DB" w:rsidRDefault="003B4B27" w:rsidP="00B840DB">
            <w:pPr>
              <w:spacing w:after="0" w:line="240" w:lineRule="auto"/>
              <w:rPr>
                <w:sz w:val="24"/>
                <w:szCs w:val="24"/>
              </w:rPr>
            </w:pPr>
            <w:r w:rsidRPr="00B840DB">
              <w:rPr>
                <w:b/>
                <w:bCs/>
                <w:sz w:val="24"/>
                <w:szCs w:val="24"/>
              </w:rPr>
              <w:t>Evening</w:t>
            </w:r>
          </w:p>
        </w:tc>
        <w:tc>
          <w:tcPr>
            <w:tcW w:w="237" w:type="pct"/>
            <w:tcBorders>
              <w:top w:val="single" w:sz="8" w:space="0" w:color="000000"/>
              <w:left w:val="single" w:sz="8" w:space="0" w:color="000000"/>
              <w:bottom w:val="single" w:sz="8" w:space="0" w:color="000000"/>
              <w:right w:val="single" w:sz="8" w:space="0" w:color="000000"/>
            </w:tcBorders>
            <w:shd w:val="clear" w:color="auto" w:fill="D9D9D9"/>
            <w:tcMar>
              <w:top w:w="0" w:type="dxa"/>
              <w:left w:w="100" w:type="dxa"/>
              <w:bottom w:w="0" w:type="dxa"/>
              <w:right w:w="100" w:type="dxa"/>
            </w:tcMar>
            <w:hideMark/>
          </w:tcPr>
          <w:p w14:paraId="115EF05F" w14:textId="77777777" w:rsidR="003B4B27" w:rsidRPr="00B840DB" w:rsidRDefault="003B4B27" w:rsidP="00B840DB">
            <w:pPr>
              <w:spacing w:after="0" w:line="240" w:lineRule="auto"/>
              <w:rPr>
                <w:sz w:val="24"/>
                <w:szCs w:val="24"/>
              </w:rPr>
            </w:pPr>
            <w:r w:rsidRPr="00B840DB">
              <w:rPr>
                <w:b/>
                <w:bCs/>
                <w:sz w:val="24"/>
                <w:szCs w:val="24"/>
              </w:rPr>
              <w:t> </w:t>
            </w:r>
          </w:p>
        </w:tc>
        <w:tc>
          <w:tcPr>
            <w:tcW w:w="236" w:type="pct"/>
            <w:tcBorders>
              <w:top w:val="single" w:sz="8" w:space="0" w:color="000000"/>
              <w:left w:val="single" w:sz="8" w:space="0" w:color="000000"/>
              <w:bottom w:val="single" w:sz="8" w:space="0" w:color="000000"/>
              <w:right w:val="single" w:sz="8" w:space="0" w:color="000000"/>
            </w:tcBorders>
            <w:shd w:val="clear" w:color="auto" w:fill="D9D9D9"/>
            <w:tcMar>
              <w:top w:w="0" w:type="dxa"/>
              <w:left w:w="100" w:type="dxa"/>
              <w:bottom w:w="0" w:type="dxa"/>
              <w:right w:w="100" w:type="dxa"/>
            </w:tcMar>
            <w:hideMark/>
          </w:tcPr>
          <w:p w14:paraId="02383306" w14:textId="77777777" w:rsidR="003B4B27" w:rsidRPr="00B840DB" w:rsidRDefault="003B4B27" w:rsidP="00B840DB">
            <w:pPr>
              <w:spacing w:after="0" w:line="240" w:lineRule="auto"/>
              <w:rPr>
                <w:sz w:val="24"/>
                <w:szCs w:val="24"/>
              </w:rPr>
            </w:pPr>
            <w:r w:rsidRPr="00B840DB">
              <w:rPr>
                <w:b/>
                <w:bCs/>
                <w:sz w:val="24"/>
                <w:szCs w:val="24"/>
              </w:rPr>
              <w:t> </w:t>
            </w:r>
          </w:p>
        </w:tc>
        <w:tc>
          <w:tcPr>
            <w:tcW w:w="236" w:type="pct"/>
            <w:tcBorders>
              <w:top w:val="single" w:sz="8" w:space="0" w:color="000000"/>
              <w:left w:val="single" w:sz="8" w:space="0" w:color="000000"/>
              <w:bottom w:val="single" w:sz="8" w:space="0" w:color="000000"/>
              <w:right w:val="single" w:sz="8" w:space="0" w:color="000000"/>
            </w:tcBorders>
            <w:shd w:val="clear" w:color="auto" w:fill="D9D9D9"/>
            <w:tcMar>
              <w:top w:w="0" w:type="dxa"/>
              <w:left w:w="100" w:type="dxa"/>
              <w:bottom w:w="0" w:type="dxa"/>
              <w:right w:w="100" w:type="dxa"/>
            </w:tcMar>
            <w:hideMark/>
          </w:tcPr>
          <w:p w14:paraId="410A1DBC" w14:textId="77777777" w:rsidR="003B4B27" w:rsidRPr="00B840DB" w:rsidRDefault="003B4B27" w:rsidP="00B840DB">
            <w:pPr>
              <w:spacing w:after="0" w:line="240" w:lineRule="auto"/>
              <w:rPr>
                <w:sz w:val="24"/>
                <w:szCs w:val="24"/>
              </w:rPr>
            </w:pPr>
            <w:r w:rsidRPr="00B840DB">
              <w:rPr>
                <w:b/>
                <w:bCs/>
                <w:sz w:val="24"/>
                <w:szCs w:val="24"/>
              </w:rPr>
              <w:t> </w:t>
            </w:r>
          </w:p>
        </w:tc>
        <w:tc>
          <w:tcPr>
            <w:tcW w:w="951" w:type="pct"/>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C2383C0" w14:textId="77777777" w:rsidR="003B4B27" w:rsidRPr="00B840DB" w:rsidRDefault="003B4B27" w:rsidP="00B840DB">
            <w:pPr>
              <w:spacing w:after="0" w:line="240" w:lineRule="auto"/>
              <w:rPr>
                <w:sz w:val="24"/>
                <w:szCs w:val="24"/>
              </w:rPr>
            </w:pPr>
            <w:r w:rsidRPr="00B840DB">
              <w:rPr>
                <w:b/>
                <w:bCs/>
                <w:sz w:val="24"/>
                <w:szCs w:val="24"/>
              </w:rPr>
              <w:t> </w:t>
            </w:r>
          </w:p>
        </w:tc>
        <w:tc>
          <w:tcPr>
            <w:tcW w:w="867" w:type="pct"/>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9822E0C" w14:textId="77777777" w:rsidR="003B4B27" w:rsidRPr="00B840DB" w:rsidRDefault="003B4B27" w:rsidP="00B840DB">
            <w:pPr>
              <w:spacing w:after="0" w:line="240" w:lineRule="auto"/>
              <w:rPr>
                <w:sz w:val="24"/>
                <w:szCs w:val="24"/>
              </w:rPr>
            </w:pPr>
            <w:r w:rsidRPr="00B840DB">
              <w:rPr>
                <w:b/>
                <w:bCs/>
                <w:sz w:val="24"/>
                <w:szCs w:val="24"/>
              </w:rPr>
              <w:t> </w:t>
            </w:r>
          </w:p>
        </w:tc>
        <w:tc>
          <w:tcPr>
            <w:tcW w:w="754" w:type="pct"/>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22D5F45" w14:textId="77777777" w:rsidR="003B4B27" w:rsidRPr="00B840DB" w:rsidRDefault="003B4B27" w:rsidP="00B840DB">
            <w:pPr>
              <w:spacing w:after="0" w:line="240" w:lineRule="auto"/>
              <w:rPr>
                <w:sz w:val="24"/>
                <w:szCs w:val="24"/>
              </w:rPr>
            </w:pPr>
            <w:r w:rsidRPr="00B840DB">
              <w:rPr>
                <w:b/>
                <w:bCs/>
                <w:sz w:val="24"/>
                <w:szCs w:val="24"/>
              </w:rPr>
              <w:t> </w:t>
            </w:r>
          </w:p>
        </w:tc>
        <w:tc>
          <w:tcPr>
            <w:tcW w:w="810" w:type="pct"/>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1ACBCE6" w14:textId="77777777" w:rsidR="003B4B27" w:rsidRPr="00B840DB" w:rsidRDefault="003B4B27" w:rsidP="00B840DB">
            <w:pPr>
              <w:spacing w:after="0" w:line="240" w:lineRule="auto"/>
              <w:rPr>
                <w:sz w:val="24"/>
                <w:szCs w:val="24"/>
              </w:rPr>
            </w:pPr>
            <w:r w:rsidRPr="00B840DB">
              <w:rPr>
                <w:b/>
                <w:bCs/>
                <w:sz w:val="24"/>
                <w:szCs w:val="24"/>
              </w:rPr>
              <w:t> </w:t>
            </w:r>
          </w:p>
        </w:tc>
      </w:tr>
    </w:tbl>
    <w:p w14:paraId="4A59B8E9" w14:textId="77777777" w:rsidR="003B4B27" w:rsidRPr="00B840DB" w:rsidRDefault="003B4B27" w:rsidP="003B4B27">
      <w:pPr>
        <w:spacing w:after="160" w:line="259" w:lineRule="auto"/>
        <w:rPr>
          <w:sz w:val="24"/>
          <w:szCs w:val="24"/>
        </w:rPr>
      </w:pPr>
    </w:p>
    <w:tbl>
      <w:tblPr>
        <w:tblW w:w="5000" w:type="pct"/>
        <w:tblLook w:val="04A0" w:firstRow="1" w:lastRow="0" w:firstColumn="1" w:lastColumn="0" w:noHBand="0" w:noVBand="1"/>
      </w:tblPr>
      <w:tblGrid>
        <w:gridCol w:w="1434"/>
        <w:gridCol w:w="1360"/>
        <w:gridCol w:w="1500"/>
        <w:gridCol w:w="1354"/>
        <w:gridCol w:w="1500"/>
        <w:gridCol w:w="1448"/>
        <w:gridCol w:w="372"/>
        <w:gridCol w:w="372"/>
      </w:tblGrid>
      <w:tr w:rsidR="003B4B27" w:rsidRPr="00B840DB" w14:paraId="747A16E7" w14:textId="77777777" w:rsidTr="00B840DB">
        <w:trPr>
          <w:trHeight w:val="495"/>
        </w:trPr>
        <w:tc>
          <w:tcPr>
            <w:tcW w:w="768" w:type="pct"/>
            <w:tcBorders>
              <w:top w:val="single" w:sz="8" w:space="0" w:color="000000"/>
              <w:left w:val="single" w:sz="8" w:space="0" w:color="000000"/>
              <w:bottom w:val="single" w:sz="8" w:space="0" w:color="000000"/>
              <w:right w:val="single" w:sz="8" w:space="0" w:color="000000"/>
            </w:tcBorders>
            <w:shd w:val="clear" w:color="auto" w:fill="D9D9D9"/>
            <w:tcMar>
              <w:top w:w="0" w:type="dxa"/>
              <w:left w:w="100" w:type="dxa"/>
              <w:bottom w:w="0" w:type="dxa"/>
              <w:right w:w="100" w:type="dxa"/>
            </w:tcMar>
            <w:hideMark/>
          </w:tcPr>
          <w:p w14:paraId="6F179776" w14:textId="77777777" w:rsidR="003B4B27" w:rsidRPr="00B840DB" w:rsidRDefault="003B4B27" w:rsidP="00B840DB">
            <w:pPr>
              <w:spacing w:after="0" w:line="240" w:lineRule="auto"/>
              <w:rPr>
                <w:sz w:val="24"/>
                <w:szCs w:val="24"/>
              </w:rPr>
            </w:pPr>
            <w:r w:rsidRPr="00B840DB">
              <w:rPr>
                <w:b/>
                <w:bCs/>
                <w:sz w:val="24"/>
                <w:szCs w:val="24"/>
              </w:rPr>
              <w:t> </w:t>
            </w:r>
          </w:p>
        </w:tc>
        <w:tc>
          <w:tcPr>
            <w:tcW w:w="728" w:type="pct"/>
            <w:tcBorders>
              <w:top w:val="single" w:sz="8" w:space="0" w:color="000000"/>
              <w:left w:val="single" w:sz="8" w:space="0" w:color="000000"/>
              <w:bottom w:val="single" w:sz="8" w:space="0" w:color="000000"/>
              <w:right w:val="single" w:sz="8" w:space="0" w:color="000000"/>
            </w:tcBorders>
            <w:shd w:val="clear" w:color="auto" w:fill="D9D9D9"/>
            <w:tcMar>
              <w:top w:w="0" w:type="dxa"/>
              <w:left w:w="100" w:type="dxa"/>
              <w:bottom w:w="0" w:type="dxa"/>
              <w:right w:w="100" w:type="dxa"/>
            </w:tcMar>
            <w:hideMark/>
          </w:tcPr>
          <w:p w14:paraId="771A7B61" w14:textId="7BCD6C69" w:rsidR="003B4B27" w:rsidRPr="00B840DB" w:rsidRDefault="003B4B27" w:rsidP="00B840DB">
            <w:pPr>
              <w:spacing w:after="0" w:line="240" w:lineRule="auto"/>
              <w:rPr>
                <w:sz w:val="24"/>
                <w:szCs w:val="24"/>
              </w:rPr>
            </w:pPr>
            <w:r w:rsidRPr="00B840DB">
              <w:rPr>
                <w:b/>
                <w:bCs/>
                <w:sz w:val="24"/>
                <w:szCs w:val="24"/>
              </w:rPr>
              <w:t>Sun, 1</w:t>
            </w:r>
            <w:r w:rsidR="006E52A0" w:rsidRPr="00B840DB">
              <w:rPr>
                <w:b/>
                <w:bCs/>
                <w:sz w:val="24"/>
                <w:szCs w:val="24"/>
              </w:rPr>
              <w:t>7</w:t>
            </w:r>
          </w:p>
        </w:tc>
        <w:tc>
          <w:tcPr>
            <w:tcW w:w="803" w:type="pct"/>
            <w:tcBorders>
              <w:top w:val="single" w:sz="8" w:space="0" w:color="000000"/>
              <w:left w:val="single" w:sz="8" w:space="0" w:color="000000"/>
              <w:bottom w:val="single" w:sz="8" w:space="0" w:color="000000"/>
              <w:right w:val="single" w:sz="8" w:space="0" w:color="000000"/>
            </w:tcBorders>
            <w:shd w:val="clear" w:color="auto" w:fill="D9D9D9"/>
            <w:tcMar>
              <w:top w:w="0" w:type="dxa"/>
              <w:left w:w="100" w:type="dxa"/>
              <w:bottom w:w="0" w:type="dxa"/>
              <w:right w:w="100" w:type="dxa"/>
            </w:tcMar>
            <w:hideMark/>
          </w:tcPr>
          <w:p w14:paraId="4DFC3FA2" w14:textId="26C09F61" w:rsidR="003B4B27" w:rsidRPr="00B840DB" w:rsidRDefault="003B4B27" w:rsidP="00B840DB">
            <w:pPr>
              <w:spacing w:after="0" w:line="240" w:lineRule="auto"/>
              <w:rPr>
                <w:sz w:val="24"/>
                <w:szCs w:val="24"/>
              </w:rPr>
            </w:pPr>
            <w:r w:rsidRPr="00B840DB">
              <w:rPr>
                <w:b/>
                <w:bCs/>
                <w:sz w:val="24"/>
                <w:szCs w:val="24"/>
              </w:rPr>
              <w:t>Mon, 1</w:t>
            </w:r>
            <w:r w:rsidR="006E52A0" w:rsidRPr="00B840DB">
              <w:rPr>
                <w:b/>
                <w:bCs/>
                <w:sz w:val="24"/>
                <w:szCs w:val="24"/>
              </w:rPr>
              <w:t>8</w:t>
            </w:r>
          </w:p>
        </w:tc>
        <w:tc>
          <w:tcPr>
            <w:tcW w:w="725" w:type="pct"/>
            <w:tcBorders>
              <w:top w:val="single" w:sz="8" w:space="0" w:color="000000"/>
              <w:left w:val="single" w:sz="8" w:space="0" w:color="000000"/>
              <w:bottom w:val="single" w:sz="8" w:space="0" w:color="000000"/>
              <w:right w:val="single" w:sz="8" w:space="0" w:color="000000"/>
            </w:tcBorders>
            <w:shd w:val="clear" w:color="auto" w:fill="D9D9D9"/>
            <w:tcMar>
              <w:top w:w="0" w:type="dxa"/>
              <w:left w:w="100" w:type="dxa"/>
              <w:bottom w:w="0" w:type="dxa"/>
              <w:right w:w="100" w:type="dxa"/>
            </w:tcMar>
            <w:hideMark/>
          </w:tcPr>
          <w:p w14:paraId="61220C61" w14:textId="2EBE18A5" w:rsidR="003B4B27" w:rsidRPr="00B840DB" w:rsidRDefault="003B4B27" w:rsidP="00B840DB">
            <w:pPr>
              <w:spacing w:after="0" w:line="240" w:lineRule="auto"/>
              <w:rPr>
                <w:sz w:val="24"/>
                <w:szCs w:val="24"/>
              </w:rPr>
            </w:pPr>
            <w:r w:rsidRPr="00B840DB">
              <w:rPr>
                <w:b/>
                <w:bCs/>
                <w:sz w:val="24"/>
                <w:szCs w:val="24"/>
              </w:rPr>
              <w:t xml:space="preserve">Tue, </w:t>
            </w:r>
            <w:r w:rsidR="0043446E" w:rsidRPr="00B840DB">
              <w:rPr>
                <w:b/>
                <w:bCs/>
                <w:sz w:val="24"/>
                <w:szCs w:val="24"/>
              </w:rPr>
              <w:t>19</w:t>
            </w:r>
          </w:p>
        </w:tc>
        <w:tc>
          <w:tcPr>
            <w:tcW w:w="803" w:type="pct"/>
            <w:tcBorders>
              <w:top w:val="single" w:sz="8" w:space="0" w:color="000000"/>
              <w:left w:val="single" w:sz="8" w:space="0" w:color="000000"/>
              <w:bottom w:val="single" w:sz="8" w:space="0" w:color="000000"/>
              <w:right w:val="single" w:sz="8" w:space="0" w:color="000000"/>
            </w:tcBorders>
            <w:shd w:val="clear" w:color="auto" w:fill="D9D9D9"/>
            <w:tcMar>
              <w:top w:w="0" w:type="dxa"/>
              <w:left w:w="100" w:type="dxa"/>
              <w:bottom w:w="0" w:type="dxa"/>
              <w:right w:w="100" w:type="dxa"/>
            </w:tcMar>
            <w:hideMark/>
          </w:tcPr>
          <w:p w14:paraId="7241DFF8" w14:textId="7ACDECD4" w:rsidR="003B4B27" w:rsidRPr="00B840DB" w:rsidRDefault="003B4B27" w:rsidP="00B840DB">
            <w:pPr>
              <w:spacing w:after="0" w:line="240" w:lineRule="auto"/>
              <w:rPr>
                <w:sz w:val="24"/>
                <w:szCs w:val="24"/>
              </w:rPr>
            </w:pPr>
            <w:r w:rsidRPr="00B840DB">
              <w:rPr>
                <w:b/>
                <w:bCs/>
                <w:sz w:val="24"/>
                <w:szCs w:val="24"/>
              </w:rPr>
              <w:t xml:space="preserve">Wed, </w:t>
            </w:r>
            <w:r w:rsidR="0043446E" w:rsidRPr="00B840DB">
              <w:rPr>
                <w:b/>
                <w:bCs/>
                <w:sz w:val="24"/>
                <w:szCs w:val="24"/>
              </w:rPr>
              <w:t>20</w:t>
            </w:r>
          </w:p>
        </w:tc>
        <w:tc>
          <w:tcPr>
            <w:tcW w:w="775" w:type="pct"/>
            <w:tcBorders>
              <w:top w:val="single" w:sz="8" w:space="0" w:color="000000"/>
              <w:left w:val="single" w:sz="8" w:space="0" w:color="000000"/>
              <w:bottom w:val="single" w:sz="8" w:space="0" w:color="000000"/>
              <w:right w:val="single" w:sz="8" w:space="0" w:color="000000"/>
            </w:tcBorders>
            <w:shd w:val="clear" w:color="auto" w:fill="D9D9D9"/>
            <w:tcMar>
              <w:top w:w="0" w:type="dxa"/>
              <w:left w:w="100" w:type="dxa"/>
              <w:bottom w:w="0" w:type="dxa"/>
              <w:right w:w="100" w:type="dxa"/>
            </w:tcMar>
            <w:hideMark/>
          </w:tcPr>
          <w:p w14:paraId="643A1B29" w14:textId="3053DD93" w:rsidR="003B4B27" w:rsidRPr="00B840DB" w:rsidRDefault="003B4B27" w:rsidP="00B840DB">
            <w:pPr>
              <w:spacing w:after="0" w:line="240" w:lineRule="auto"/>
              <w:rPr>
                <w:sz w:val="24"/>
                <w:szCs w:val="24"/>
              </w:rPr>
            </w:pPr>
            <w:r w:rsidRPr="00B840DB">
              <w:rPr>
                <w:b/>
                <w:bCs/>
                <w:sz w:val="24"/>
                <w:szCs w:val="24"/>
              </w:rPr>
              <w:t> </w:t>
            </w:r>
            <w:r w:rsidR="0043446E" w:rsidRPr="00B840DB">
              <w:rPr>
                <w:b/>
                <w:bCs/>
                <w:sz w:val="24"/>
                <w:szCs w:val="24"/>
              </w:rPr>
              <w:t>Thu, 21</w:t>
            </w:r>
          </w:p>
        </w:tc>
        <w:tc>
          <w:tcPr>
            <w:tcW w:w="199" w:type="pct"/>
            <w:tcBorders>
              <w:top w:val="single" w:sz="8" w:space="0" w:color="000000"/>
              <w:left w:val="single" w:sz="8" w:space="0" w:color="000000"/>
              <w:bottom w:val="single" w:sz="8" w:space="0" w:color="000000"/>
              <w:right w:val="single" w:sz="8" w:space="0" w:color="000000"/>
            </w:tcBorders>
            <w:shd w:val="clear" w:color="auto" w:fill="D9D9D9"/>
            <w:tcMar>
              <w:top w:w="0" w:type="dxa"/>
              <w:left w:w="100" w:type="dxa"/>
              <w:bottom w:w="0" w:type="dxa"/>
              <w:right w:w="100" w:type="dxa"/>
            </w:tcMar>
            <w:hideMark/>
          </w:tcPr>
          <w:p w14:paraId="2430EDA8" w14:textId="77777777" w:rsidR="003B4B27" w:rsidRPr="00B840DB" w:rsidRDefault="003B4B27" w:rsidP="00B840DB">
            <w:pPr>
              <w:spacing w:after="0" w:line="240" w:lineRule="auto"/>
              <w:rPr>
                <w:sz w:val="24"/>
                <w:szCs w:val="24"/>
              </w:rPr>
            </w:pPr>
            <w:r w:rsidRPr="00B840DB">
              <w:rPr>
                <w:b/>
                <w:bCs/>
                <w:sz w:val="24"/>
                <w:szCs w:val="24"/>
              </w:rPr>
              <w:t> </w:t>
            </w:r>
          </w:p>
        </w:tc>
        <w:tc>
          <w:tcPr>
            <w:tcW w:w="199" w:type="pct"/>
            <w:tcBorders>
              <w:top w:val="single" w:sz="8" w:space="0" w:color="000000"/>
              <w:left w:val="single" w:sz="8" w:space="0" w:color="000000"/>
              <w:bottom w:val="single" w:sz="8" w:space="0" w:color="000000"/>
              <w:right w:val="single" w:sz="8" w:space="0" w:color="000000"/>
            </w:tcBorders>
            <w:shd w:val="clear" w:color="auto" w:fill="D9D9D9"/>
            <w:tcMar>
              <w:top w:w="0" w:type="dxa"/>
              <w:left w:w="100" w:type="dxa"/>
              <w:bottom w:w="0" w:type="dxa"/>
              <w:right w:w="100" w:type="dxa"/>
            </w:tcMar>
            <w:hideMark/>
          </w:tcPr>
          <w:p w14:paraId="0419FFE1" w14:textId="77777777" w:rsidR="003B4B27" w:rsidRPr="00B840DB" w:rsidRDefault="003B4B27" w:rsidP="00B840DB">
            <w:pPr>
              <w:spacing w:after="0" w:line="240" w:lineRule="auto"/>
              <w:rPr>
                <w:sz w:val="24"/>
                <w:szCs w:val="24"/>
              </w:rPr>
            </w:pPr>
            <w:r w:rsidRPr="00B840DB">
              <w:rPr>
                <w:b/>
                <w:bCs/>
                <w:sz w:val="24"/>
                <w:szCs w:val="24"/>
              </w:rPr>
              <w:t> </w:t>
            </w:r>
          </w:p>
        </w:tc>
      </w:tr>
      <w:tr w:rsidR="003B4B27" w:rsidRPr="00B840DB" w14:paraId="33D774B4" w14:textId="77777777" w:rsidTr="00B840DB">
        <w:trPr>
          <w:trHeight w:val="495"/>
        </w:trPr>
        <w:tc>
          <w:tcPr>
            <w:tcW w:w="768" w:type="pct"/>
            <w:tcBorders>
              <w:top w:val="single" w:sz="8" w:space="0" w:color="000000"/>
              <w:left w:val="single" w:sz="8" w:space="0" w:color="000000"/>
              <w:bottom w:val="single" w:sz="8" w:space="0" w:color="000000"/>
              <w:right w:val="single" w:sz="8" w:space="0" w:color="000000"/>
            </w:tcBorders>
            <w:shd w:val="clear" w:color="auto" w:fill="D9D9D9"/>
            <w:tcMar>
              <w:top w:w="0" w:type="dxa"/>
              <w:left w:w="100" w:type="dxa"/>
              <w:bottom w:w="0" w:type="dxa"/>
              <w:right w:w="100" w:type="dxa"/>
            </w:tcMar>
            <w:hideMark/>
          </w:tcPr>
          <w:p w14:paraId="0ACD96A7" w14:textId="77777777" w:rsidR="003B4B27" w:rsidRPr="00B840DB" w:rsidRDefault="003B4B27" w:rsidP="00B840DB">
            <w:pPr>
              <w:spacing w:after="0" w:line="240" w:lineRule="auto"/>
              <w:rPr>
                <w:sz w:val="24"/>
                <w:szCs w:val="24"/>
              </w:rPr>
            </w:pPr>
            <w:r w:rsidRPr="00B840DB">
              <w:rPr>
                <w:b/>
                <w:bCs/>
                <w:sz w:val="24"/>
                <w:szCs w:val="24"/>
              </w:rPr>
              <w:t>AM</w:t>
            </w:r>
          </w:p>
          <w:p w14:paraId="0C194C87" w14:textId="77777777" w:rsidR="003B4B27" w:rsidRPr="00B840DB" w:rsidRDefault="003B4B27" w:rsidP="00B840DB">
            <w:pPr>
              <w:spacing w:after="0" w:line="240" w:lineRule="auto"/>
              <w:rPr>
                <w:sz w:val="24"/>
                <w:szCs w:val="24"/>
              </w:rPr>
            </w:pPr>
            <w:r w:rsidRPr="00B840DB">
              <w:rPr>
                <w:b/>
                <w:bCs/>
                <w:sz w:val="24"/>
                <w:szCs w:val="24"/>
              </w:rPr>
              <w:t>(0.5h)</w:t>
            </w:r>
          </w:p>
        </w:tc>
        <w:tc>
          <w:tcPr>
            <w:tcW w:w="728" w:type="pct"/>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19991F0" w14:textId="77777777" w:rsidR="003B4B27" w:rsidRPr="00B840DB" w:rsidRDefault="003B4B27" w:rsidP="00B840DB">
            <w:pPr>
              <w:spacing w:after="0" w:line="240" w:lineRule="auto"/>
              <w:rPr>
                <w:sz w:val="24"/>
                <w:szCs w:val="24"/>
              </w:rPr>
            </w:pPr>
            <w:r w:rsidRPr="00B840DB">
              <w:rPr>
                <w:b/>
                <w:bCs/>
                <w:sz w:val="24"/>
                <w:szCs w:val="24"/>
              </w:rPr>
              <w:t> </w:t>
            </w:r>
          </w:p>
        </w:tc>
        <w:tc>
          <w:tcPr>
            <w:tcW w:w="803" w:type="pct"/>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B807530" w14:textId="77777777" w:rsidR="003B4B27" w:rsidRPr="00B840DB" w:rsidRDefault="003B4B27" w:rsidP="00B840DB">
            <w:pPr>
              <w:spacing w:after="0" w:line="240" w:lineRule="auto"/>
              <w:rPr>
                <w:sz w:val="24"/>
                <w:szCs w:val="24"/>
              </w:rPr>
            </w:pPr>
            <w:r w:rsidRPr="00B840DB">
              <w:rPr>
                <w:b/>
                <w:bCs/>
                <w:sz w:val="24"/>
                <w:szCs w:val="24"/>
              </w:rPr>
              <w:t> </w:t>
            </w:r>
          </w:p>
        </w:tc>
        <w:tc>
          <w:tcPr>
            <w:tcW w:w="725" w:type="pct"/>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A1C737A" w14:textId="77777777" w:rsidR="003B4B27" w:rsidRPr="00B840DB" w:rsidRDefault="003B4B27" w:rsidP="00B840DB">
            <w:pPr>
              <w:spacing w:after="0" w:line="240" w:lineRule="auto"/>
              <w:rPr>
                <w:sz w:val="24"/>
                <w:szCs w:val="24"/>
              </w:rPr>
            </w:pPr>
            <w:r w:rsidRPr="00B840DB">
              <w:rPr>
                <w:b/>
                <w:bCs/>
                <w:sz w:val="24"/>
                <w:szCs w:val="24"/>
              </w:rPr>
              <w:t> </w:t>
            </w:r>
          </w:p>
        </w:tc>
        <w:tc>
          <w:tcPr>
            <w:tcW w:w="803" w:type="pct"/>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086DC46" w14:textId="77777777" w:rsidR="003B4B27" w:rsidRPr="00B840DB" w:rsidRDefault="003B4B27" w:rsidP="00B840DB">
            <w:pPr>
              <w:spacing w:after="0" w:line="240" w:lineRule="auto"/>
              <w:rPr>
                <w:sz w:val="24"/>
                <w:szCs w:val="24"/>
              </w:rPr>
            </w:pPr>
            <w:r w:rsidRPr="00B840DB">
              <w:rPr>
                <w:b/>
                <w:bCs/>
                <w:sz w:val="24"/>
                <w:szCs w:val="24"/>
              </w:rPr>
              <w:t> </w:t>
            </w:r>
          </w:p>
        </w:tc>
        <w:tc>
          <w:tcPr>
            <w:tcW w:w="775" w:type="pct"/>
            <w:tcBorders>
              <w:top w:val="single" w:sz="8" w:space="0" w:color="000000"/>
              <w:left w:val="single" w:sz="8" w:space="0" w:color="000000"/>
              <w:bottom w:val="single" w:sz="8" w:space="0" w:color="000000"/>
              <w:right w:val="single" w:sz="8" w:space="0" w:color="000000"/>
            </w:tcBorders>
            <w:shd w:val="clear" w:color="auto" w:fill="D9D9D9"/>
            <w:tcMar>
              <w:top w:w="0" w:type="dxa"/>
              <w:left w:w="100" w:type="dxa"/>
              <w:bottom w:w="0" w:type="dxa"/>
              <w:right w:w="100" w:type="dxa"/>
            </w:tcMar>
            <w:hideMark/>
          </w:tcPr>
          <w:p w14:paraId="10BD31D0" w14:textId="77777777" w:rsidR="003B4B27" w:rsidRPr="00B840DB" w:rsidRDefault="003B4B27" w:rsidP="00B840DB">
            <w:pPr>
              <w:spacing w:after="0" w:line="240" w:lineRule="auto"/>
              <w:rPr>
                <w:sz w:val="24"/>
                <w:szCs w:val="24"/>
              </w:rPr>
            </w:pPr>
            <w:r w:rsidRPr="00B840DB">
              <w:rPr>
                <w:b/>
                <w:bCs/>
                <w:sz w:val="24"/>
                <w:szCs w:val="24"/>
              </w:rPr>
              <w:t> </w:t>
            </w:r>
          </w:p>
        </w:tc>
        <w:tc>
          <w:tcPr>
            <w:tcW w:w="199" w:type="pct"/>
            <w:tcBorders>
              <w:top w:val="single" w:sz="8" w:space="0" w:color="000000"/>
              <w:left w:val="single" w:sz="8" w:space="0" w:color="000000"/>
              <w:bottom w:val="single" w:sz="8" w:space="0" w:color="000000"/>
              <w:right w:val="single" w:sz="8" w:space="0" w:color="000000"/>
            </w:tcBorders>
            <w:shd w:val="clear" w:color="auto" w:fill="D9D9D9"/>
            <w:tcMar>
              <w:top w:w="0" w:type="dxa"/>
              <w:left w:w="100" w:type="dxa"/>
              <w:bottom w:w="0" w:type="dxa"/>
              <w:right w:w="100" w:type="dxa"/>
            </w:tcMar>
            <w:hideMark/>
          </w:tcPr>
          <w:p w14:paraId="452CBDDF" w14:textId="77777777" w:rsidR="003B4B27" w:rsidRPr="00B840DB" w:rsidRDefault="003B4B27" w:rsidP="00B840DB">
            <w:pPr>
              <w:spacing w:after="0" w:line="240" w:lineRule="auto"/>
              <w:rPr>
                <w:sz w:val="24"/>
                <w:szCs w:val="24"/>
              </w:rPr>
            </w:pPr>
            <w:r w:rsidRPr="00B840DB">
              <w:rPr>
                <w:b/>
                <w:bCs/>
                <w:sz w:val="24"/>
                <w:szCs w:val="24"/>
              </w:rPr>
              <w:t> </w:t>
            </w:r>
          </w:p>
        </w:tc>
        <w:tc>
          <w:tcPr>
            <w:tcW w:w="199" w:type="pct"/>
            <w:tcBorders>
              <w:top w:val="single" w:sz="8" w:space="0" w:color="000000"/>
              <w:left w:val="single" w:sz="8" w:space="0" w:color="000000"/>
              <w:bottom w:val="single" w:sz="8" w:space="0" w:color="000000"/>
              <w:right w:val="single" w:sz="8" w:space="0" w:color="000000"/>
            </w:tcBorders>
            <w:shd w:val="clear" w:color="auto" w:fill="D9D9D9"/>
            <w:tcMar>
              <w:top w:w="0" w:type="dxa"/>
              <w:left w:w="100" w:type="dxa"/>
              <w:bottom w:w="0" w:type="dxa"/>
              <w:right w:w="100" w:type="dxa"/>
            </w:tcMar>
            <w:hideMark/>
          </w:tcPr>
          <w:p w14:paraId="607CEE86" w14:textId="77777777" w:rsidR="003B4B27" w:rsidRPr="00B840DB" w:rsidRDefault="003B4B27" w:rsidP="00B840DB">
            <w:pPr>
              <w:spacing w:after="0" w:line="240" w:lineRule="auto"/>
              <w:rPr>
                <w:sz w:val="24"/>
                <w:szCs w:val="24"/>
              </w:rPr>
            </w:pPr>
            <w:r w:rsidRPr="00B840DB">
              <w:rPr>
                <w:b/>
                <w:bCs/>
                <w:sz w:val="24"/>
                <w:szCs w:val="24"/>
              </w:rPr>
              <w:t> </w:t>
            </w:r>
          </w:p>
        </w:tc>
      </w:tr>
      <w:tr w:rsidR="003B4B27" w:rsidRPr="00B840DB" w14:paraId="3B6441E1" w14:textId="77777777" w:rsidTr="00B840DB">
        <w:trPr>
          <w:trHeight w:val="495"/>
        </w:trPr>
        <w:tc>
          <w:tcPr>
            <w:tcW w:w="768" w:type="pct"/>
            <w:tcBorders>
              <w:top w:val="single" w:sz="8" w:space="0" w:color="000000"/>
              <w:left w:val="single" w:sz="8" w:space="0" w:color="000000"/>
              <w:bottom w:val="single" w:sz="8" w:space="0" w:color="000000"/>
              <w:right w:val="single" w:sz="8" w:space="0" w:color="000000"/>
            </w:tcBorders>
            <w:shd w:val="clear" w:color="auto" w:fill="D9D9D9"/>
            <w:tcMar>
              <w:top w:w="0" w:type="dxa"/>
              <w:left w:w="100" w:type="dxa"/>
              <w:bottom w:w="0" w:type="dxa"/>
              <w:right w:w="100" w:type="dxa"/>
            </w:tcMar>
            <w:hideMark/>
          </w:tcPr>
          <w:p w14:paraId="6BA4F80D" w14:textId="77777777" w:rsidR="003B4B27" w:rsidRPr="00B840DB" w:rsidRDefault="003B4B27" w:rsidP="00B840DB">
            <w:pPr>
              <w:spacing w:after="0" w:line="240" w:lineRule="auto"/>
              <w:rPr>
                <w:sz w:val="24"/>
                <w:szCs w:val="24"/>
              </w:rPr>
            </w:pPr>
            <w:r w:rsidRPr="00B840DB">
              <w:rPr>
                <w:b/>
                <w:bCs/>
                <w:sz w:val="24"/>
                <w:szCs w:val="24"/>
              </w:rPr>
              <w:t>Lunch</w:t>
            </w:r>
          </w:p>
          <w:p w14:paraId="32CD02AF" w14:textId="77777777" w:rsidR="003B4B27" w:rsidRPr="00B840DB" w:rsidRDefault="003B4B27" w:rsidP="00B840DB">
            <w:pPr>
              <w:spacing w:after="0" w:line="240" w:lineRule="auto"/>
              <w:rPr>
                <w:sz w:val="24"/>
                <w:szCs w:val="24"/>
              </w:rPr>
            </w:pPr>
            <w:r w:rsidRPr="00B840DB">
              <w:rPr>
                <w:b/>
                <w:bCs/>
                <w:sz w:val="24"/>
                <w:szCs w:val="24"/>
              </w:rPr>
              <w:t>(1h)</w:t>
            </w:r>
          </w:p>
        </w:tc>
        <w:tc>
          <w:tcPr>
            <w:tcW w:w="728" w:type="pct"/>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DECC611" w14:textId="77777777" w:rsidR="003B4B27" w:rsidRPr="00B840DB" w:rsidRDefault="003B4B27" w:rsidP="00B840DB">
            <w:pPr>
              <w:spacing w:after="0" w:line="240" w:lineRule="auto"/>
              <w:rPr>
                <w:sz w:val="24"/>
                <w:szCs w:val="24"/>
              </w:rPr>
            </w:pPr>
            <w:r w:rsidRPr="00B840DB">
              <w:rPr>
                <w:b/>
                <w:bCs/>
                <w:sz w:val="24"/>
                <w:szCs w:val="24"/>
              </w:rPr>
              <w:t> </w:t>
            </w:r>
          </w:p>
        </w:tc>
        <w:tc>
          <w:tcPr>
            <w:tcW w:w="803" w:type="pct"/>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F7779DA" w14:textId="77777777" w:rsidR="003B4B27" w:rsidRPr="00B840DB" w:rsidRDefault="003B4B27" w:rsidP="00B840DB">
            <w:pPr>
              <w:spacing w:after="0" w:line="240" w:lineRule="auto"/>
              <w:rPr>
                <w:sz w:val="24"/>
                <w:szCs w:val="24"/>
              </w:rPr>
            </w:pPr>
            <w:r w:rsidRPr="00B840DB">
              <w:rPr>
                <w:b/>
                <w:bCs/>
                <w:sz w:val="24"/>
                <w:szCs w:val="24"/>
              </w:rPr>
              <w:t> </w:t>
            </w:r>
          </w:p>
        </w:tc>
        <w:tc>
          <w:tcPr>
            <w:tcW w:w="725" w:type="pct"/>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58A8DD1" w14:textId="77777777" w:rsidR="003B4B27" w:rsidRPr="00B840DB" w:rsidRDefault="003B4B27" w:rsidP="00B840DB">
            <w:pPr>
              <w:spacing w:after="0" w:line="240" w:lineRule="auto"/>
              <w:rPr>
                <w:sz w:val="24"/>
                <w:szCs w:val="24"/>
              </w:rPr>
            </w:pPr>
            <w:r w:rsidRPr="00B840DB">
              <w:rPr>
                <w:b/>
                <w:bCs/>
                <w:sz w:val="24"/>
                <w:szCs w:val="24"/>
              </w:rPr>
              <w:t> </w:t>
            </w:r>
          </w:p>
        </w:tc>
        <w:tc>
          <w:tcPr>
            <w:tcW w:w="803" w:type="pct"/>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F6F5AE0" w14:textId="77777777" w:rsidR="003B4B27" w:rsidRPr="00B840DB" w:rsidRDefault="003B4B27" w:rsidP="00B840DB">
            <w:pPr>
              <w:spacing w:after="0" w:line="240" w:lineRule="auto"/>
              <w:rPr>
                <w:sz w:val="24"/>
                <w:szCs w:val="24"/>
              </w:rPr>
            </w:pPr>
            <w:r w:rsidRPr="00B840DB">
              <w:rPr>
                <w:b/>
                <w:bCs/>
                <w:sz w:val="24"/>
                <w:szCs w:val="24"/>
              </w:rPr>
              <w:t> </w:t>
            </w:r>
          </w:p>
        </w:tc>
        <w:tc>
          <w:tcPr>
            <w:tcW w:w="775" w:type="pct"/>
            <w:tcBorders>
              <w:top w:val="single" w:sz="8" w:space="0" w:color="000000"/>
              <w:left w:val="single" w:sz="8" w:space="0" w:color="000000"/>
              <w:bottom w:val="single" w:sz="8" w:space="0" w:color="000000"/>
              <w:right w:val="single" w:sz="8" w:space="0" w:color="000000"/>
            </w:tcBorders>
            <w:shd w:val="clear" w:color="auto" w:fill="D9D9D9"/>
            <w:tcMar>
              <w:top w:w="0" w:type="dxa"/>
              <w:left w:w="100" w:type="dxa"/>
              <w:bottom w:w="0" w:type="dxa"/>
              <w:right w:w="100" w:type="dxa"/>
            </w:tcMar>
            <w:hideMark/>
          </w:tcPr>
          <w:p w14:paraId="7DFE15F1" w14:textId="77777777" w:rsidR="003B4B27" w:rsidRPr="00B840DB" w:rsidRDefault="003B4B27" w:rsidP="00B840DB">
            <w:pPr>
              <w:spacing w:after="0" w:line="240" w:lineRule="auto"/>
              <w:rPr>
                <w:sz w:val="24"/>
                <w:szCs w:val="24"/>
              </w:rPr>
            </w:pPr>
            <w:r w:rsidRPr="00B840DB">
              <w:rPr>
                <w:b/>
                <w:bCs/>
                <w:sz w:val="24"/>
                <w:szCs w:val="24"/>
              </w:rPr>
              <w:t> </w:t>
            </w:r>
          </w:p>
        </w:tc>
        <w:tc>
          <w:tcPr>
            <w:tcW w:w="199" w:type="pct"/>
            <w:tcBorders>
              <w:top w:val="single" w:sz="8" w:space="0" w:color="000000"/>
              <w:left w:val="single" w:sz="8" w:space="0" w:color="000000"/>
              <w:bottom w:val="single" w:sz="8" w:space="0" w:color="000000"/>
              <w:right w:val="single" w:sz="8" w:space="0" w:color="000000"/>
            </w:tcBorders>
            <w:shd w:val="clear" w:color="auto" w:fill="D9D9D9"/>
            <w:tcMar>
              <w:top w:w="0" w:type="dxa"/>
              <w:left w:w="100" w:type="dxa"/>
              <w:bottom w:w="0" w:type="dxa"/>
              <w:right w:w="100" w:type="dxa"/>
            </w:tcMar>
            <w:hideMark/>
          </w:tcPr>
          <w:p w14:paraId="179CC533" w14:textId="77777777" w:rsidR="003B4B27" w:rsidRPr="00B840DB" w:rsidRDefault="003B4B27" w:rsidP="00B840DB">
            <w:pPr>
              <w:spacing w:after="0" w:line="240" w:lineRule="auto"/>
              <w:rPr>
                <w:sz w:val="24"/>
                <w:szCs w:val="24"/>
              </w:rPr>
            </w:pPr>
            <w:r w:rsidRPr="00B840DB">
              <w:rPr>
                <w:b/>
                <w:bCs/>
                <w:sz w:val="24"/>
                <w:szCs w:val="24"/>
              </w:rPr>
              <w:t> </w:t>
            </w:r>
          </w:p>
        </w:tc>
        <w:tc>
          <w:tcPr>
            <w:tcW w:w="199" w:type="pct"/>
            <w:tcBorders>
              <w:top w:val="single" w:sz="8" w:space="0" w:color="000000"/>
              <w:left w:val="single" w:sz="8" w:space="0" w:color="000000"/>
              <w:bottom w:val="single" w:sz="8" w:space="0" w:color="000000"/>
              <w:right w:val="single" w:sz="8" w:space="0" w:color="000000"/>
            </w:tcBorders>
            <w:shd w:val="clear" w:color="auto" w:fill="D9D9D9"/>
            <w:tcMar>
              <w:top w:w="0" w:type="dxa"/>
              <w:left w:w="100" w:type="dxa"/>
              <w:bottom w:w="0" w:type="dxa"/>
              <w:right w:w="100" w:type="dxa"/>
            </w:tcMar>
            <w:hideMark/>
          </w:tcPr>
          <w:p w14:paraId="7445F8BC" w14:textId="77777777" w:rsidR="003B4B27" w:rsidRPr="00B840DB" w:rsidRDefault="003B4B27" w:rsidP="00B840DB">
            <w:pPr>
              <w:spacing w:after="0" w:line="240" w:lineRule="auto"/>
              <w:rPr>
                <w:sz w:val="24"/>
                <w:szCs w:val="24"/>
              </w:rPr>
            </w:pPr>
            <w:r w:rsidRPr="00B840DB">
              <w:rPr>
                <w:b/>
                <w:bCs/>
                <w:sz w:val="24"/>
                <w:szCs w:val="24"/>
              </w:rPr>
              <w:t> </w:t>
            </w:r>
          </w:p>
        </w:tc>
      </w:tr>
      <w:tr w:rsidR="003B4B27" w:rsidRPr="00B840DB" w14:paraId="35C3B81F" w14:textId="77777777" w:rsidTr="00B840DB">
        <w:trPr>
          <w:trHeight w:val="495"/>
        </w:trPr>
        <w:tc>
          <w:tcPr>
            <w:tcW w:w="768" w:type="pct"/>
            <w:tcBorders>
              <w:top w:val="single" w:sz="8" w:space="0" w:color="000000"/>
              <w:left w:val="single" w:sz="8" w:space="0" w:color="000000"/>
              <w:bottom w:val="single" w:sz="8" w:space="0" w:color="000000"/>
              <w:right w:val="single" w:sz="8" w:space="0" w:color="000000"/>
            </w:tcBorders>
            <w:shd w:val="clear" w:color="auto" w:fill="D9D9D9"/>
            <w:tcMar>
              <w:top w:w="0" w:type="dxa"/>
              <w:left w:w="100" w:type="dxa"/>
              <w:bottom w:w="0" w:type="dxa"/>
              <w:right w:w="100" w:type="dxa"/>
            </w:tcMar>
            <w:hideMark/>
          </w:tcPr>
          <w:p w14:paraId="104018B4" w14:textId="77777777" w:rsidR="003B4B27" w:rsidRPr="00B840DB" w:rsidRDefault="003B4B27" w:rsidP="00B840DB">
            <w:pPr>
              <w:spacing w:after="0" w:line="240" w:lineRule="auto"/>
              <w:rPr>
                <w:sz w:val="24"/>
                <w:szCs w:val="24"/>
              </w:rPr>
            </w:pPr>
            <w:r w:rsidRPr="00B840DB">
              <w:rPr>
                <w:b/>
                <w:bCs/>
                <w:sz w:val="24"/>
                <w:szCs w:val="24"/>
              </w:rPr>
              <w:t>PM</w:t>
            </w:r>
          </w:p>
          <w:p w14:paraId="06005B34" w14:textId="77777777" w:rsidR="003B4B27" w:rsidRPr="00B840DB" w:rsidRDefault="003B4B27" w:rsidP="00B840DB">
            <w:pPr>
              <w:spacing w:after="0" w:line="240" w:lineRule="auto"/>
              <w:rPr>
                <w:sz w:val="24"/>
                <w:szCs w:val="24"/>
              </w:rPr>
            </w:pPr>
            <w:r w:rsidRPr="00B840DB">
              <w:rPr>
                <w:b/>
                <w:bCs/>
                <w:sz w:val="24"/>
                <w:szCs w:val="24"/>
              </w:rPr>
              <w:t>(0.5h)</w:t>
            </w:r>
          </w:p>
        </w:tc>
        <w:tc>
          <w:tcPr>
            <w:tcW w:w="728" w:type="pct"/>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6B79B01" w14:textId="77777777" w:rsidR="003B4B27" w:rsidRPr="00B840DB" w:rsidRDefault="003B4B27" w:rsidP="00B840DB">
            <w:pPr>
              <w:spacing w:after="0" w:line="240" w:lineRule="auto"/>
              <w:rPr>
                <w:sz w:val="24"/>
                <w:szCs w:val="24"/>
              </w:rPr>
            </w:pPr>
            <w:r w:rsidRPr="00B840DB">
              <w:rPr>
                <w:b/>
                <w:bCs/>
                <w:sz w:val="24"/>
                <w:szCs w:val="24"/>
              </w:rPr>
              <w:t> </w:t>
            </w:r>
          </w:p>
        </w:tc>
        <w:tc>
          <w:tcPr>
            <w:tcW w:w="803" w:type="pct"/>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CC24948" w14:textId="77777777" w:rsidR="003B4B27" w:rsidRPr="00B840DB" w:rsidRDefault="003B4B27" w:rsidP="00B840DB">
            <w:pPr>
              <w:spacing w:after="0" w:line="240" w:lineRule="auto"/>
              <w:rPr>
                <w:sz w:val="24"/>
                <w:szCs w:val="24"/>
              </w:rPr>
            </w:pPr>
            <w:r w:rsidRPr="00B840DB">
              <w:rPr>
                <w:b/>
                <w:bCs/>
                <w:sz w:val="24"/>
                <w:szCs w:val="24"/>
              </w:rPr>
              <w:t> </w:t>
            </w:r>
          </w:p>
        </w:tc>
        <w:tc>
          <w:tcPr>
            <w:tcW w:w="725" w:type="pct"/>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48239C8" w14:textId="77777777" w:rsidR="003B4B27" w:rsidRPr="00B840DB" w:rsidRDefault="003B4B27" w:rsidP="00B840DB">
            <w:pPr>
              <w:spacing w:after="0" w:line="240" w:lineRule="auto"/>
              <w:rPr>
                <w:sz w:val="24"/>
                <w:szCs w:val="24"/>
              </w:rPr>
            </w:pPr>
            <w:r w:rsidRPr="00B840DB">
              <w:rPr>
                <w:b/>
                <w:bCs/>
                <w:sz w:val="24"/>
                <w:szCs w:val="24"/>
              </w:rPr>
              <w:t> </w:t>
            </w:r>
          </w:p>
        </w:tc>
        <w:tc>
          <w:tcPr>
            <w:tcW w:w="803" w:type="pct"/>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2EF7357" w14:textId="77777777" w:rsidR="003B4B27" w:rsidRPr="00B840DB" w:rsidRDefault="003B4B27" w:rsidP="00B840DB">
            <w:pPr>
              <w:spacing w:after="0" w:line="240" w:lineRule="auto"/>
              <w:rPr>
                <w:sz w:val="24"/>
                <w:szCs w:val="24"/>
              </w:rPr>
            </w:pPr>
            <w:r w:rsidRPr="00B840DB">
              <w:rPr>
                <w:b/>
                <w:bCs/>
                <w:sz w:val="24"/>
                <w:szCs w:val="24"/>
              </w:rPr>
              <w:t> </w:t>
            </w:r>
          </w:p>
        </w:tc>
        <w:tc>
          <w:tcPr>
            <w:tcW w:w="775" w:type="pct"/>
            <w:tcBorders>
              <w:top w:val="single" w:sz="8" w:space="0" w:color="000000"/>
              <w:left w:val="single" w:sz="8" w:space="0" w:color="000000"/>
              <w:bottom w:val="single" w:sz="8" w:space="0" w:color="000000"/>
              <w:right w:val="single" w:sz="8" w:space="0" w:color="000000"/>
            </w:tcBorders>
            <w:shd w:val="clear" w:color="auto" w:fill="D9D9D9"/>
            <w:tcMar>
              <w:top w:w="0" w:type="dxa"/>
              <w:left w:w="100" w:type="dxa"/>
              <w:bottom w:w="0" w:type="dxa"/>
              <w:right w:w="100" w:type="dxa"/>
            </w:tcMar>
            <w:hideMark/>
          </w:tcPr>
          <w:p w14:paraId="2728A799" w14:textId="77777777" w:rsidR="003B4B27" w:rsidRPr="00B840DB" w:rsidRDefault="003B4B27" w:rsidP="00B840DB">
            <w:pPr>
              <w:spacing w:after="0" w:line="240" w:lineRule="auto"/>
              <w:rPr>
                <w:sz w:val="24"/>
                <w:szCs w:val="24"/>
              </w:rPr>
            </w:pPr>
            <w:r w:rsidRPr="00B840DB">
              <w:rPr>
                <w:b/>
                <w:bCs/>
                <w:sz w:val="24"/>
                <w:szCs w:val="24"/>
              </w:rPr>
              <w:t> </w:t>
            </w:r>
          </w:p>
        </w:tc>
        <w:tc>
          <w:tcPr>
            <w:tcW w:w="199" w:type="pct"/>
            <w:tcBorders>
              <w:top w:val="single" w:sz="8" w:space="0" w:color="000000"/>
              <w:left w:val="single" w:sz="8" w:space="0" w:color="000000"/>
              <w:bottom w:val="single" w:sz="8" w:space="0" w:color="000000"/>
              <w:right w:val="single" w:sz="8" w:space="0" w:color="000000"/>
            </w:tcBorders>
            <w:shd w:val="clear" w:color="auto" w:fill="D9D9D9"/>
            <w:tcMar>
              <w:top w:w="0" w:type="dxa"/>
              <w:left w:w="100" w:type="dxa"/>
              <w:bottom w:w="0" w:type="dxa"/>
              <w:right w:w="100" w:type="dxa"/>
            </w:tcMar>
            <w:hideMark/>
          </w:tcPr>
          <w:p w14:paraId="5DB26E00" w14:textId="77777777" w:rsidR="003B4B27" w:rsidRPr="00B840DB" w:rsidRDefault="003B4B27" w:rsidP="00B840DB">
            <w:pPr>
              <w:spacing w:after="0" w:line="240" w:lineRule="auto"/>
              <w:rPr>
                <w:sz w:val="24"/>
                <w:szCs w:val="24"/>
              </w:rPr>
            </w:pPr>
            <w:r w:rsidRPr="00B840DB">
              <w:rPr>
                <w:b/>
                <w:bCs/>
                <w:sz w:val="24"/>
                <w:szCs w:val="24"/>
              </w:rPr>
              <w:t> </w:t>
            </w:r>
          </w:p>
        </w:tc>
        <w:tc>
          <w:tcPr>
            <w:tcW w:w="199" w:type="pct"/>
            <w:tcBorders>
              <w:top w:val="single" w:sz="8" w:space="0" w:color="000000"/>
              <w:left w:val="single" w:sz="8" w:space="0" w:color="000000"/>
              <w:bottom w:val="single" w:sz="8" w:space="0" w:color="000000"/>
              <w:right w:val="single" w:sz="8" w:space="0" w:color="000000"/>
            </w:tcBorders>
            <w:shd w:val="clear" w:color="auto" w:fill="D9D9D9"/>
            <w:tcMar>
              <w:top w:w="0" w:type="dxa"/>
              <w:left w:w="100" w:type="dxa"/>
              <w:bottom w:w="0" w:type="dxa"/>
              <w:right w:w="100" w:type="dxa"/>
            </w:tcMar>
            <w:hideMark/>
          </w:tcPr>
          <w:p w14:paraId="2132D28A" w14:textId="77777777" w:rsidR="003B4B27" w:rsidRPr="00B840DB" w:rsidRDefault="003B4B27" w:rsidP="00B840DB">
            <w:pPr>
              <w:spacing w:after="0" w:line="240" w:lineRule="auto"/>
              <w:rPr>
                <w:sz w:val="24"/>
                <w:szCs w:val="24"/>
              </w:rPr>
            </w:pPr>
            <w:r w:rsidRPr="00B840DB">
              <w:rPr>
                <w:b/>
                <w:bCs/>
                <w:sz w:val="24"/>
                <w:szCs w:val="24"/>
              </w:rPr>
              <w:t> </w:t>
            </w:r>
          </w:p>
        </w:tc>
      </w:tr>
      <w:tr w:rsidR="003B4B27" w:rsidRPr="00B840DB" w14:paraId="54F07371" w14:textId="77777777" w:rsidTr="00B840DB">
        <w:trPr>
          <w:trHeight w:val="375"/>
        </w:trPr>
        <w:tc>
          <w:tcPr>
            <w:tcW w:w="768" w:type="pct"/>
            <w:tcBorders>
              <w:top w:val="single" w:sz="8" w:space="0" w:color="000000"/>
              <w:left w:val="single" w:sz="8" w:space="0" w:color="000000"/>
              <w:bottom w:val="single" w:sz="8" w:space="0" w:color="000000"/>
              <w:right w:val="single" w:sz="8" w:space="0" w:color="000000"/>
            </w:tcBorders>
            <w:shd w:val="clear" w:color="auto" w:fill="D9D9D9"/>
            <w:tcMar>
              <w:top w:w="0" w:type="dxa"/>
              <w:left w:w="100" w:type="dxa"/>
              <w:bottom w:w="0" w:type="dxa"/>
              <w:right w:w="100" w:type="dxa"/>
            </w:tcMar>
            <w:hideMark/>
          </w:tcPr>
          <w:p w14:paraId="307B5BBF" w14:textId="77777777" w:rsidR="003B4B27" w:rsidRPr="00B840DB" w:rsidRDefault="003B4B27" w:rsidP="00B840DB">
            <w:pPr>
              <w:spacing w:after="0" w:line="240" w:lineRule="auto"/>
              <w:rPr>
                <w:sz w:val="24"/>
                <w:szCs w:val="24"/>
              </w:rPr>
            </w:pPr>
            <w:r w:rsidRPr="00B840DB">
              <w:rPr>
                <w:b/>
                <w:bCs/>
                <w:sz w:val="24"/>
                <w:szCs w:val="24"/>
              </w:rPr>
              <w:t>Evening</w:t>
            </w:r>
          </w:p>
        </w:tc>
        <w:tc>
          <w:tcPr>
            <w:tcW w:w="728" w:type="pct"/>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77B8A1A" w14:textId="77777777" w:rsidR="003B4B27" w:rsidRPr="00B840DB" w:rsidRDefault="003B4B27" w:rsidP="00B840DB">
            <w:pPr>
              <w:spacing w:after="0" w:line="240" w:lineRule="auto"/>
              <w:rPr>
                <w:sz w:val="24"/>
                <w:szCs w:val="24"/>
              </w:rPr>
            </w:pPr>
            <w:r w:rsidRPr="00B840DB">
              <w:rPr>
                <w:b/>
                <w:bCs/>
                <w:sz w:val="24"/>
                <w:szCs w:val="24"/>
              </w:rPr>
              <w:t> </w:t>
            </w:r>
          </w:p>
        </w:tc>
        <w:tc>
          <w:tcPr>
            <w:tcW w:w="803" w:type="pct"/>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96DC783" w14:textId="77777777" w:rsidR="003B4B27" w:rsidRPr="00B840DB" w:rsidRDefault="003B4B27" w:rsidP="00B840DB">
            <w:pPr>
              <w:spacing w:after="0" w:line="240" w:lineRule="auto"/>
              <w:rPr>
                <w:sz w:val="24"/>
                <w:szCs w:val="24"/>
              </w:rPr>
            </w:pPr>
            <w:r w:rsidRPr="00B840DB">
              <w:rPr>
                <w:b/>
                <w:bCs/>
                <w:sz w:val="24"/>
                <w:szCs w:val="24"/>
              </w:rPr>
              <w:t> </w:t>
            </w:r>
          </w:p>
        </w:tc>
        <w:tc>
          <w:tcPr>
            <w:tcW w:w="725" w:type="pct"/>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38BABAD" w14:textId="77777777" w:rsidR="003B4B27" w:rsidRPr="00B840DB" w:rsidRDefault="003B4B27" w:rsidP="00B840DB">
            <w:pPr>
              <w:spacing w:after="0" w:line="240" w:lineRule="auto"/>
              <w:rPr>
                <w:sz w:val="24"/>
                <w:szCs w:val="24"/>
              </w:rPr>
            </w:pPr>
            <w:r w:rsidRPr="00B840DB">
              <w:rPr>
                <w:b/>
                <w:bCs/>
                <w:sz w:val="24"/>
                <w:szCs w:val="24"/>
              </w:rPr>
              <w:t> </w:t>
            </w:r>
          </w:p>
        </w:tc>
        <w:tc>
          <w:tcPr>
            <w:tcW w:w="803" w:type="pct"/>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04609CD" w14:textId="77777777" w:rsidR="003B4B27" w:rsidRPr="00B840DB" w:rsidRDefault="003B4B27" w:rsidP="00B840DB">
            <w:pPr>
              <w:spacing w:after="0" w:line="240" w:lineRule="auto"/>
              <w:rPr>
                <w:sz w:val="24"/>
                <w:szCs w:val="24"/>
              </w:rPr>
            </w:pPr>
            <w:r w:rsidRPr="00B840DB">
              <w:rPr>
                <w:b/>
                <w:bCs/>
                <w:sz w:val="24"/>
                <w:szCs w:val="24"/>
              </w:rPr>
              <w:t> </w:t>
            </w:r>
          </w:p>
        </w:tc>
        <w:tc>
          <w:tcPr>
            <w:tcW w:w="775" w:type="pct"/>
            <w:tcBorders>
              <w:top w:val="single" w:sz="8" w:space="0" w:color="000000"/>
              <w:left w:val="single" w:sz="8" w:space="0" w:color="000000"/>
              <w:bottom w:val="single" w:sz="8" w:space="0" w:color="000000"/>
              <w:right w:val="single" w:sz="8" w:space="0" w:color="000000"/>
            </w:tcBorders>
            <w:shd w:val="clear" w:color="auto" w:fill="D9D9D9"/>
            <w:tcMar>
              <w:top w:w="0" w:type="dxa"/>
              <w:left w:w="100" w:type="dxa"/>
              <w:bottom w:w="0" w:type="dxa"/>
              <w:right w:w="100" w:type="dxa"/>
            </w:tcMar>
            <w:hideMark/>
          </w:tcPr>
          <w:p w14:paraId="29F2E45A" w14:textId="77777777" w:rsidR="003B4B27" w:rsidRPr="00B840DB" w:rsidRDefault="003B4B27" w:rsidP="00B840DB">
            <w:pPr>
              <w:spacing w:after="0" w:line="240" w:lineRule="auto"/>
              <w:rPr>
                <w:sz w:val="24"/>
                <w:szCs w:val="24"/>
              </w:rPr>
            </w:pPr>
            <w:r w:rsidRPr="00B840DB">
              <w:rPr>
                <w:b/>
                <w:bCs/>
                <w:sz w:val="24"/>
                <w:szCs w:val="24"/>
              </w:rPr>
              <w:t> </w:t>
            </w:r>
          </w:p>
        </w:tc>
        <w:tc>
          <w:tcPr>
            <w:tcW w:w="199" w:type="pct"/>
            <w:tcBorders>
              <w:top w:val="single" w:sz="8" w:space="0" w:color="000000"/>
              <w:left w:val="single" w:sz="8" w:space="0" w:color="000000"/>
              <w:bottom w:val="single" w:sz="8" w:space="0" w:color="000000"/>
              <w:right w:val="single" w:sz="8" w:space="0" w:color="000000"/>
            </w:tcBorders>
            <w:shd w:val="clear" w:color="auto" w:fill="D9D9D9"/>
            <w:tcMar>
              <w:top w:w="0" w:type="dxa"/>
              <w:left w:w="100" w:type="dxa"/>
              <w:bottom w:w="0" w:type="dxa"/>
              <w:right w:w="100" w:type="dxa"/>
            </w:tcMar>
            <w:hideMark/>
          </w:tcPr>
          <w:p w14:paraId="662F133B" w14:textId="77777777" w:rsidR="003B4B27" w:rsidRPr="00B840DB" w:rsidRDefault="003B4B27" w:rsidP="00B840DB">
            <w:pPr>
              <w:spacing w:after="0" w:line="240" w:lineRule="auto"/>
              <w:rPr>
                <w:sz w:val="24"/>
                <w:szCs w:val="24"/>
              </w:rPr>
            </w:pPr>
            <w:r w:rsidRPr="00B840DB">
              <w:rPr>
                <w:b/>
                <w:bCs/>
                <w:sz w:val="24"/>
                <w:szCs w:val="24"/>
              </w:rPr>
              <w:t> </w:t>
            </w:r>
          </w:p>
        </w:tc>
        <w:tc>
          <w:tcPr>
            <w:tcW w:w="199" w:type="pct"/>
            <w:tcBorders>
              <w:top w:val="single" w:sz="8" w:space="0" w:color="000000"/>
              <w:left w:val="single" w:sz="8" w:space="0" w:color="000000"/>
              <w:bottom w:val="single" w:sz="8" w:space="0" w:color="000000"/>
              <w:right w:val="single" w:sz="8" w:space="0" w:color="000000"/>
            </w:tcBorders>
            <w:shd w:val="clear" w:color="auto" w:fill="D9D9D9"/>
            <w:tcMar>
              <w:top w:w="0" w:type="dxa"/>
              <w:left w:w="100" w:type="dxa"/>
              <w:bottom w:w="0" w:type="dxa"/>
              <w:right w:w="100" w:type="dxa"/>
            </w:tcMar>
            <w:hideMark/>
          </w:tcPr>
          <w:p w14:paraId="3701A3AA" w14:textId="77777777" w:rsidR="003B4B27" w:rsidRPr="00B840DB" w:rsidRDefault="003B4B27" w:rsidP="00B840DB">
            <w:pPr>
              <w:spacing w:after="0" w:line="240" w:lineRule="auto"/>
              <w:rPr>
                <w:sz w:val="24"/>
                <w:szCs w:val="24"/>
              </w:rPr>
            </w:pPr>
            <w:r w:rsidRPr="00B840DB">
              <w:rPr>
                <w:b/>
                <w:bCs/>
                <w:sz w:val="24"/>
                <w:szCs w:val="24"/>
              </w:rPr>
              <w:t> </w:t>
            </w:r>
          </w:p>
        </w:tc>
      </w:tr>
    </w:tbl>
    <w:p w14:paraId="6C3969E2" w14:textId="77777777" w:rsidR="003B4B27" w:rsidRPr="00B840DB" w:rsidRDefault="003B4B27" w:rsidP="003B4B27">
      <w:pPr>
        <w:pStyle w:val="ListParagraph"/>
        <w:adjustRightInd w:val="0"/>
        <w:snapToGrid w:val="0"/>
        <w:spacing w:after="0" w:line="240" w:lineRule="auto"/>
        <w:ind w:left="426"/>
        <w:contextualSpacing w:val="0"/>
        <w:jc w:val="both"/>
        <w:rPr>
          <w:rFonts w:cstheme="minorHAnsi"/>
          <w:b/>
          <w:color w:val="0000FF"/>
          <w:sz w:val="24"/>
          <w:szCs w:val="24"/>
        </w:rPr>
      </w:pPr>
    </w:p>
    <w:p w14:paraId="1195AB77" w14:textId="5EAE9FE8" w:rsidR="008935EC" w:rsidRPr="00B840DB" w:rsidRDefault="008935EC" w:rsidP="00B840DB">
      <w:pPr>
        <w:pStyle w:val="ListParagraph"/>
        <w:numPr>
          <w:ilvl w:val="0"/>
          <w:numId w:val="1"/>
        </w:numPr>
        <w:adjustRightInd w:val="0"/>
        <w:snapToGrid w:val="0"/>
        <w:spacing w:after="0" w:line="240" w:lineRule="auto"/>
        <w:ind w:left="540" w:hanging="540"/>
        <w:contextualSpacing w:val="0"/>
        <w:jc w:val="both"/>
        <w:rPr>
          <w:rFonts w:cstheme="minorHAnsi"/>
          <w:b/>
          <w:color w:val="0000FF"/>
          <w:sz w:val="24"/>
          <w:szCs w:val="24"/>
        </w:rPr>
      </w:pPr>
      <w:r w:rsidRPr="00B840DB">
        <w:rPr>
          <w:rFonts w:cstheme="minorHAnsi"/>
          <w:b/>
          <w:color w:val="0000FF"/>
          <w:sz w:val="24"/>
          <w:szCs w:val="24"/>
        </w:rPr>
        <w:t>Next meeting venue</w:t>
      </w:r>
    </w:p>
    <w:p w14:paraId="35DFB006" w14:textId="77777777" w:rsidR="00060DFC" w:rsidRPr="00B840DB" w:rsidRDefault="00060DFC" w:rsidP="00804B96">
      <w:pPr>
        <w:pStyle w:val="ListParagraph"/>
        <w:adjustRightInd w:val="0"/>
        <w:snapToGrid w:val="0"/>
        <w:spacing w:after="0" w:line="240" w:lineRule="auto"/>
        <w:ind w:left="1160"/>
        <w:contextualSpacing w:val="0"/>
        <w:jc w:val="both"/>
        <w:rPr>
          <w:rFonts w:cstheme="minorHAnsi"/>
          <w:sz w:val="24"/>
          <w:szCs w:val="24"/>
          <w:lang w:eastAsia="ko-KR"/>
        </w:rPr>
      </w:pPr>
    </w:p>
    <w:p w14:paraId="6170AE12" w14:textId="779D6660" w:rsidR="008935EC" w:rsidRPr="00B840DB" w:rsidRDefault="00356701" w:rsidP="00B840DB">
      <w:pPr>
        <w:pStyle w:val="ListParagraph"/>
        <w:numPr>
          <w:ilvl w:val="0"/>
          <w:numId w:val="65"/>
        </w:numPr>
        <w:adjustRightInd w:val="0"/>
        <w:snapToGrid w:val="0"/>
        <w:spacing w:after="0" w:line="240" w:lineRule="auto"/>
        <w:ind w:left="1080" w:hanging="540"/>
        <w:contextualSpacing w:val="0"/>
        <w:jc w:val="both"/>
        <w:rPr>
          <w:rFonts w:cstheme="minorHAnsi"/>
          <w:sz w:val="24"/>
          <w:szCs w:val="24"/>
          <w:lang w:eastAsia="ko-KR"/>
        </w:rPr>
      </w:pPr>
      <w:r w:rsidRPr="00B840DB">
        <w:rPr>
          <w:rFonts w:cstheme="minorHAnsi"/>
          <w:sz w:val="24"/>
          <w:szCs w:val="24"/>
          <w:lang w:eastAsia="ko-KR"/>
        </w:rPr>
        <w:t>SC2</w:t>
      </w:r>
      <w:r w:rsidR="0043446E" w:rsidRPr="00B840DB">
        <w:rPr>
          <w:rFonts w:cstheme="minorHAnsi"/>
          <w:sz w:val="24"/>
          <w:szCs w:val="24"/>
          <w:lang w:eastAsia="ko-KR"/>
        </w:rPr>
        <w:t>2</w:t>
      </w:r>
      <w:r w:rsidRPr="00B840DB">
        <w:rPr>
          <w:rFonts w:cstheme="minorHAnsi"/>
          <w:sz w:val="24"/>
          <w:szCs w:val="24"/>
          <w:lang w:eastAsia="ko-KR"/>
        </w:rPr>
        <w:t xml:space="preserve"> </w:t>
      </w:r>
      <w:r w:rsidR="005D7921" w:rsidRPr="00B840DB">
        <w:rPr>
          <w:rFonts w:cstheme="minorHAnsi"/>
          <w:sz w:val="24"/>
          <w:szCs w:val="24"/>
          <w:lang w:eastAsia="ko-KR"/>
        </w:rPr>
        <w:t xml:space="preserve">in </w:t>
      </w:r>
      <w:r w:rsidRPr="00B840DB">
        <w:rPr>
          <w:rFonts w:cstheme="minorHAnsi"/>
          <w:sz w:val="24"/>
          <w:szCs w:val="24"/>
          <w:lang w:eastAsia="ko-KR"/>
        </w:rPr>
        <w:t>202</w:t>
      </w:r>
      <w:r w:rsidR="0043446E" w:rsidRPr="00B840DB">
        <w:rPr>
          <w:rFonts w:cstheme="minorHAnsi"/>
          <w:sz w:val="24"/>
          <w:szCs w:val="24"/>
          <w:lang w:eastAsia="ko-KR"/>
        </w:rPr>
        <w:t>6</w:t>
      </w:r>
      <w:r w:rsidR="005D7921" w:rsidRPr="00B840DB">
        <w:rPr>
          <w:rFonts w:cstheme="minorHAnsi"/>
          <w:sz w:val="24"/>
          <w:szCs w:val="24"/>
          <w:lang w:eastAsia="ko-KR"/>
        </w:rPr>
        <w:t xml:space="preserve">: </w:t>
      </w:r>
      <w:ins w:id="35" w:author="SungKwon Soh" w:date="2025-08-12T17:21:00Z" w16du:dateUtc="2025-08-12T04:21:00Z">
        <w:r w:rsidR="008652D0">
          <w:rPr>
            <w:rFonts w:cstheme="minorHAnsi"/>
            <w:sz w:val="24"/>
            <w:szCs w:val="24"/>
            <w:lang w:eastAsia="ko-KR"/>
          </w:rPr>
          <w:t>Samoa</w:t>
        </w:r>
      </w:ins>
      <w:r w:rsidR="00B840DB">
        <w:rPr>
          <w:rFonts w:cstheme="minorHAnsi"/>
          <w:sz w:val="24"/>
          <w:szCs w:val="24"/>
          <w:lang w:eastAsia="ko-KR"/>
        </w:rPr>
        <w:t>, 12 (Wed.) – 20 (Thu.) August 2026</w:t>
      </w:r>
    </w:p>
    <w:p w14:paraId="3AD2C4DA" w14:textId="05922ED5" w:rsidR="009D5A98" w:rsidRPr="00B840DB" w:rsidRDefault="00356701" w:rsidP="00B840DB">
      <w:pPr>
        <w:pStyle w:val="ListParagraph"/>
        <w:numPr>
          <w:ilvl w:val="0"/>
          <w:numId w:val="65"/>
        </w:numPr>
        <w:adjustRightInd w:val="0"/>
        <w:snapToGrid w:val="0"/>
        <w:spacing w:after="0" w:line="240" w:lineRule="auto"/>
        <w:ind w:left="1080" w:hanging="540"/>
        <w:contextualSpacing w:val="0"/>
        <w:jc w:val="both"/>
        <w:rPr>
          <w:rFonts w:cstheme="minorHAnsi"/>
          <w:sz w:val="24"/>
          <w:szCs w:val="24"/>
          <w:lang w:eastAsia="ko-KR"/>
        </w:rPr>
      </w:pPr>
      <w:r w:rsidRPr="00B840DB">
        <w:rPr>
          <w:rFonts w:cstheme="minorHAnsi"/>
          <w:sz w:val="24"/>
          <w:szCs w:val="24"/>
          <w:lang w:eastAsia="ko-KR"/>
        </w:rPr>
        <w:t>SC2</w:t>
      </w:r>
      <w:r w:rsidR="0043446E" w:rsidRPr="00B840DB">
        <w:rPr>
          <w:rFonts w:cstheme="minorHAnsi"/>
          <w:sz w:val="24"/>
          <w:szCs w:val="24"/>
          <w:lang w:eastAsia="ko-KR"/>
        </w:rPr>
        <w:t>3</w:t>
      </w:r>
      <w:r w:rsidR="00056289" w:rsidRPr="00B840DB">
        <w:rPr>
          <w:rFonts w:cstheme="minorHAnsi"/>
          <w:sz w:val="24"/>
          <w:szCs w:val="24"/>
          <w:lang w:eastAsia="ko-KR"/>
        </w:rPr>
        <w:t xml:space="preserve"> </w:t>
      </w:r>
      <w:r w:rsidR="009D5A98" w:rsidRPr="00B840DB">
        <w:rPr>
          <w:rFonts w:cstheme="minorHAnsi"/>
          <w:sz w:val="24"/>
          <w:szCs w:val="24"/>
          <w:lang w:eastAsia="ko-KR"/>
        </w:rPr>
        <w:t xml:space="preserve">in </w:t>
      </w:r>
      <w:r w:rsidRPr="00B840DB">
        <w:rPr>
          <w:rFonts w:cstheme="minorHAnsi"/>
          <w:sz w:val="24"/>
          <w:szCs w:val="24"/>
          <w:lang w:eastAsia="ko-KR"/>
        </w:rPr>
        <w:t>202</w:t>
      </w:r>
      <w:r w:rsidR="0043446E" w:rsidRPr="00B840DB">
        <w:rPr>
          <w:rFonts w:cstheme="minorHAnsi"/>
          <w:sz w:val="24"/>
          <w:szCs w:val="24"/>
          <w:lang w:eastAsia="ko-KR"/>
        </w:rPr>
        <w:t>7</w:t>
      </w:r>
      <w:r w:rsidR="009D5A98" w:rsidRPr="00B840DB">
        <w:rPr>
          <w:rFonts w:cstheme="minorHAnsi"/>
          <w:sz w:val="24"/>
          <w:szCs w:val="24"/>
          <w:lang w:eastAsia="ko-KR"/>
        </w:rPr>
        <w:t xml:space="preserve">: </w:t>
      </w:r>
      <w:ins w:id="36" w:author="SungKwon Soh" w:date="2025-08-12T17:21:00Z" w16du:dateUtc="2025-08-12T04:21:00Z">
        <w:r w:rsidR="008652D0">
          <w:rPr>
            <w:rFonts w:cstheme="minorHAnsi"/>
            <w:sz w:val="24"/>
            <w:szCs w:val="24"/>
            <w:lang w:eastAsia="ko-KR"/>
          </w:rPr>
          <w:t>T</w:t>
        </w:r>
      </w:ins>
      <w:ins w:id="37" w:author="SungKwon Soh" w:date="2025-08-12T17:22:00Z" w16du:dateUtc="2025-08-12T04:22:00Z">
        <w:r w:rsidR="008652D0">
          <w:rPr>
            <w:rFonts w:cstheme="minorHAnsi"/>
            <w:sz w:val="24"/>
            <w:szCs w:val="24"/>
            <w:lang w:eastAsia="ko-KR"/>
          </w:rPr>
          <w:t>BD</w:t>
        </w:r>
      </w:ins>
      <w:del w:id="38" w:author="SungKwon Soh" w:date="2025-08-12T17:20:00Z" w16du:dateUtc="2025-08-12T04:20:00Z">
        <w:r w:rsidRPr="00B840DB" w:rsidDel="008652D0">
          <w:rPr>
            <w:rFonts w:cstheme="minorHAnsi"/>
            <w:sz w:val="24"/>
            <w:szCs w:val="24"/>
            <w:lang w:eastAsia="ko-KR"/>
          </w:rPr>
          <w:delText>TBD</w:delText>
        </w:r>
      </w:del>
    </w:p>
    <w:p w14:paraId="42D6B0A4" w14:textId="77777777" w:rsidR="008C6FF2" w:rsidRPr="00B840DB" w:rsidRDefault="008C6FF2" w:rsidP="00804B96">
      <w:pPr>
        <w:pStyle w:val="ListParagraph"/>
        <w:adjustRightInd w:val="0"/>
        <w:snapToGrid w:val="0"/>
        <w:spacing w:after="0" w:line="240" w:lineRule="auto"/>
        <w:ind w:left="360"/>
        <w:contextualSpacing w:val="0"/>
        <w:jc w:val="both"/>
        <w:rPr>
          <w:rFonts w:cstheme="minorHAnsi"/>
          <w:b/>
          <w:sz w:val="24"/>
          <w:szCs w:val="24"/>
        </w:rPr>
      </w:pPr>
    </w:p>
    <w:p w14:paraId="41436E6D" w14:textId="77777777" w:rsidR="00DA67E1" w:rsidRPr="00B840DB" w:rsidRDefault="00141649" w:rsidP="00B840DB">
      <w:pPr>
        <w:pStyle w:val="ListParagraph"/>
        <w:numPr>
          <w:ilvl w:val="0"/>
          <w:numId w:val="1"/>
        </w:numPr>
        <w:adjustRightInd w:val="0"/>
        <w:snapToGrid w:val="0"/>
        <w:spacing w:after="0" w:line="240" w:lineRule="auto"/>
        <w:ind w:left="540" w:hanging="540"/>
        <w:contextualSpacing w:val="0"/>
        <w:jc w:val="both"/>
        <w:rPr>
          <w:rFonts w:cstheme="minorHAnsi"/>
          <w:b/>
          <w:color w:val="0000FF"/>
          <w:sz w:val="24"/>
          <w:szCs w:val="24"/>
        </w:rPr>
      </w:pPr>
      <w:r w:rsidRPr="00B840DB">
        <w:rPr>
          <w:rFonts w:cstheme="minorHAnsi"/>
          <w:b/>
          <w:color w:val="0000FF"/>
          <w:sz w:val="24"/>
          <w:szCs w:val="24"/>
          <w:lang w:eastAsia="ko-KR"/>
        </w:rPr>
        <w:t>Other</w:t>
      </w:r>
      <w:r w:rsidRPr="00B840DB">
        <w:rPr>
          <w:rFonts w:cstheme="minorHAnsi"/>
          <w:b/>
          <w:color w:val="0000FF"/>
          <w:sz w:val="24"/>
          <w:szCs w:val="24"/>
        </w:rPr>
        <w:t xml:space="preserve"> </w:t>
      </w:r>
      <w:r w:rsidR="00601123" w:rsidRPr="00B840DB">
        <w:rPr>
          <w:rFonts w:cstheme="minorHAnsi"/>
          <w:b/>
          <w:color w:val="0000FF"/>
          <w:sz w:val="24"/>
          <w:szCs w:val="24"/>
          <w:lang w:eastAsia="ko-KR"/>
        </w:rPr>
        <w:t>Matters</w:t>
      </w:r>
    </w:p>
    <w:p w14:paraId="13AA96CA" w14:textId="1F3C3A7D" w:rsidR="009B7B16" w:rsidRPr="00B840DB" w:rsidRDefault="009B7B16" w:rsidP="00B840DB">
      <w:pPr>
        <w:pStyle w:val="ListParagraph"/>
        <w:adjustRightInd w:val="0"/>
        <w:snapToGrid w:val="0"/>
        <w:spacing w:after="0" w:line="240" w:lineRule="auto"/>
        <w:ind w:left="1120"/>
        <w:contextualSpacing w:val="0"/>
        <w:jc w:val="both"/>
        <w:rPr>
          <w:rFonts w:cstheme="minorHAnsi"/>
          <w:bCs/>
          <w:color w:val="000000" w:themeColor="text1"/>
          <w:sz w:val="24"/>
          <w:szCs w:val="24"/>
        </w:rPr>
      </w:pPr>
    </w:p>
    <w:p w14:paraId="3B2C55FE" w14:textId="77777777" w:rsidR="00FE2C70" w:rsidRPr="00B840DB" w:rsidRDefault="00FE2C70" w:rsidP="000A0229">
      <w:pPr>
        <w:pStyle w:val="ListParagraph"/>
        <w:adjustRightInd w:val="0"/>
        <w:snapToGrid w:val="0"/>
        <w:spacing w:after="0" w:line="240" w:lineRule="auto"/>
        <w:ind w:left="426"/>
        <w:contextualSpacing w:val="0"/>
        <w:jc w:val="both"/>
        <w:rPr>
          <w:rFonts w:cstheme="minorHAnsi"/>
          <w:b/>
          <w:color w:val="0000FF"/>
          <w:sz w:val="24"/>
          <w:szCs w:val="24"/>
        </w:rPr>
      </w:pPr>
    </w:p>
    <w:p w14:paraId="3670C970" w14:textId="77777777" w:rsidR="000A0229" w:rsidRPr="00B840DB" w:rsidRDefault="000A0229" w:rsidP="00804B96">
      <w:pPr>
        <w:widowControl w:val="0"/>
        <w:kinsoku w:val="0"/>
        <w:overflowPunct w:val="0"/>
        <w:autoSpaceDE w:val="0"/>
        <w:autoSpaceDN w:val="0"/>
        <w:adjustRightInd w:val="0"/>
        <w:snapToGrid w:val="0"/>
        <w:spacing w:after="0" w:line="240" w:lineRule="auto"/>
        <w:jc w:val="right"/>
        <w:rPr>
          <w:rFonts w:cstheme="minorHAnsi"/>
          <w:b/>
          <w:bCs/>
          <w:sz w:val="24"/>
          <w:szCs w:val="24"/>
        </w:rPr>
      </w:pPr>
    </w:p>
    <w:p w14:paraId="5359E96E" w14:textId="77777777" w:rsidR="000A0229" w:rsidRPr="00B840DB" w:rsidRDefault="000A0229" w:rsidP="00804B96">
      <w:pPr>
        <w:widowControl w:val="0"/>
        <w:kinsoku w:val="0"/>
        <w:overflowPunct w:val="0"/>
        <w:autoSpaceDE w:val="0"/>
        <w:autoSpaceDN w:val="0"/>
        <w:adjustRightInd w:val="0"/>
        <w:snapToGrid w:val="0"/>
        <w:spacing w:after="0" w:line="240" w:lineRule="auto"/>
        <w:jc w:val="right"/>
        <w:rPr>
          <w:rFonts w:cstheme="minorHAnsi"/>
          <w:b/>
          <w:bCs/>
          <w:sz w:val="24"/>
          <w:szCs w:val="24"/>
        </w:rPr>
      </w:pPr>
    </w:p>
    <w:p w14:paraId="7D1C0D74" w14:textId="77777777" w:rsidR="000A0229" w:rsidRPr="00B840DB" w:rsidRDefault="000A0229" w:rsidP="00804B96">
      <w:pPr>
        <w:widowControl w:val="0"/>
        <w:kinsoku w:val="0"/>
        <w:overflowPunct w:val="0"/>
        <w:autoSpaceDE w:val="0"/>
        <w:autoSpaceDN w:val="0"/>
        <w:adjustRightInd w:val="0"/>
        <w:snapToGrid w:val="0"/>
        <w:spacing w:after="0" w:line="240" w:lineRule="auto"/>
        <w:jc w:val="right"/>
        <w:rPr>
          <w:rFonts w:cstheme="minorHAnsi"/>
          <w:b/>
          <w:bCs/>
          <w:sz w:val="24"/>
          <w:szCs w:val="24"/>
        </w:rPr>
      </w:pPr>
    </w:p>
    <w:p w14:paraId="267E34AC" w14:textId="77777777" w:rsidR="00BC2DA4" w:rsidRPr="00B840DB" w:rsidRDefault="00BC2DA4" w:rsidP="00804B96">
      <w:pPr>
        <w:widowControl w:val="0"/>
        <w:kinsoku w:val="0"/>
        <w:overflowPunct w:val="0"/>
        <w:autoSpaceDE w:val="0"/>
        <w:autoSpaceDN w:val="0"/>
        <w:adjustRightInd w:val="0"/>
        <w:snapToGrid w:val="0"/>
        <w:spacing w:after="0" w:line="240" w:lineRule="auto"/>
        <w:jc w:val="right"/>
        <w:rPr>
          <w:rFonts w:cstheme="minorHAnsi"/>
          <w:b/>
          <w:bCs/>
          <w:sz w:val="24"/>
          <w:szCs w:val="24"/>
        </w:rPr>
      </w:pPr>
    </w:p>
    <w:p w14:paraId="61658379" w14:textId="77777777" w:rsidR="00BC2DA4" w:rsidRPr="00B840DB" w:rsidRDefault="00BC2DA4" w:rsidP="00804B96">
      <w:pPr>
        <w:widowControl w:val="0"/>
        <w:kinsoku w:val="0"/>
        <w:overflowPunct w:val="0"/>
        <w:autoSpaceDE w:val="0"/>
        <w:autoSpaceDN w:val="0"/>
        <w:adjustRightInd w:val="0"/>
        <w:snapToGrid w:val="0"/>
        <w:spacing w:after="0" w:line="240" w:lineRule="auto"/>
        <w:jc w:val="right"/>
        <w:rPr>
          <w:rFonts w:cstheme="minorHAnsi"/>
          <w:b/>
          <w:bCs/>
          <w:sz w:val="24"/>
          <w:szCs w:val="24"/>
        </w:rPr>
      </w:pPr>
    </w:p>
    <w:p w14:paraId="3B5211A5" w14:textId="77777777" w:rsidR="00BC2DA4" w:rsidRPr="00B840DB" w:rsidRDefault="00BC2DA4" w:rsidP="00804B96">
      <w:pPr>
        <w:widowControl w:val="0"/>
        <w:kinsoku w:val="0"/>
        <w:overflowPunct w:val="0"/>
        <w:autoSpaceDE w:val="0"/>
        <w:autoSpaceDN w:val="0"/>
        <w:adjustRightInd w:val="0"/>
        <w:snapToGrid w:val="0"/>
        <w:spacing w:after="0" w:line="240" w:lineRule="auto"/>
        <w:jc w:val="right"/>
        <w:rPr>
          <w:rFonts w:cstheme="minorHAnsi"/>
          <w:b/>
          <w:bCs/>
          <w:sz w:val="24"/>
          <w:szCs w:val="24"/>
        </w:rPr>
      </w:pPr>
    </w:p>
    <w:p w14:paraId="64D627DE" w14:textId="77777777" w:rsidR="00BC2DA4" w:rsidRPr="00B840DB" w:rsidRDefault="00BC2DA4" w:rsidP="00804B96">
      <w:pPr>
        <w:widowControl w:val="0"/>
        <w:kinsoku w:val="0"/>
        <w:overflowPunct w:val="0"/>
        <w:autoSpaceDE w:val="0"/>
        <w:autoSpaceDN w:val="0"/>
        <w:adjustRightInd w:val="0"/>
        <w:snapToGrid w:val="0"/>
        <w:spacing w:after="0" w:line="240" w:lineRule="auto"/>
        <w:jc w:val="right"/>
        <w:rPr>
          <w:rFonts w:cstheme="minorHAnsi"/>
          <w:b/>
          <w:bCs/>
          <w:sz w:val="24"/>
          <w:szCs w:val="24"/>
        </w:rPr>
      </w:pPr>
    </w:p>
    <w:p w14:paraId="38B6335C" w14:textId="77777777" w:rsidR="00BC2DA4" w:rsidRPr="00B840DB" w:rsidRDefault="00BC2DA4" w:rsidP="00804B96">
      <w:pPr>
        <w:widowControl w:val="0"/>
        <w:kinsoku w:val="0"/>
        <w:overflowPunct w:val="0"/>
        <w:autoSpaceDE w:val="0"/>
        <w:autoSpaceDN w:val="0"/>
        <w:adjustRightInd w:val="0"/>
        <w:snapToGrid w:val="0"/>
        <w:spacing w:after="0" w:line="240" w:lineRule="auto"/>
        <w:jc w:val="right"/>
        <w:rPr>
          <w:rFonts w:cstheme="minorHAnsi"/>
          <w:b/>
          <w:bCs/>
          <w:sz w:val="24"/>
          <w:szCs w:val="24"/>
        </w:rPr>
      </w:pPr>
    </w:p>
    <w:p w14:paraId="7F074561" w14:textId="77777777" w:rsidR="00BC2DA4" w:rsidRPr="00B840DB" w:rsidRDefault="00BC2DA4" w:rsidP="00804B96">
      <w:pPr>
        <w:widowControl w:val="0"/>
        <w:kinsoku w:val="0"/>
        <w:overflowPunct w:val="0"/>
        <w:autoSpaceDE w:val="0"/>
        <w:autoSpaceDN w:val="0"/>
        <w:adjustRightInd w:val="0"/>
        <w:snapToGrid w:val="0"/>
        <w:spacing w:after="0" w:line="240" w:lineRule="auto"/>
        <w:jc w:val="right"/>
        <w:rPr>
          <w:rFonts w:cstheme="minorHAnsi"/>
          <w:b/>
          <w:bCs/>
          <w:sz w:val="24"/>
          <w:szCs w:val="24"/>
        </w:rPr>
      </w:pPr>
    </w:p>
    <w:p w14:paraId="20BE8B5A" w14:textId="77777777" w:rsidR="00BC2DA4" w:rsidRPr="00B840DB" w:rsidRDefault="00BC2DA4" w:rsidP="00804B96">
      <w:pPr>
        <w:widowControl w:val="0"/>
        <w:kinsoku w:val="0"/>
        <w:overflowPunct w:val="0"/>
        <w:autoSpaceDE w:val="0"/>
        <w:autoSpaceDN w:val="0"/>
        <w:adjustRightInd w:val="0"/>
        <w:snapToGrid w:val="0"/>
        <w:spacing w:after="0" w:line="240" w:lineRule="auto"/>
        <w:jc w:val="right"/>
        <w:rPr>
          <w:rFonts w:cstheme="minorHAnsi"/>
          <w:b/>
          <w:bCs/>
          <w:sz w:val="24"/>
          <w:szCs w:val="24"/>
        </w:rPr>
      </w:pPr>
    </w:p>
    <w:p w14:paraId="72EA635D" w14:textId="77777777" w:rsidR="00BC2DA4" w:rsidRPr="00B840DB" w:rsidRDefault="00BC2DA4" w:rsidP="00804B96">
      <w:pPr>
        <w:widowControl w:val="0"/>
        <w:kinsoku w:val="0"/>
        <w:overflowPunct w:val="0"/>
        <w:autoSpaceDE w:val="0"/>
        <w:autoSpaceDN w:val="0"/>
        <w:adjustRightInd w:val="0"/>
        <w:snapToGrid w:val="0"/>
        <w:spacing w:after="0" w:line="240" w:lineRule="auto"/>
        <w:jc w:val="right"/>
        <w:rPr>
          <w:rFonts w:cstheme="minorHAnsi"/>
          <w:b/>
          <w:bCs/>
          <w:sz w:val="24"/>
          <w:szCs w:val="24"/>
        </w:rPr>
      </w:pPr>
    </w:p>
    <w:p w14:paraId="1221D14A" w14:textId="77777777" w:rsidR="00BC2DA4" w:rsidRPr="00B840DB" w:rsidRDefault="00BC2DA4" w:rsidP="00804B96">
      <w:pPr>
        <w:widowControl w:val="0"/>
        <w:kinsoku w:val="0"/>
        <w:overflowPunct w:val="0"/>
        <w:autoSpaceDE w:val="0"/>
        <w:autoSpaceDN w:val="0"/>
        <w:adjustRightInd w:val="0"/>
        <w:snapToGrid w:val="0"/>
        <w:spacing w:after="0" w:line="240" w:lineRule="auto"/>
        <w:jc w:val="right"/>
        <w:rPr>
          <w:rFonts w:cstheme="minorHAnsi"/>
          <w:b/>
          <w:bCs/>
          <w:sz w:val="24"/>
          <w:szCs w:val="24"/>
        </w:rPr>
      </w:pPr>
    </w:p>
    <w:p w14:paraId="1D64384B" w14:textId="77777777" w:rsidR="00BC2DA4" w:rsidRPr="00B840DB" w:rsidRDefault="00BC2DA4" w:rsidP="00804B96">
      <w:pPr>
        <w:widowControl w:val="0"/>
        <w:kinsoku w:val="0"/>
        <w:overflowPunct w:val="0"/>
        <w:autoSpaceDE w:val="0"/>
        <w:autoSpaceDN w:val="0"/>
        <w:adjustRightInd w:val="0"/>
        <w:snapToGrid w:val="0"/>
        <w:spacing w:after="0" w:line="240" w:lineRule="auto"/>
        <w:jc w:val="right"/>
        <w:rPr>
          <w:rFonts w:cstheme="minorHAnsi"/>
          <w:b/>
          <w:bCs/>
          <w:sz w:val="24"/>
          <w:szCs w:val="24"/>
        </w:rPr>
      </w:pPr>
    </w:p>
    <w:p w14:paraId="5E315CF3" w14:textId="77777777" w:rsidR="00BC2DA4" w:rsidRPr="00B840DB" w:rsidRDefault="00BC2DA4" w:rsidP="00804B96">
      <w:pPr>
        <w:widowControl w:val="0"/>
        <w:kinsoku w:val="0"/>
        <w:overflowPunct w:val="0"/>
        <w:autoSpaceDE w:val="0"/>
        <w:autoSpaceDN w:val="0"/>
        <w:adjustRightInd w:val="0"/>
        <w:snapToGrid w:val="0"/>
        <w:spacing w:after="0" w:line="240" w:lineRule="auto"/>
        <w:jc w:val="right"/>
        <w:rPr>
          <w:rFonts w:cstheme="minorHAnsi"/>
          <w:b/>
          <w:bCs/>
          <w:sz w:val="24"/>
          <w:szCs w:val="24"/>
        </w:rPr>
      </w:pPr>
    </w:p>
    <w:p w14:paraId="56D8D3C4" w14:textId="77777777" w:rsidR="00BC2DA4" w:rsidRPr="00B840DB" w:rsidRDefault="00BC2DA4" w:rsidP="00804B96">
      <w:pPr>
        <w:widowControl w:val="0"/>
        <w:kinsoku w:val="0"/>
        <w:overflowPunct w:val="0"/>
        <w:autoSpaceDE w:val="0"/>
        <w:autoSpaceDN w:val="0"/>
        <w:adjustRightInd w:val="0"/>
        <w:snapToGrid w:val="0"/>
        <w:spacing w:after="0" w:line="240" w:lineRule="auto"/>
        <w:jc w:val="right"/>
        <w:rPr>
          <w:rFonts w:cstheme="minorHAnsi"/>
          <w:b/>
          <w:bCs/>
          <w:sz w:val="24"/>
          <w:szCs w:val="24"/>
        </w:rPr>
      </w:pPr>
    </w:p>
    <w:p w14:paraId="70E82042" w14:textId="77777777" w:rsidR="00BC2DA4" w:rsidRPr="00B840DB" w:rsidRDefault="00BC2DA4" w:rsidP="00804B96">
      <w:pPr>
        <w:widowControl w:val="0"/>
        <w:kinsoku w:val="0"/>
        <w:overflowPunct w:val="0"/>
        <w:autoSpaceDE w:val="0"/>
        <w:autoSpaceDN w:val="0"/>
        <w:adjustRightInd w:val="0"/>
        <w:snapToGrid w:val="0"/>
        <w:spacing w:after="0" w:line="240" w:lineRule="auto"/>
        <w:jc w:val="right"/>
        <w:rPr>
          <w:rFonts w:cstheme="minorHAnsi"/>
          <w:b/>
          <w:bCs/>
          <w:sz w:val="24"/>
          <w:szCs w:val="24"/>
        </w:rPr>
      </w:pPr>
    </w:p>
    <w:p w14:paraId="22ADD86E" w14:textId="0BB21882" w:rsidR="00B6096E" w:rsidRPr="00E51D73" w:rsidRDefault="00B6096E" w:rsidP="00804B96">
      <w:pPr>
        <w:widowControl w:val="0"/>
        <w:kinsoku w:val="0"/>
        <w:overflowPunct w:val="0"/>
        <w:autoSpaceDE w:val="0"/>
        <w:autoSpaceDN w:val="0"/>
        <w:adjustRightInd w:val="0"/>
        <w:snapToGrid w:val="0"/>
        <w:spacing w:after="0" w:line="240" w:lineRule="auto"/>
        <w:jc w:val="right"/>
        <w:rPr>
          <w:rFonts w:cstheme="minorHAnsi"/>
          <w:b/>
          <w:bCs/>
          <w:sz w:val="24"/>
          <w:szCs w:val="24"/>
        </w:rPr>
      </w:pPr>
      <w:r w:rsidRPr="00E51D73">
        <w:rPr>
          <w:rFonts w:cstheme="minorHAnsi"/>
          <w:b/>
          <w:bCs/>
          <w:sz w:val="24"/>
          <w:szCs w:val="24"/>
        </w:rPr>
        <w:t>Attachment 1</w:t>
      </w:r>
    </w:p>
    <w:p w14:paraId="3C214DC0" w14:textId="4A6A7E2B" w:rsidR="006F2F76" w:rsidRPr="00E51D73" w:rsidRDefault="006F2F76" w:rsidP="00804B96">
      <w:pPr>
        <w:widowControl w:val="0"/>
        <w:kinsoku w:val="0"/>
        <w:overflowPunct w:val="0"/>
        <w:autoSpaceDE w:val="0"/>
        <w:autoSpaceDN w:val="0"/>
        <w:adjustRightInd w:val="0"/>
        <w:snapToGrid w:val="0"/>
        <w:spacing w:after="0" w:line="240" w:lineRule="auto"/>
        <w:jc w:val="center"/>
        <w:rPr>
          <w:rFonts w:cstheme="minorHAnsi"/>
          <w:sz w:val="24"/>
          <w:szCs w:val="24"/>
        </w:rPr>
      </w:pPr>
    </w:p>
    <w:p w14:paraId="692FF1AC" w14:textId="77777777" w:rsidR="00373BE0" w:rsidRPr="00E51D73" w:rsidRDefault="00373BE0" w:rsidP="00804B96">
      <w:pPr>
        <w:widowControl w:val="0"/>
        <w:kinsoku w:val="0"/>
        <w:overflowPunct w:val="0"/>
        <w:autoSpaceDE w:val="0"/>
        <w:autoSpaceDN w:val="0"/>
        <w:adjustRightInd w:val="0"/>
        <w:snapToGrid w:val="0"/>
        <w:spacing w:after="0" w:line="240" w:lineRule="auto"/>
        <w:jc w:val="center"/>
        <w:rPr>
          <w:rFonts w:cstheme="minorHAnsi"/>
        </w:rPr>
      </w:pPr>
      <w:bookmarkStart w:id="39" w:name="_Hlk165806050"/>
      <w:r w:rsidRPr="00E51D73">
        <w:rPr>
          <w:rFonts w:cstheme="minorHAnsi"/>
          <w:noProof/>
        </w:rPr>
        <w:drawing>
          <wp:inline distT="0" distB="0" distL="0" distR="0" wp14:anchorId="42E14A6E" wp14:editId="57F12F7B">
            <wp:extent cx="2476500" cy="861695"/>
            <wp:effectExtent l="0" t="0" r="0" b="0"/>
            <wp:docPr id="2009399976" name="Picture 4" descr="A blue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399976" name="Picture 4" descr="A blue and black logo&#10;&#10;Description automatically generated"/>
                    <pic:cNvPicPr>
                      <a:picLocks noChangeAspect="1"/>
                    </pic:cNvPicPr>
                  </pic:nvPicPr>
                  <pic:blipFill>
                    <a:blip r:embed="rId34">
                      <a:extLst>
                        <a:ext uri="{28A0092B-C50C-407E-A947-70E740481C1C}">
                          <a14:useLocalDpi xmlns:a14="http://schemas.microsoft.com/office/drawing/2010/main" val="0"/>
                        </a:ext>
                      </a:extLst>
                    </a:blip>
                    <a:stretch>
                      <a:fillRect/>
                    </a:stretch>
                  </pic:blipFill>
                  <pic:spPr>
                    <a:xfrm>
                      <a:off x="0" y="0"/>
                      <a:ext cx="2476500" cy="861695"/>
                    </a:xfrm>
                    <a:prstGeom prst="rect">
                      <a:avLst/>
                    </a:prstGeom>
                  </pic:spPr>
                </pic:pic>
              </a:graphicData>
            </a:graphic>
          </wp:inline>
        </w:drawing>
      </w:r>
    </w:p>
    <w:p w14:paraId="54985464" w14:textId="77777777" w:rsidR="009B165A" w:rsidRPr="009B165A" w:rsidRDefault="009B165A" w:rsidP="009B165A">
      <w:pPr>
        <w:widowControl w:val="0"/>
        <w:kinsoku w:val="0"/>
        <w:overflowPunct w:val="0"/>
        <w:autoSpaceDE w:val="0"/>
        <w:autoSpaceDN w:val="0"/>
        <w:adjustRightInd w:val="0"/>
        <w:snapToGrid w:val="0"/>
        <w:spacing w:after="0" w:line="240" w:lineRule="auto"/>
        <w:jc w:val="center"/>
        <w:rPr>
          <w:rFonts w:cstheme="minorHAnsi"/>
          <w:b/>
        </w:rPr>
      </w:pPr>
      <w:r w:rsidRPr="009B165A">
        <w:rPr>
          <w:rFonts w:cstheme="minorHAnsi"/>
          <w:b/>
        </w:rPr>
        <w:t>SCIENTIFIC COMMITTEE</w:t>
      </w:r>
    </w:p>
    <w:p w14:paraId="72EA6807" w14:textId="77777777" w:rsidR="009B165A" w:rsidRPr="009B165A" w:rsidRDefault="009B165A" w:rsidP="009B165A">
      <w:pPr>
        <w:widowControl w:val="0"/>
        <w:kinsoku w:val="0"/>
        <w:overflowPunct w:val="0"/>
        <w:autoSpaceDE w:val="0"/>
        <w:autoSpaceDN w:val="0"/>
        <w:adjustRightInd w:val="0"/>
        <w:snapToGrid w:val="0"/>
        <w:spacing w:after="0" w:line="240" w:lineRule="auto"/>
        <w:jc w:val="center"/>
        <w:rPr>
          <w:rFonts w:cstheme="minorHAnsi"/>
          <w:b/>
        </w:rPr>
      </w:pPr>
      <w:r w:rsidRPr="009B165A">
        <w:rPr>
          <w:rFonts w:cstheme="minorHAnsi"/>
          <w:b/>
        </w:rPr>
        <w:t>TWENTY-FIRST REGULAR SESSION</w:t>
      </w:r>
    </w:p>
    <w:p w14:paraId="25A5BD5F" w14:textId="77777777" w:rsidR="009B165A" w:rsidRPr="009B165A" w:rsidRDefault="009B165A" w:rsidP="009B165A">
      <w:pPr>
        <w:widowControl w:val="0"/>
        <w:kinsoku w:val="0"/>
        <w:overflowPunct w:val="0"/>
        <w:autoSpaceDE w:val="0"/>
        <w:autoSpaceDN w:val="0"/>
        <w:adjustRightInd w:val="0"/>
        <w:snapToGrid w:val="0"/>
        <w:spacing w:after="0" w:line="240" w:lineRule="auto"/>
        <w:jc w:val="center"/>
        <w:rPr>
          <w:rFonts w:cstheme="minorHAnsi"/>
          <w:b/>
        </w:rPr>
      </w:pPr>
      <w:r w:rsidRPr="009B165A">
        <w:rPr>
          <w:rFonts w:cstheme="minorHAnsi"/>
          <w:b/>
        </w:rPr>
        <w:t xml:space="preserve"> </w:t>
      </w:r>
    </w:p>
    <w:p w14:paraId="625E9D7B" w14:textId="77777777" w:rsidR="009B165A" w:rsidRPr="009B165A" w:rsidRDefault="009B165A" w:rsidP="009B165A">
      <w:pPr>
        <w:widowControl w:val="0"/>
        <w:kinsoku w:val="0"/>
        <w:overflowPunct w:val="0"/>
        <w:autoSpaceDE w:val="0"/>
        <w:autoSpaceDN w:val="0"/>
        <w:adjustRightInd w:val="0"/>
        <w:snapToGrid w:val="0"/>
        <w:spacing w:after="0" w:line="240" w:lineRule="auto"/>
        <w:jc w:val="center"/>
        <w:rPr>
          <w:rFonts w:cstheme="minorHAnsi"/>
          <w:bCs/>
        </w:rPr>
      </w:pPr>
      <w:r w:rsidRPr="009B165A">
        <w:rPr>
          <w:rFonts w:cstheme="minorHAnsi"/>
          <w:bCs/>
        </w:rPr>
        <w:t>Nuku’alofa, Tonga</w:t>
      </w:r>
    </w:p>
    <w:p w14:paraId="0D6FD380" w14:textId="62CC6BD2" w:rsidR="00373BE0" w:rsidRPr="009B165A" w:rsidRDefault="009B165A" w:rsidP="009B165A">
      <w:pPr>
        <w:widowControl w:val="0"/>
        <w:kinsoku w:val="0"/>
        <w:overflowPunct w:val="0"/>
        <w:autoSpaceDE w:val="0"/>
        <w:autoSpaceDN w:val="0"/>
        <w:adjustRightInd w:val="0"/>
        <w:snapToGrid w:val="0"/>
        <w:spacing w:after="0" w:line="240" w:lineRule="auto"/>
        <w:jc w:val="center"/>
        <w:rPr>
          <w:rFonts w:cstheme="minorHAnsi"/>
          <w:bCs/>
          <w:lang w:eastAsia="ko-KR"/>
        </w:rPr>
      </w:pPr>
      <w:r w:rsidRPr="009B165A">
        <w:rPr>
          <w:rFonts w:cstheme="minorHAnsi"/>
          <w:bCs/>
        </w:rPr>
        <w:t>13 – 21 August 2025</w:t>
      </w:r>
    </w:p>
    <w:bookmarkEnd w:id="39"/>
    <w:p w14:paraId="1611A0BB" w14:textId="77777777" w:rsidR="00373BE0" w:rsidRPr="00E51D73" w:rsidRDefault="00373BE0" w:rsidP="00804B96">
      <w:pPr>
        <w:pStyle w:val="BodyText"/>
        <w:widowControl w:val="0"/>
        <w:pBdr>
          <w:top w:val="single" w:sz="18" w:space="1" w:color="auto"/>
          <w:bottom w:val="single" w:sz="18" w:space="1" w:color="auto"/>
        </w:pBdr>
        <w:kinsoku w:val="0"/>
        <w:overflowPunct w:val="0"/>
        <w:autoSpaceDE w:val="0"/>
        <w:autoSpaceDN w:val="0"/>
        <w:adjustRightInd w:val="0"/>
        <w:snapToGrid w:val="0"/>
        <w:spacing w:after="0" w:line="240" w:lineRule="auto"/>
        <w:jc w:val="center"/>
        <w:rPr>
          <w:rFonts w:cstheme="minorHAnsi"/>
          <w:b/>
          <w:lang w:val="en-US"/>
        </w:rPr>
      </w:pPr>
      <w:r w:rsidRPr="00E51D73">
        <w:rPr>
          <w:rFonts w:cstheme="minorHAnsi"/>
          <w:b/>
          <w:lang w:val="en-US"/>
        </w:rPr>
        <w:t>PROVISIONAL AGENDA</w:t>
      </w:r>
    </w:p>
    <w:p w14:paraId="0C179EE6" w14:textId="77777777" w:rsidR="006E4050" w:rsidRPr="00C143CC" w:rsidRDefault="006E4050" w:rsidP="006E4050">
      <w:pPr>
        <w:widowControl w:val="0"/>
        <w:kinsoku w:val="0"/>
        <w:overflowPunct w:val="0"/>
        <w:autoSpaceDE w:val="0"/>
        <w:autoSpaceDN w:val="0"/>
        <w:adjustRightInd w:val="0"/>
        <w:snapToGrid w:val="0"/>
        <w:spacing w:after="0" w:line="240" w:lineRule="auto"/>
        <w:jc w:val="right"/>
        <w:rPr>
          <w:rFonts w:eastAsia="Batang" w:cstheme="minorHAnsi"/>
          <w:b/>
          <w:lang w:eastAsia="ko-KR"/>
        </w:rPr>
      </w:pPr>
      <w:r w:rsidRPr="00C143CC">
        <w:rPr>
          <w:rFonts w:cstheme="minorHAnsi"/>
          <w:b/>
        </w:rPr>
        <w:t>WCPFC-SC21-20</w:t>
      </w:r>
      <w:r w:rsidRPr="00C143CC">
        <w:rPr>
          <w:rFonts w:eastAsia="Malgun Gothic" w:cstheme="minorHAnsi"/>
          <w:b/>
          <w:lang w:eastAsia="ko-KR"/>
        </w:rPr>
        <w:t>25</w:t>
      </w:r>
      <w:r w:rsidRPr="00C143CC">
        <w:rPr>
          <w:rFonts w:cstheme="minorHAnsi"/>
          <w:b/>
        </w:rPr>
        <w:t>-0</w:t>
      </w:r>
      <w:r w:rsidRPr="00C143CC">
        <w:rPr>
          <w:rFonts w:eastAsia="Batang" w:cstheme="minorHAnsi"/>
          <w:b/>
          <w:lang w:eastAsia="ko-KR"/>
        </w:rPr>
        <w:t>3 (Rev.01)</w:t>
      </w:r>
    </w:p>
    <w:p w14:paraId="01378246" w14:textId="77777777" w:rsidR="006E4050" w:rsidRPr="00C143CC" w:rsidRDefault="006E4050" w:rsidP="006E4050">
      <w:pPr>
        <w:widowControl w:val="0"/>
        <w:kinsoku w:val="0"/>
        <w:overflowPunct w:val="0"/>
        <w:autoSpaceDE w:val="0"/>
        <w:autoSpaceDN w:val="0"/>
        <w:adjustRightInd w:val="0"/>
        <w:snapToGrid w:val="0"/>
        <w:spacing w:after="0" w:line="240" w:lineRule="auto"/>
        <w:jc w:val="right"/>
        <w:rPr>
          <w:rFonts w:cstheme="minorHAnsi"/>
          <w:color w:val="FF0000"/>
          <w:lang w:eastAsia="ko-KR"/>
        </w:rPr>
      </w:pPr>
    </w:p>
    <w:p w14:paraId="498D6B0E" w14:textId="77777777" w:rsidR="006E4050" w:rsidRPr="00C143CC" w:rsidRDefault="006E4050" w:rsidP="006E4050">
      <w:pPr>
        <w:pStyle w:val="ListParagraph"/>
        <w:widowControl w:val="0"/>
        <w:kinsoku w:val="0"/>
        <w:overflowPunct w:val="0"/>
        <w:autoSpaceDE w:val="0"/>
        <w:autoSpaceDN w:val="0"/>
        <w:adjustRightInd w:val="0"/>
        <w:snapToGrid w:val="0"/>
        <w:spacing w:after="0" w:line="240" w:lineRule="auto"/>
        <w:jc w:val="both"/>
        <w:rPr>
          <w:rFonts w:cstheme="minorHAnsi"/>
          <w:color w:val="FF0000"/>
          <w:lang w:eastAsia="ko-KR"/>
        </w:rPr>
      </w:pPr>
    </w:p>
    <w:p w14:paraId="5150D7B2" w14:textId="77777777" w:rsidR="006E4050" w:rsidRPr="00C143CC" w:rsidRDefault="006E4050" w:rsidP="006E4050">
      <w:pPr>
        <w:widowControl w:val="0"/>
        <w:numPr>
          <w:ilvl w:val="0"/>
          <w:numId w:val="13"/>
        </w:numPr>
        <w:tabs>
          <w:tab w:val="clear" w:pos="360"/>
          <w:tab w:val="num" w:pos="1080"/>
        </w:tabs>
        <w:kinsoku w:val="0"/>
        <w:overflowPunct w:val="0"/>
        <w:autoSpaceDE w:val="0"/>
        <w:autoSpaceDN w:val="0"/>
        <w:adjustRightInd w:val="0"/>
        <w:snapToGrid w:val="0"/>
        <w:spacing w:after="0" w:line="240" w:lineRule="auto"/>
        <w:jc w:val="both"/>
        <w:rPr>
          <w:rFonts w:cstheme="minorHAnsi"/>
          <w:b/>
        </w:rPr>
      </w:pPr>
      <w:r w:rsidRPr="00C143CC">
        <w:rPr>
          <w:rFonts w:cstheme="minorHAnsi"/>
          <w:b/>
        </w:rPr>
        <w:t>OPENING OF THE MEETING</w:t>
      </w:r>
    </w:p>
    <w:p w14:paraId="256FA447" w14:textId="77777777" w:rsidR="006E4050" w:rsidRPr="00C143CC" w:rsidRDefault="006E4050" w:rsidP="006E4050">
      <w:pPr>
        <w:widowControl w:val="0"/>
        <w:kinsoku w:val="0"/>
        <w:overflowPunct w:val="0"/>
        <w:autoSpaceDE w:val="0"/>
        <w:autoSpaceDN w:val="0"/>
        <w:adjustRightInd w:val="0"/>
        <w:snapToGrid w:val="0"/>
        <w:spacing w:after="0" w:line="240" w:lineRule="auto"/>
        <w:jc w:val="both"/>
        <w:rPr>
          <w:rFonts w:eastAsia="Batang" w:cstheme="minorHAnsi"/>
          <w:lang w:eastAsia="ko-KR"/>
        </w:rPr>
      </w:pPr>
    </w:p>
    <w:p w14:paraId="46FDFEC0" w14:textId="77777777" w:rsidR="006E4050" w:rsidRPr="00C143CC" w:rsidRDefault="006E4050" w:rsidP="006E4050">
      <w:pPr>
        <w:widowControl w:val="0"/>
        <w:numPr>
          <w:ilvl w:val="1"/>
          <w:numId w:val="14"/>
        </w:numPr>
        <w:tabs>
          <w:tab w:val="clear" w:pos="720"/>
          <w:tab w:val="num" w:pos="1440"/>
        </w:tabs>
        <w:kinsoku w:val="0"/>
        <w:overflowPunct w:val="0"/>
        <w:autoSpaceDE w:val="0"/>
        <w:autoSpaceDN w:val="0"/>
        <w:adjustRightInd w:val="0"/>
        <w:snapToGrid w:val="0"/>
        <w:spacing w:after="0" w:line="240" w:lineRule="auto"/>
        <w:jc w:val="both"/>
        <w:rPr>
          <w:rFonts w:cstheme="minorHAnsi"/>
          <w:b/>
        </w:rPr>
      </w:pPr>
      <w:r w:rsidRPr="00C143CC">
        <w:rPr>
          <w:rFonts w:cstheme="minorHAnsi"/>
          <w:b/>
        </w:rPr>
        <w:t>Welcome address</w:t>
      </w:r>
    </w:p>
    <w:p w14:paraId="1922E61E" w14:textId="77777777" w:rsidR="006E4050" w:rsidRPr="00C143CC" w:rsidRDefault="006E4050" w:rsidP="006E4050">
      <w:pPr>
        <w:widowControl w:val="0"/>
        <w:numPr>
          <w:ilvl w:val="1"/>
          <w:numId w:val="14"/>
        </w:numPr>
        <w:tabs>
          <w:tab w:val="clear" w:pos="720"/>
          <w:tab w:val="num" w:pos="1440"/>
        </w:tabs>
        <w:kinsoku w:val="0"/>
        <w:overflowPunct w:val="0"/>
        <w:autoSpaceDE w:val="0"/>
        <w:autoSpaceDN w:val="0"/>
        <w:adjustRightInd w:val="0"/>
        <w:snapToGrid w:val="0"/>
        <w:spacing w:after="0" w:line="240" w:lineRule="auto"/>
        <w:jc w:val="both"/>
        <w:rPr>
          <w:rFonts w:cstheme="minorHAnsi"/>
          <w:b/>
        </w:rPr>
      </w:pPr>
      <w:r w:rsidRPr="00C143CC">
        <w:rPr>
          <w:rFonts w:cstheme="minorHAnsi"/>
          <w:b/>
        </w:rPr>
        <w:t xml:space="preserve">Meeting arrangements </w:t>
      </w:r>
    </w:p>
    <w:p w14:paraId="6AE2C29F" w14:textId="77777777" w:rsidR="006E4050" w:rsidRPr="00C143CC" w:rsidRDefault="006E4050" w:rsidP="006E4050">
      <w:pPr>
        <w:widowControl w:val="0"/>
        <w:numPr>
          <w:ilvl w:val="1"/>
          <w:numId w:val="14"/>
        </w:numPr>
        <w:tabs>
          <w:tab w:val="clear" w:pos="720"/>
          <w:tab w:val="num" w:pos="1440"/>
        </w:tabs>
        <w:kinsoku w:val="0"/>
        <w:overflowPunct w:val="0"/>
        <w:autoSpaceDE w:val="0"/>
        <w:autoSpaceDN w:val="0"/>
        <w:adjustRightInd w:val="0"/>
        <w:snapToGrid w:val="0"/>
        <w:spacing w:after="0" w:line="240" w:lineRule="auto"/>
        <w:jc w:val="both"/>
        <w:rPr>
          <w:rFonts w:cstheme="minorHAnsi"/>
          <w:b/>
        </w:rPr>
      </w:pPr>
      <w:r w:rsidRPr="00C143CC">
        <w:rPr>
          <w:rFonts w:cstheme="minorHAnsi"/>
          <w:b/>
        </w:rPr>
        <w:t>Issues arising from the Commission</w:t>
      </w:r>
    </w:p>
    <w:p w14:paraId="185130AB" w14:textId="77777777" w:rsidR="006E4050" w:rsidRPr="00C143CC" w:rsidRDefault="006E4050" w:rsidP="006E4050">
      <w:pPr>
        <w:widowControl w:val="0"/>
        <w:numPr>
          <w:ilvl w:val="1"/>
          <w:numId w:val="14"/>
        </w:numPr>
        <w:tabs>
          <w:tab w:val="clear" w:pos="720"/>
          <w:tab w:val="num" w:pos="1440"/>
        </w:tabs>
        <w:kinsoku w:val="0"/>
        <w:overflowPunct w:val="0"/>
        <w:autoSpaceDE w:val="0"/>
        <w:autoSpaceDN w:val="0"/>
        <w:adjustRightInd w:val="0"/>
        <w:snapToGrid w:val="0"/>
        <w:spacing w:after="0" w:line="240" w:lineRule="auto"/>
        <w:jc w:val="both"/>
        <w:rPr>
          <w:rFonts w:cstheme="minorHAnsi"/>
          <w:b/>
        </w:rPr>
      </w:pPr>
      <w:r w:rsidRPr="00C143CC">
        <w:rPr>
          <w:rFonts w:cstheme="minorHAnsi"/>
          <w:b/>
        </w:rPr>
        <w:t>Adoption of the agenda</w:t>
      </w:r>
    </w:p>
    <w:p w14:paraId="7DC4E0F7" w14:textId="77777777" w:rsidR="006E4050" w:rsidRPr="00C143CC" w:rsidRDefault="006E4050" w:rsidP="006E4050">
      <w:pPr>
        <w:widowControl w:val="0"/>
        <w:numPr>
          <w:ilvl w:val="1"/>
          <w:numId w:val="14"/>
        </w:numPr>
        <w:tabs>
          <w:tab w:val="clear" w:pos="720"/>
          <w:tab w:val="num" w:pos="1440"/>
        </w:tabs>
        <w:kinsoku w:val="0"/>
        <w:overflowPunct w:val="0"/>
        <w:autoSpaceDE w:val="0"/>
        <w:autoSpaceDN w:val="0"/>
        <w:adjustRightInd w:val="0"/>
        <w:snapToGrid w:val="0"/>
        <w:spacing w:after="0" w:line="240" w:lineRule="auto"/>
        <w:jc w:val="both"/>
        <w:rPr>
          <w:rFonts w:cstheme="minorHAnsi"/>
          <w:b/>
        </w:rPr>
      </w:pPr>
      <w:r w:rsidRPr="00C143CC">
        <w:rPr>
          <w:rFonts w:cstheme="minorHAnsi"/>
          <w:b/>
        </w:rPr>
        <w:t xml:space="preserve">Reporting arrangements </w:t>
      </w:r>
    </w:p>
    <w:p w14:paraId="04F76390" w14:textId="77777777" w:rsidR="006E4050" w:rsidRPr="00C143CC" w:rsidRDefault="006E4050" w:rsidP="006E4050">
      <w:pPr>
        <w:widowControl w:val="0"/>
        <w:numPr>
          <w:ilvl w:val="1"/>
          <w:numId w:val="14"/>
        </w:numPr>
        <w:tabs>
          <w:tab w:val="clear" w:pos="720"/>
          <w:tab w:val="num" w:pos="1440"/>
        </w:tabs>
        <w:kinsoku w:val="0"/>
        <w:overflowPunct w:val="0"/>
        <w:autoSpaceDE w:val="0"/>
        <w:autoSpaceDN w:val="0"/>
        <w:adjustRightInd w:val="0"/>
        <w:snapToGrid w:val="0"/>
        <w:spacing w:after="0" w:line="240" w:lineRule="auto"/>
        <w:jc w:val="both"/>
        <w:rPr>
          <w:rFonts w:cstheme="minorHAnsi"/>
          <w:b/>
        </w:rPr>
      </w:pPr>
      <w:r w:rsidRPr="00C143CC">
        <w:rPr>
          <w:rFonts w:cstheme="minorHAnsi"/>
          <w:b/>
        </w:rPr>
        <w:t xml:space="preserve">Intersessional activities of the Scientific Committee </w:t>
      </w:r>
    </w:p>
    <w:p w14:paraId="21B33A4B" w14:textId="77777777" w:rsidR="006E4050" w:rsidRPr="00C143CC" w:rsidRDefault="006E4050" w:rsidP="006E4050">
      <w:pPr>
        <w:pStyle w:val="ListParagraph"/>
        <w:adjustRightInd w:val="0"/>
        <w:snapToGrid w:val="0"/>
        <w:spacing w:after="0" w:line="240" w:lineRule="auto"/>
        <w:ind w:left="1440"/>
        <w:jc w:val="both"/>
        <w:rPr>
          <w:rFonts w:cstheme="minorHAnsi"/>
          <w:b/>
        </w:rPr>
      </w:pPr>
    </w:p>
    <w:p w14:paraId="73D024D0" w14:textId="77777777" w:rsidR="006E4050" w:rsidRPr="00C143CC" w:rsidRDefault="006E4050" w:rsidP="006E4050">
      <w:pPr>
        <w:widowControl w:val="0"/>
        <w:numPr>
          <w:ilvl w:val="0"/>
          <w:numId w:val="13"/>
        </w:numPr>
        <w:tabs>
          <w:tab w:val="clear" w:pos="360"/>
          <w:tab w:val="num" w:pos="1080"/>
        </w:tabs>
        <w:kinsoku w:val="0"/>
        <w:overflowPunct w:val="0"/>
        <w:autoSpaceDE w:val="0"/>
        <w:autoSpaceDN w:val="0"/>
        <w:adjustRightInd w:val="0"/>
        <w:snapToGrid w:val="0"/>
        <w:spacing w:after="0" w:line="240" w:lineRule="auto"/>
        <w:ind w:left="2070"/>
        <w:jc w:val="both"/>
        <w:rPr>
          <w:rFonts w:cstheme="minorHAnsi"/>
          <w:b/>
        </w:rPr>
      </w:pPr>
      <w:r w:rsidRPr="00C143CC">
        <w:rPr>
          <w:rFonts w:cstheme="minorHAnsi"/>
          <w:b/>
        </w:rPr>
        <w:t>REVIEW OF FISHERIES</w:t>
      </w:r>
    </w:p>
    <w:p w14:paraId="13212A0A" w14:textId="77777777" w:rsidR="006E4050" w:rsidRPr="00C143CC" w:rsidRDefault="006E4050" w:rsidP="006E4050">
      <w:pPr>
        <w:widowControl w:val="0"/>
        <w:kinsoku w:val="0"/>
        <w:overflowPunct w:val="0"/>
        <w:autoSpaceDE w:val="0"/>
        <w:autoSpaceDN w:val="0"/>
        <w:adjustRightInd w:val="0"/>
        <w:snapToGrid w:val="0"/>
        <w:spacing w:after="0" w:line="240" w:lineRule="auto"/>
        <w:ind w:left="720"/>
        <w:jc w:val="both"/>
        <w:rPr>
          <w:rFonts w:cstheme="minorHAnsi"/>
        </w:rPr>
      </w:pPr>
    </w:p>
    <w:p w14:paraId="7A567973" w14:textId="77777777" w:rsidR="006E4050" w:rsidRPr="00C143CC" w:rsidRDefault="006E4050" w:rsidP="006E4050">
      <w:pPr>
        <w:widowControl w:val="0"/>
        <w:numPr>
          <w:ilvl w:val="1"/>
          <w:numId w:val="15"/>
        </w:numPr>
        <w:tabs>
          <w:tab w:val="clear" w:pos="720"/>
        </w:tabs>
        <w:kinsoku w:val="0"/>
        <w:overflowPunct w:val="0"/>
        <w:autoSpaceDE w:val="0"/>
        <w:autoSpaceDN w:val="0"/>
        <w:adjustRightInd w:val="0"/>
        <w:snapToGrid w:val="0"/>
        <w:spacing w:after="0" w:line="240" w:lineRule="auto"/>
        <w:jc w:val="both"/>
        <w:rPr>
          <w:rFonts w:cstheme="minorHAnsi"/>
          <w:b/>
        </w:rPr>
      </w:pPr>
      <w:r w:rsidRPr="00C143CC">
        <w:rPr>
          <w:rFonts w:cstheme="minorHAnsi"/>
          <w:b/>
        </w:rPr>
        <w:t xml:space="preserve">Overview of Western and Central Pacific Ocean (WCPO) fisheries </w:t>
      </w:r>
    </w:p>
    <w:p w14:paraId="627E3D57" w14:textId="77777777" w:rsidR="006E4050" w:rsidRPr="00C143CC" w:rsidRDefault="006E4050" w:rsidP="006E4050">
      <w:pPr>
        <w:widowControl w:val="0"/>
        <w:numPr>
          <w:ilvl w:val="1"/>
          <w:numId w:val="15"/>
        </w:numPr>
        <w:tabs>
          <w:tab w:val="clear" w:pos="720"/>
        </w:tabs>
        <w:kinsoku w:val="0"/>
        <w:overflowPunct w:val="0"/>
        <w:autoSpaceDE w:val="0"/>
        <w:autoSpaceDN w:val="0"/>
        <w:adjustRightInd w:val="0"/>
        <w:snapToGrid w:val="0"/>
        <w:spacing w:after="0" w:line="240" w:lineRule="auto"/>
        <w:jc w:val="both"/>
        <w:rPr>
          <w:rFonts w:cstheme="minorHAnsi"/>
          <w:b/>
        </w:rPr>
      </w:pPr>
      <w:r w:rsidRPr="00C143CC">
        <w:rPr>
          <w:rFonts w:cstheme="minorHAnsi"/>
          <w:b/>
        </w:rPr>
        <w:t xml:space="preserve">Overview of Eastern Pacific Ocean (EPO) fisheries </w:t>
      </w:r>
    </w:p>
    <w:p w14:paraId="20042985" w14:textId="77777777" w:rsidR="006E4050" w:rsidRPr="00C143CC" w:rsidRDefault="006E4050" w:rsidP="006E4050">
      <w:pPr>
        <w:widowControl w:val="0"/>
        <w:numPr>
          <w:ilvl w:val="1"/>
          <w:numId w:val="15"/>
        </w:numPr>
        <w:tabs>
          <w:tab w:val="clear" w:pos="720"/>
        </w:tabs>
        <w:kinsoku w:val="0"/>
        <w:overflowPunct w:val="0"/>
        <w:autoSpaceDE w:val="0"/>
        <w:autoSpaceDN w:val="0"/>
        <w:adjustRightInd w:val="0"/>
        <w:snapToGrid w:val="0"/>
        <w:spacing w:after="0" w:line="240" w:lineRule="auto"/>
        <w:jc w:val="both"/>
        <w:rPr>
          <w:rFonts w:cstheme="minorHAnsi"/>
          <w:b/>
        </w:rPr>
      </w:pPr>
      <w:r w:rsidRPr="00C143CC">
        <w:rPr>
          <w:rFonts w:cstheme="minorHAnsi"/>
          <w:b/>
        </w:rPr>
        <w:t>Annual Report</w:t>
      </w:r>
      <w:r w:rsidRPr="00C143CC">
        <w:rPr>
          <w:rFonts w:cstheme="minorHAnsi"/>
          <w:b/>
          <w:lang w:eastAsia="ko-KR"/>
        </w:rPr>
        <w:t xml:space="preserve"> –</w:t>
      </w:r>
      <w:r w:rsidRPr="00C143CC">
        <w:rPr>
          <w:rFonts w:cstheme="minorHAnsi"/>
          <w:b/>
        </w:rPr>
        <w:t xml:space="preserve"> Part 1 from Members, Cooperating Non-Members, and Participating Territories </w:t>
      </w:r>
    </w:p>
    <w:p w14:paraId="5AB990E8" w14:textId="77777777" w:rsidR="006E4050" w:rsidRPr="00C143CC" w:rsidRDefault="006E4050" w:rsidP="006E4050">
      <w:pPr>
        <w:widowControl w:val="0"/>
        <w:numPr>
          <w:ilvl w:val="1"/>
          <w:numId w:val="15"/>
        </w:numPr>
        <w:tabs>
          <w:tab w:val="clear" w:pos="720"/>
        </w:tabs>
        <w:kinsoku w:val="0"/>
        <w:overflowPunct w:val="0"/>
        <w:autoSpaceDE w:val="0"/>
        <w:autoSpaceDN w:val="0"/>
        <w:adjustRightInd w:val="0"/>
        <w:snapToGrid w:val="0"/>
        <w:spacing w:after="0" w:line="240" w:lineRule="auto"/>
        <w:jc w:val="both"/>
        <w:rPr>
          <w:rFonts w:cstheme="minorHAnsi"/>
          <w:b/>
        </w:rPr>
      </w:pPr>
      <w:r w:rsidRPr="00C143CC">
        <w:rPr>
          <w:rFonts w:cstheme="minorHAnsi"/>
          <w:b/>
        </w:rPr>
        <w:t>Reports from regional fisheries bodies and other organizations</w:t>
      </w:r>
    </w:p>
    <w:p w14:paraId="1BF8F9F6" w14:textId="77777777" w:rsidR="006E4050" w:rsidRPr="00C143CC" w:rsidRDefault="006E4050" w:rsidP="006E4050">
      <w:pPr>
        <w:widowControl w:val="0"/>
        <w:kinsoku w:val="0"/>
        <w:overflowPunct w:val="0"/>
        <w:autoSpaceDE w:val="0"/>
        <w:autoSpaceDN w:val="0"/>
        <w:adjustRightInd w:val="0"/>
        <w:snapToGrid w:val="0"/>
        <w:spacing w:after="0" w:line="240" w:lineRule="auto"/>
        <w:ind w:left="720"/>
        <w:jc w:val="both"/>
        <w:rPr>
          <w:rFonts w:cstheme="minorHAnsi"/>
          <w:lang w:eastAsia="ko-KR"/>
        </w:rPr>
      </w:pPr>
    </w:p>
    <w:p w14:paraId="399A1880" w14:textId="77777777" w:rsidR="006E4050" w:rsidRPr="00C143CC" w:rsidRDefault="006E4050" w:rsidP="006E4050">
      <w:pPr>
        <w:widowControl w:val="0"/>
        <w:numPr>
          <w:ilvl w:val="0"/>
          <w:numId w:val="13"/>
        </w:numPr>
        <w:tabs>
          <w:tab w:val="clear" w:pos="360"/>
          <w:tab w:val="num" w:pos="1080"/>
        </w:tabs>
        <w:kinsoku w:val="0"/>
        <w:overflowPunct w:val="0"/>
        <w:autoSpaceDE w:val="0"/>
        <w:autoSpaceDN w:val="0"/>
        <w:adjustRightInd w:val="0"/>
        <w:snapToGrid w:val="0"/>
        <w:spacing w:after="0" w:line="240" w:lineRule="auto"/>
        <w:ind w:left="2160" w:hanging="2160"/>
        <w:jc w:val="both"/>
        <w:rPr>
          <w:rFonts w:cstheme="minorHAnsi"/>
          <w:b/>
        </w:rPr>
      </w:pPr>
      <w:r w:rsidRPr="00C143CC">
        <w:rPr>
          <w:rFonts w:cstheme="minorHAnsi"/>
          <w:b/>
        </w:rPr>
        <w:t>DATA AND STATISTICS THEME</w:t>
      </w:r>
    </w:p>
    <w:p w14:paraId="67AAC0F0" w14:textId="77777777" w:rsidR="006E4050" w:rsidRPr="00C143CC" w:rsidRDefault="006E4050" w:rsidP="006E4050">
      <w:pPr>
        <w:pStyle w:val="ListParagraph"/>
        <w:widowControl w:val="0"/>
        <w:kinsoku w:val="0"/>
        <w:overflowPunct w:val="0"/>
        <w:autoSpaceDE w:val="0"/>
        <w:autoSpaceDN w:val="0"/>
        <w:adjustRightInd w:val="0"/>
        <w:snapToGrid w:val="0"/>
        <w:spacing w:after="0" w:line="240" w:lineRule="auto"/>
        <w:jc w:val="both"/>
        <w:rPr>
          <w:rFonts w:cstheme="minorHAnsi"/>
          <w:b/>
        </w:rPr>
      </w:pPr>
    </w:p>
    <w:p w14:paraId="1CB89A3F" w14:textId="77777777" w:rsidR="006E4050" w:rsidRPr="00C143CC" w:rsidRDefault="006E4050" w:rsidP="00BC2DA4">
      <w:pPr>
        <w:pStyle w:val="ListParagraph"/>
        <w:widowControl w:val="0"/>
        <w:numPr>
          <w:ilvl w:val="1"/>
          <w:numId w:val="25"/>
        </w:numPr>
        <w:kinsoku w:val="0"/>
        <w:overflowPunct w:val="0"/>
        <w:autoSpaceDE w:val="0"/>
        <w:autoSpaceDN w:val="0"/>
        <w:adjustRightInd w:val="0"/>
        <w:snapToGrid w:val="0"/>
        <w:spacing w:after="0" w:line="240" w:lineRule="auto"/>
        <w:ind w:left="0" w:firstLine="0"/>
        <w:contextualSpacing w:val="0"/>
        <w:jc w:val="both"/>
        <w:rPr>
          <w:rFonts w:cstheme="minorHAnsi"/>
          <w:b/>
        </w:rPr>
      </w:pPr>
      <w:r w:rsidRPr="00C143CC">
        <w:rPr>
          <w:rFonts w:cstheme="minorHAnsi"/>
          <w:b/>
        </w:rPr>
        <w:t>Data gaps of the Commission</w:t>
      </w:r>
    </w:p>
    <w:p w14:paraId="71021B4E" w14:textId="77777777" w:rsidR="006E4050" w:rsidRPr="00C143CC" w:rsidRDefault="006E4050" w:rsidP="00BC2DA4">
      <w:pPr>
        <w:pStyle w:val="ListParagraph"/>
        <w:widowControl w:val="0"/>
        <w:numPr>
          <w:ilvl w:val="2"/>
          <w:numId w:val="25"/>
        </w:numPr>
        <w:kinsoku w:val="0"/>
        <w:overflowPunct w:val="0"/>
        <w:autoSpaceDE w:val="0"/>
        <w:autoSpaceDN w:val="0"/>
        <w:adjustRightInd w:val="0"/>
        <w:snapToGrid w:val="0"/>
        <w:spacing w:after="0" w:line="240" w:lineRule="auto"/>
        <w:contextualSpacing w:val="0"/>
        <w:jc w:val="both"/>
        <w:rPr>
          <w:rFonts w:cstheme="minorHAnsi"/>
          <w:b/>
          <w:bCs/>
        </w:rPr>
      </w:pPr>
      <w:r w:rsidRPr="00C143CC">
        <w:rPr>
          <w:rFonts w:cstheme="minorHAnsi"/>
          <w:b/>
          <w:bCs/>
        </w:rPr>
        <w:t xml:space="preserve">Report on the WCPFC scientific data </w:t>
      </w:r>
    </w:p>
    <w:p w14:paraId="78DE76EB" w14:textId="77777777" w:rsidR="006E4050" w:rsidRPr="00C143CC" w:rsidRDefault="006E4050" w:rsidP="00BC2DA4">
      <w:pPr>
        <w:pStyle w:val="ListParagraph"/>
        <w:widowControl w:val="0"/>
        <w:numPr>
          <w:ilvl w:val="2"/>
          <w:numId w:val="25"/>
        </w:numPr>
        <w:kinsoku w:val="0"/>
        <w:overflowPunct w:val="0"/>
        <w:autoSpaceDE w:val="0"/>
        <w:autoSpaceDN w:val="0"/>
        <w:adjustRightInd w:val="0"/>
        <w:snapToGrid w:val="0"/>
        <w:spacing w:after="0" w:line="240" w:lineRule="auto"/>
        <w:contextualSpacing w:val="0"/>
        <w:jc w:val="both"/>
        <w:rPr>
          <w:rFonts w:eastAsia="Batang" w:cstheme="minorHAnsi"/>
          <w:b/>
          <w:bCs/>
          <w:lang w:eastAsia="ko-KR"/>
        </w:rPr>
      </w:pPr>
      <w:r w:rsidRPr="00C143CC">
        <w:rPr>
          <w:rFonts w:cstheme="minorHAnsi"/>
          <w:b/>
          <w:bCs/>
          <w:lang w:eastAsia="ko-KR"/>
        </w:rPr>
        <w:t>Reconciliation</w:t>
      </w:r>
      <w:r w:rsidRPr="00C143CC">
        <w:rPr>
          <w:rFonts w:eastAsia="Batang" w:cstheme="minorHAnsi"/>
          <w:b/>
          <w:bCs/>
          <w:lang w:eastAsia="ko-KR"/>
        </w:rPr>
        <w:t xml:space="preserve"> of size composition data for stock assessments (Project 127)</w:t>
      </w:r>
    </w:p>
    <w:p w14:paraId="098511AE" w14:textId="77777777" w:rsidR="006E4050" w:rsidRPr="00C143CC" w:rsidRDefault="006E4050" w:rsidP="00BC2DA4">
      <w:pPr>
        <w:pStyle w:val="ListParagraph"/>
        <w:widowControl w:val="0"/>
        <w:numPr>
          <w:ilvl w:val="2"/>
          <w:numId w:val="25"/>
        </w:numPr>
        <w:kinsoku w:val="0"/>
        <w:overflowPunct w:val="0"/>
        <w:autoSpaceDE w:val="0"/>
        <w:autoSpaceDN w:val="0"/>
        <w:adjustRightInd w:val="0"/>
        <w:snapToGrid w:val="0"/>
        <w:spacing w:after="0" w:line="240" w:lineRule="auto"/>
        <w:contextualSpacing w:val="0"/>
        <w:jc w:val="both"/>
        <w:rPr>
          <w:rFonts w:cstheme="minorHAnsi"/>
          <w:b/>
          <w:bCs/>
          <w:lang w:eastAsia="ko-KR"/>
        </w:rPr>
      </w:pPr>
      <w:r w:rsidRPr="00C143CC">
        <w:rPr>
          <w:rFonts w:cstheme="minorHAnsi"/>
          <w:b/>
          <w:bCs/>
        </w:rPr>
        <w:t>Improving operational data evaluation and submission standards</w:t>
      </w:r>
    </w:p>
    <w:p w14:paraId="510400E0" w14:textId="77777777" w:rsidR="006E4050" w:rsidRPr="00C143CC" w:rsidRDefault="006E4050" w:rsidP="00BC2DA4">
      <w:pPr>
        <w:pStyle w:val="ListParagraph"/>
        <w:widowControl w:val="0"/>
        <w:numPr>
          <w:ilvl w:val="2"/>
          <w:numId w:val="25"/>
        </w:numPr>
        <w:kinsoku w:val="0"/>
        <w:overflowPunct w:val="0"/>
        <w:autoSpaceDE w:val="0"/>
        <w:autoSpaceDN w:val="0"/>
        <w:adjustRightInd w:val="0"/>
        <w:snapToGrid w:val="0"/>
        <w:spacing w:after="0" w:line="240" w:lineRule="auto"/>
        <w:contextualSpacing w:val="0"/>
        <w:jc w:val="both"/>
        <w:rPr>
          <w:rFonts w:cstheme="minorHAnsi"/>
          <w:b/>
          <w:bCs/>
        </w:rPr>
      </w:pPr>
      <w:bookmarkStart w:id="40" w:name="_Hlk164937049"/>
      <w:r w:rsidRPr="00C143CC">
        <w:rPr>
          <w:rFonts w:cstheme="minorHAnsi"/>
          <w:b/>
          <w:bCs/>
        </w:rPr>
        <w:t>Better data on fish weights and lengths for scientific analyses</w:t>
      </w:r>
      <w:r w:rsidRPr="00C143CC">
        <w:rPr>
          <w:rFonts w:cstheme="minorHAnsi"/>
          <w:b/>
          <w:bCs/>
          <w:lang w:eastAsia="ko-KR"/>
        </w:rPr>
        <w:t xml:space="preserve"> (Project 90)</w:t>
      </w:r>
    </w:p>
    <w:bookmarkEnd w:id="40"/>
    <w:p w14:paraId="21A261DA" w14:textId="77777777" w:rsidR="006E4050" w:rsidRPr="00C143CC" w:rsidRDefault="006E4050" w:rsidP="00BC2DA4">
      <w:pPr>
        <w:pStyle w:val="ListParagraph"/>
        <w:widowControl w:val="0"/>
        <w:numPr>
          <w:ilvl w:val="2"/>
          <w:numId w:val="25"/>
        </w:numPr>
        <w:kinsoku w:val="0"/>
        <w:overflowPunct w:val="0"/>
        <w:autoSpaceDE w:val="0"/>
        <w:autoSpaceDN w:val="0"/>
        <w:adjustRightInd w:val="0"/>
        <w:snapToGrid w:val="0"/>
        <w:spacing w:after="0" w:line="240" w:lineRule="auto"/>
        <w:contextualSpacing w:val="0"/>
        <w:jc w:val="both"/>
        <w:rPr>
          <w:rFonts w:cstheme="minorHAnsi"/>
          <w:b/>
          <w:bCs/>
        </w:rPr>
      </w:pPr>
      <w:r w:rsidRPr="00C143CC">
        <w:rPr>
          <w:rFonts w:cstheme="minorHAnsi"/>
          <w:b/>
          <w:bCs/>
        </w:rPr>
        <w:t xml:space="preserve">Improved coverage of cannery receipt data </w:t>
      </w:r>
      <w:r w:rsidRPr="00C143CC">
        <w:rPr>
          <w:rFonts w:cstheme="minorHAnsi"/>
          <w:b/>
          <w:bCs/>
          <w:lang w:eastAsia="ko-KR"/>
        </w:rPr>
        <w:t>(Project 114)</w:t>
      </w:r>
    </w:p>
    <w:p w14:paraId="6D909ED1" w14:textId="77777777" w:rsidR="006E4050" w:rsidRPr="00C143CC" w:rsidRDefault="006E4050" w:rsidP="00BC2DA4">
      <w:pPr>
        <w:pStyle w:val="ListParagraph"/>
        <w:widowControl w:val="0"/>
        <w:numPr>
          <w:ilvl w:val="2"/>
          <w:numId w:val="25"/>
        </w:numPr>
        <w:kinsoku w:val="0"/>
        <w:overflowPunct w:val="0"/>
        <w:autoSpaceDE w:val="0"/>
        <w:autoSpaceDN w:val="0"/>
        <w:adjustRightInd w:val="0"/>
        <w:snapToGrid w:val="0"/>
        <w:spacing w:after="0" w:line="240" w:lineRule="auto"/>
        <w:contextualSpacing w:val="0"/>
        <w:jc w:val="both"/>
        <w:rPr>
          <w:rFonts w:cstheme="minorHAnsi"/>
          <w:b/>
          <w:bCs/>
        </w:rPr>
      </w:pPr>
      <w:r w:rsidRPr="00C143CC">
        <w:rPr>
          <w:rFonts w:cstheme="minorHAnsi"/>
          <w:b/>
          <w:bCs/>
        </w:rPr>
        <w:t>Minimum data reporting requirements</w:t>
      </w:r>
    </w:p>
    <w:p w14:paraId="6029A1B9" w14:textId="77777777" w:rsidR="006E4050" w:rsidRPr="00C143CC" w:rsidRDefault="006E4050" w:rsidP="00BC2DA4">
      <w:pPr>
        <w:pStyle w:val="ListParagraph"/>
        <w:keepNext/>
        <w:keepLines/>
        <w:numPr>
          <w:ilvl w:val="0"/>
          <w:numId w:val="47"/>
        </w:numPr>
        <w:adjustRightInd w:val="0"/>
        <w:snapToGrid w:val="0"/>
        <w:spacing w:after="0" w:line="240" w:lineRule="auto"/>
        <w:contextualSpacing w:val="0"/>
        <w:jc w:val="both"/>
        <w:outlineLvl w:val="2"/>
        <w:rPr>
          <w:rStyle w:val="Strong"/>
          <w:rFonts w:eastAsiaTheme="majorEastAsia" w:cstheme="minorHAnsi"/>
          <w:b w:val="0"/>
          <w:bCs w:val="0"/>
          <w:vanish/>
        </w:rPr>
      </w:pPr>
      <w:bookmarkStart w:id="41" w:name="_Hlk165642330"/>
    </w:p>
    <w:p w14:paraId="382E2254" w14:textId="77777777" w:rsidR="006E4050" w:rsidRPr="00C143CC" w:rsidRDefault="006E4050" w:rsidP="00BC2DA4">
      <w:pPr>
        <w:pStyle w:val="ListParagraph"/>
        <w:keepNext/>
        <w:keepLines/>
        <w:numPr>
          <w:ilvl w:val="2"/>
          <w:numId w:val="47"/>
        </w:numPr>
        <w:adjustRightInd w:val="0"/>
        <w:snapToGrid w:val="0"/>
        <w:spacing w:after="0" w:line="240" w:lineRule="auto"/>
        <w:contextualSpacing w:val="0"/>
        <w:jc w:val="both"/>
        <w:outlineLvl w:val="2"/>
        <w:rPr>
          <w:rStyle w:val="Strong"/>
          <w:rFonts w:eastAsiaTheme="majorEastAsia" w:cstheme="minorHAnsi"/>
          <w:b w:val="0"/>
          <w:bCs w:val="0"/>
          <w:vanish/>
        </w:rPr>
      </w:pPr>
    </w:p>
    <w:p w14:paraId="5CE7CE79" w14:textId="77777777" w:rsidR="006E4050" w:rsidRPr="00C143CC" w:rsidRDefault="006E4050" w:rsidP="00BC2DA4">
      <w:pPr>
        <w:pStyle w:val="Heading3"/>
        <w:numPr>
          <w:ilvl w:val="2"/>
          <w:numId w:val="48"/>
        </w:numPr>
        <w:adjustRightInd w:val="0"/>
        <w:snapToGrid w:val="0"/>
        <w:spacing w:before="0"/>
        <w:jc w:val="both"/>
        <w:rPr>
          <w:rStyle w:val="Strong"/>
          <w:rFonts w:asciiTheme="minorHAnsi" w:hAnsiTheme="minorHAnsi" w:cstheme="minorHAnsi"/>
          <w:color w:val="auto"/>
          <w:sz w:val="22"/>
          <w:szCs w:val="22"/>
        </w:rPr>
      </w:pPr>
      <w:r>
        <w:rPr>
          <w:rStyle w:val="Strong"/>
          <w:rFonts w:asciiTheme="minorHAnsi" w:hAnsiTheme="minorHAnsi" w:cstheme="minorHAnsi"/>
          <w:color w:val="auto"/>
          <w:sz w:val="22"/>
          <w:szCs w:val="22"/>
        </w:rPr>
        <w:t>Proposal</w:t>
      </w:r>
      <w:r w:rsidRPr="00C143CC">
        <w:rPr>
          <w:rStyle w:val="Strong"/>
          <w:rFonts w:asciiTheme="minorHAnsi" w:hAnsiTheme="minorHAnsi" w:cstheme="minorHAnsi"/>
          <w:color w:val="auto"/>
          <w:sz w:val="22"/>
          <w:szCs w:val="22"/>
        </w:rPr>
        <w:t xml:space="preserve"> on sea turtle data reporting requirements for fishing operations</w:t>
      </w:r>
    </w:p>
    <w:p w14:paraId="43E8EF9E" w14:textId="77777777" w:rsidR="006E4050" w:rsidRPr="00C143CC" w:rsidRDefault="006E4050" w:rsidP="00BC2DA4">
      <w:pPr>
        <w:pStyle w:val="Heading3"/>
        <w:numPr>
          <w:ilvl w:val="2"/>
          <w:numId w:val="48"/>
        </w:numPr>
        <w:adjustRightInd w:val="0"/>
        <w:snapToGrid w:val="0"/>
        <w:spacing w:before="0"/>
        <w:jc w:val="both"/>
        <w:rPr>
          <w:rFonts w:asciiTheme="minorHAnsi" w:eastAsiaTheme="minorEastAsia" w:hAnsiTheme="minorHAnsi" w:cstheme="minorHAnsi"/>
          <w:b w:val="0"/>
          <w:bCs w:val="0"/>
          <w:color w:val="auto"/>
          <w:sz w:val="22"/>
          <w:szCs w:val="22"/>
          <w:lang w:eastAsia="ko-KR"/>
        </w:rPr>
      </w:pPr>
      <w:bookmarkStart w:id="42" w:name="_Hlk197333343"/>
      <w:r w:rsidRPr="00C143CC">
        <w:rPr>
          <w:rStyle w:val="Strong"/>
          <w:rFonts w:asciiTheme="minorHAnsi" w:hAnsiTheme="minorHAnsi" w:cstheme="minorHAnsi"/>
          <w:color w:val="auto"/>
          <w:sz w:val="22"/>
          <w:szCs w:val="22"/>
        </w:rPr>
        <w:t>Development</w:t>
      </w:r>
      <w:r w:rsidRPr="00C143CC">
        <w:rPr>
          <w:rFonts w:asciiTheme="minorHAnsi" w:hAnsiTheme="minorHAnsi" w:cstheme="minorHAnsi"/>
          <w:b w:val="0"/>
          <w:bCs w:val="0"/>
          <w:i/>
          <w:iCs/>
          <w:color w:val="auto"/>
          <w:sz w:val="22"/>
          <w:szCs w:val="22"/>
        </w:rPr>
        <w:t xml:space="preserve"> </w:t>
      </w:r>
      <w:r w:rsidRPr="00C143CC">
        <w:rPr>
          <w:rFonts w:asciiTheme="minorHAnsi" w:hAnsiTheme="minorHAnsi" w:cstheme="minorHAnsi"/>
          <w:b w:val="0"/>
          <w:bCs w:val="0"/>
          <w:color w:val="auto"/>
          <w:sz w:val="22"/>
          <w:szCs w:val="22"/>
        </w:rPr>
        <w:t xml:space="preserve">of a FAD Logbook </w:t>
      </w:r>
    </w:p>
    <w:bookmarkEnd w:id="42"/>
    <w:p w14:paraId="5A3D5D4F" w14:textId="77777777" w:rsidR="006E4050" w:rsidRPr="00C143CC" w:rsidRDefault="006E4050" w:rsidP="00BC2DA4">
      <w:pPr>
        <w:pStyle w:val="Heading3"/>
        <w:numPr>
          <w:ilvl w:val="2"/>
          <w:numId w:val="48"/>
        </w:numPr>
        <w:adjustRightInd w:val="0"/>
        <w:snapToGrid w:val="0"/>
        <w:spacing w:before="0"/>
        <w:jc w:val="both"/>
        <w:rPr>
          <w:rFonts w:asciiTheme="minorHAnsi" w:eastAsiaTheme="minorEastAsia" w:hAnsiTheme="minorHAnsi" w:cstheme="minorHAnsi"/>
          <w:b w:val="0"/>
          <w:bCs w:val="0"/>
          <w:color w:val="auto"/>
          <w:sz w:val="22"/>
          <w:szCs w:val="22"/>
          <w:lang w:eastAsia="ko-KR"/>
        </w:rPr>
      </w:pPr>
      <w:r w:rsidRPr="00C143CC">
        <w:rPr>
          <w:rStyle w:val="Strong"/>
          <w:rFonts w:asciiTheme="minorHAnsi" w:hAnsiTheme="minorHAnsi" w:cstheme="minorHAnsi"/>
          <w:color w:val="auto"/>
          <w:sz w:val="22"/>
          <w:szCs w:val="22"/>
        </w:rPr>
        <w:t>Reporting requirements for cetacean interaction</w:t>
      </w:r>
    </w:p>
    <w:p w14:paraId="7F318287" w14:textId="77777777" w:rsidR="006E4050" w:rsidRPr="00C143CC" w:rsidRDefault="006E4050" w:rsidP="00BC2DA4">
      <w:pPr>
        <w:pStyle w:val="ListParagraph"/>
        <w:widowControl w:val="0"/>
        <w:numPr>
          <w:ilvl w:val="2"/>
          <w:numId w:val="48"/>
        </w:numPr>
        <w:kinsoku w:val="0"/>
        <w:overflowPunct w:val="0"/>
        <w:autoSpaceDE w:val="0"/>
        <w:autoSpaceDN w:val="0"/>
        <w:adjustRightInd w:val="0"/>
        <w:snapToGrid w:val="0"/>
        <w:spacing w:after="0" w:line="240" w:lineRule="auto"/>
        <w:contextualSpacing w:val="0"/>
        <w:jc w:val="both"/>
        <w:rPr>
          <w:rFonts w:cstheme="minorHAnsi"/>
          <w:b/>
          <w:bCs/>
          <w:lang w:eastAsia="ko-KR"/>
        </w:rPr>
      </w:pPr>
      <w:r w:rsidRPr="00C143CC">
        <w:rPr>
          <w:rFonts w:cstheme="minorHAnsi"/>
          <w:b/>
          <w:bCs/>
          <w:lang w:eastAsia="ko-KR"/>
        </w:rPr>
        <w:t xml:space="preserve">Bycatch estimates of </w:t>
      </w:r>
      <w:r>
        <w:rPr>
          <w:rFonts w:cstheme="minorHAnsi"/>
          <w:b/>
          <w:bCs/>
          <w:lang w:eastAsia="ko-KR"/>
        </w:rPr>
        <w:t xml:space="preserve">the </w:t>
      </w:r>
      <w:r w:rsidRPr="00C143CC">
        <w:rPr>
          <w:rFonts w:cstheme="minorHAnsi"/>
          <w:b/>
          <w:bCs/>
          <w:lang w:eastAsia="ko-KR"/>
        </w:rPr>
        <w:t>longline fishery</w:t>
      </w:r>
    </w:p>
    <w:p w14:paraId="2969654A" w14:textId="77777777" w:rsidR="006E4050" w:rsidRPr="00C143CC" w:rsidRDefault="006E4050" w:rsidP="00BC2DA4">
      <w:pPr>
        <w:pStyle w:val="ListParagraph"/>
        <w:widowControl w:val="0"/>
        <w:numPr>
          <w:ilvl w:val="1"/>
          <w:numId w:val="25"/>
        </w:numPr>
        <w:kinsoku w:val="0"/>
        <w:overflowPunct w:val="0"/>
        <w:autoSpaceDE w:val="0"/>
        <w:autoSpaceDN w:val="0"/>
        <w:adjustRightInd w:val="0"/>
        <w:snapToGrid w:val="0"/>
        <w:spacing w:after="0" w:line="240" w:lineRule="auto"/>
        <w:ind w:left="0" w:firstLine="0"/>
        <w:contextualSpacing w:val="0"/>
        <w:jc w:val="both"/>
        <w:rPr>
          <w:rFonts w:cstheme="minorHAnsi"/>
          <w:b/>
          <w:bCs/>
        </w:rPr>
      </w:pPr>
      <w:r w:rsidRPr="00C143CC">
        <w:rPr>
          <w:rStyle w:val="Strong"/>
          <w:rFonts w:cstheme="minorHAnsi"/>
        </w:rPr>
        <w:t xml:space="preserve">Further analysis of purse seine fishing </w:t>
      </w:r>
      <w:proofErr w:type="spellStart"/>
      <w:r w:rsidRPr="00C143CC">
        <w:rPr>
          <w:rStyle w:val="Strong"/>
          <w:rFonts w:cstheme="minorHAnsi"/>
        </w:rPr>
        <w:t>behavior</w:t>
      </w:r>
      <w:proofErr w:type="spellEnd"/>
      <w:r w:rsidRPr="00C143CC">
        <w:rPr>
          <w:rStyle w:val="Strong"/>
          <w:rFonts w:cstheme="minorHAnsi"/>
        </w:rPr>
        <w:t>, reporting, and effort estimation</w:t>
      </w:r>
    </w:p>
    <w:bookmarkEnd w:id="41"/>
    <w:p w14:paraId="4B5F7F41" w14:textId="77777777" w:rsidR="006E4050" w:rsidRPr="00C143CC" w:rsidRDefault="006E4050" w:rsidP="00BC2DA4">
      <w:pPr>
        <w:pStyle w:val="ListParagraph"/>
        <w:widowControl w:val="0"/>
        <w:numPr>
          <w:ilvl w:val="1"/>
          <w:numId w:val="25"/>
        </w:numPr>
        <w:kinsoku w:val="0"/>
        <w:overflowPunct w:val="0"/>
        <w:autoSpaceDE w:val="0"/>
        <w:autoSpaceDN w:val="0"/>
        <w:adjustRightInd w:val="0"/>
        <w:snapToGrid w:val="0"/>
        <w:spacing w:after="0" w:line="240" w:lineRule="auto"/>
        <w:ind w:left="0" w:firstLine="0"/>
        <w:contextualSpacing w:val="0"/>
        <w:jc w:val="both"/>
        <w:rPr>
          <w:rFonts w:cstheme="minorHAnsi"/>
          <w:b/>
        </w:rPr>
      </w:pPr>
      <w:r w:rsidRPr="00C143CC">
        <w:rPr>
          <w:rFonts w:cstheme="minorHAnsi"/>
          <w:b/>
        </w:rPr>
        <w:lastRenderedPageBreak/>
        <w:t>Regional Observer Programme</w:t>
      </w:r>
    </w:p>
    <w:p w14:paraId="29A1C35F" w14:textId="77777777" w:rsidR="006E4050" w:rsidRPr="00C143CC" w:rsidRDefault="006E4050" w:rsidP="00BC2DA4">
      <w:pPr>
        <w:pStyle w:val="ListParagraph"/>
        <w:widowControl w:val="0"/>
        <w:numPr>
          <w:ilvl w:val="2"/>
          <w:numId w:val="25"/>
        </w:numPr>
        <w:kinsoku w:val="0"/>
        <w:overflowPunct w:val="0"/>
        <w:autoSpaceDE w:val="0"/>
        <w:autoSpaceDN w:val="0"/>
        <w:adjustRightInd w:val="0"/>
        <w:snapToGrid w:val="0"/>
        <w:spacing w:after="0" w:line="240" w:lineRule="auto"/>
        <w:contextualSpacing w:val="0"/>
        <w:jc w:val="both"/>
        <w:rPr>
          <w:rFonts w:cstheme="minorHAnsi"/>
          <w:b/>
          <w:bCs/>
        </w:rPr>
      </w:pPr>
      <w:bookmarkStart w:id="43" w:name="_Hlk165629461"/>
      <w:r w:rsidRPr="00C143CC">
        <w:rPr>
          <w:rFonts w:cstheme="minorHAnsi"/>
          <w:b/>
          <w:bCs/>
        </w:rPr>
        <w:t>ROP Data Issues</w:t>
      </w:r>
    </w:p>
    <w:p w14:paraId="3DD0D66C" w14:textId="77777777" w:rsidR="006E4050" w:rsidRPr="00C143CC" w:rsidRDefault="006E4050" w:rsidP="00BC2DA4">
      <w:pPr>
        <w:pStyle w:val="ListParagraph"/>
        <w:widowControl w:val="0"/>
        <w:numPr>
          <w:ilvl w:val="2"/>
          <w:numId w:val="25"/>
        </w:numPr>
        <w:kinsoku w:val="0"/>
        <w:overflowPunct w:val="0"/>
        <w:autoSpaceDE w:val="0"/>
        <w:autoSpaceDN w:val="0"/>
        <w:adjustRightInd w:val="0"/>
        <w:snapToGrid w:val="0"/>
        <w:spacing w:after="0" w:line="240" w:lineRule="auto"/>
        <w:contextualSpacing w:val="0"/>
        <w:jc w:val="both"/>
        <w:rPr>
          <w:rFonts w:cstheme="minorHAnsi"/>
          <w:b/>
          <w:bCs/>
        </w:rPr>
      </w:pPr>
      <w:bookmarkStart w:id="44" w:name="_Hlk165897315"/>
      <w:bookmarkEnd w:id="43"/>
      <w:r w:rsidRPr="00C143CC">
        <w:rPr>
          <w:rFonts w:cstheme="minorHAnsi"/>
          <w:b/>
          <w:bCs/>
          <w:lang w:eastAsia="ko-KR"/>
        </w:rPr>
        <w:t>Training observers for elasmobranch biological sampling (Project 109)</w:t>
      </w:r>
    </w:p>
    <w:p w14:paraId="0FBECEF2" w14:textId="77777777" w:rsidR="006E4050" w:rsidRPr="00C143CC" w:rsidRDefault="006E4050" w:rsidP="00BC2DA4">
      <w:pPr>
        <w:pStyle w:val="ListParagraph"/>
        <w:widowControl w:val="0"/>
        <w:numPr>
          <w:ilvl w:val="1"/>
          <w:numId w:val="25"/>
        </w:numPr>
        <w:kinsoku w:val="0"/>
        <w:overflowPunct w:val="0"/>
        <w:autoSpaceDE w:val="0"/>
        <w:autoSpaceDN w:val="0"/>
        <w:adjustRightInd w:val="0"/>
        <w:snapToGrid w:val="0"/>
        <w:spacing w:after="0" w:line="240" w:lineRule="auto"/>
        <w:ind w:left="0" w:firstLine="0"/>
        <w:contextualSpacing w:val="0"/>
        <w:jc w:val="both"/>
        <w:rPr>
          <w:rFonts w:cstheme="minorHAnsi"/>
          <w:b/>
        </w:rPr>
      </w:pPr>
      <w:r w:rsidRPr="00C143CC">
        <w:rPr>
          <w:rFonts w:cstheme="minorHAnsi"/>
          <w:b/>
        </w:rPr>
        <w:t xml:space="preserve">Electronic Reporting and Electronic Monitoring </w:t>
      </w:r>
    </w:p>
    <w:bookmarkEnd w:id="44"/>
    <w:p w14:paraId="2615C7FF" w14:textId="77777777" w:rsidR="006E4050" w:rsidRPr="00C143CC" w:rsidRDefault="006E4050" w:rsidP="00BC2DA4">
      <w:pPr>
        <w:pStyle w:val="ListParagraph"/>
        <w:widowControl w:val="0"/>
        <w:numPr>
          <w:ilvl w:val="1"/>
          <w:numId w:val="25"/>
        </w:numPr>
        <w:kinsoku w:val="0"/>
        <w:overflowPunct w:val="0"/>
        <w:autoSpaceDE w:val="0"/>
        <w:autoSpaceDN w:val="0"/>
        <w:adjustRightInd w:val="0"/>
        <w:snapToGrid w:val="0"/>
        <w:spacing w:after="0" w:line="240" w:lineRule="auto"/>
        <w:ind w:left="0" w:firstLine="0"/>
        <w:contextualSpacing w:val="0"/>
        <w:jc w:val="both"/>
        <w:rPr>
          <w:rFonts w:cstheme="minorHAnsi"/>
          <w:b/>
        </w:rPr>
      </w:pPr>
      <w:r w:rsidRPr="00C143CC">
        <w:rPr>
          <w:rFonts w:cstheme="minorHAnsi"/>
          <w:b/>
        </w:rPr>
        <w:t>Fisheries and Resources Monitoring Systems (FIRMS) Partnership</w:t>
      </w:r>
    </w:p>
    <w:p w14:paraId="2CA65050" w14:textId="77777777" w:rsidR="006E4050" w:rsidRPr="00C143CC" w:rsidRDefault="006E4050" w:rsidP="00BC2DA4">
      <w:pPr>
        <w:pStyle w:val="ListParagraph"/>
        <w:widowControl w:val="0"/>
        <w:numPr>
          <w:ilvl w:val="1"/>
          <w:numId w:val="25"/>
        </w:numPr>
        <w:kinsoku w:val="0"/>
        <w:overflowPunct w:val="0"/>
        <w:autoSpaceDE w:val="0"/>
        <w:autoSpaceDN w:val="0"/>
        <w:adjustRightInd w:val="0"/>
        <w:snapToGrid w:val="0"/>
        <w:spacing w:after="0" w:line="240" w:lineRule="auto"/>
        <w:ind w:left="0" w:firstLine="0"/>
        <w:contextualSpacing w:val="0"/>
        <w:jc w:val="both"/>
        <w:rPr>
          <w:rFonts w:cstheme="minorHAnsi"/>
          <w:b/>
        </w:rPr>
      </w:pPr>
      <w:r w:rsidRPr="00C143CC">
        <w:rPr>
          <w:rFonts w:cstheme="minorHAnsi"/>
          <w:b/>
        </w:rPr>
        <w:t>Other</w:t>
      </w:r>
      <w:r w:rsidRPr="00C143CC">
        <w:rPr>
          <w:rFonts w:cstheme="minorHAnsi"/>
          <w:b/>
          <w:lang w:eastAsia="ko-KR"/>
        </w:rPr>
        <w:t xml:space="preserve"> ST issues</w:t>
      </w:r>
    </w:p>
    <w:p w14:paraId="0363DC44" w14:textId="77777777" w:rsidR="006E4050" w:rsidRPr="00C143CC" w:rsidRDefault="006E4050" w:rsidP="006E4050">
      <w:pPr>
        <w:pStyle w:val="ListParagraph"/>
        <w:widowControl w:val="0"/>
        <w:kinsoku w:val="0"/>
        <w:overflowPunct w:val="0"/>
        <w:autoSpaceDE w:val="0"/>
        <w:autoSpaceDN w:val="0"/>
        <w:adjustRightInd w:val="0"/>
        <w:snapToGrid w:val="0"/>
        <w:spacing w:after="0" w:line="240" w:lineRule="auto"/>
        <w:jc w:val="both"/>
        <w:rPr>
          <w:rFonts w:cstheme="minorHAnsi"/>
          <w:b/>
          <w:lang w:eastAsia="ko-KR"/>
        </w:rPr>
      </w:pPr>
    </w:p>
    <w:p w14:paraId="2905CFF5" w14:textId="77777777" w:rsidR="006E4050" w:rsidRPr="00C143CC" w:rsidRDefault="006E4050" w:rsidP="006E4050">
      <w:pPr>
        <w:widowControl w:val="0"/>
        <w:numPr>
          <w:ilvl w:val="0"/>
          <w:numId w:val="13"/>
        </w:numPr>
        <w:tabs>
          <w:tab w:val="clear" w:pos="360"/>
          <w:tab w:val="num" w:pos="1800"/>
        </w:tabs>
        <w:kinsoku w:val="0"/>
        <w:overflowPunct w:val="0"/>
        <w:autoSpaceDE w:val="0"/>
        <w:autoSpaceDN w:val="0"/>
        <w:adjustRightInd w:val="0"/>
        <w:snapToGrid w:val="0"/>
        <w:spacing w:after="0" w:line="240" w:lineRule="auto"/>
        <w:ind w:left="2160" w:hanging="2160"/>
        <w:jc w:val="both"/>
        <w:rPr>
          <w:rFonts w:cstheme="minorHAnsi"/>
          <w:b/>
        </w:rPr>
      </w:pPr>
      <w:r w:rsidRPr="00C143CC">
        <w:rPr>
          <w:rFonts w:cstheme="minorHAnsi"/>
          <w:b/>
        </w:rPr>
        <w:t xml:space="preserve">STOCK ASSESSMENT THEME </w:t>
      </w:r>
    </w:p>
    <w:p w14:paraId="5F07A6C5" w14:textId="77777777" w:rsidR="006E4050" w:rsidRPr="00C143CC" w:rsidRDefault="006E4050" w:rsidP="006E4050">
      <w:pPr>
        <w:widowControl w:val="0"/>
        <w:kinsoku w:val="0"/>
        <w:overflowPunct w:val="0"/>
        <w:autoSpaceDE w:val="0"/>
        <w:autoSpaceDN w:val="0"/>
        <w:adjustRightInd w:val="0"/>
        <w:snapToGrid w:val="0"/>
        <w:spacing w:after="0" w:line="240" w:lineRule="auto"/>
        <w:ind w:left="720"/>
        <w:jc w:val="both"/>
        <w:rPr>
          <w:rFonts w:eastAsia="Batang" w:cstheme="minorHAnsi"/>
          <w:lang w:eastAsia="ko-KR"/>
        </w:rPr>
      </w:pPr>
    </w:p>
    <w:p w14:paraId="4395B952" w14:textId="77777777" w:rsidR="006E4050" w:rsidRPr="00C143CC" w:rsidRDefault="006E4050" w:rsidP="00BC2DA4">
      <w:pPr>
        <w:pStyle w:val="ListParagraph"/>
        <w:widowControl w:val="0"/>
        <w:numPr>
          <w:ilvl w:val="0"/>
          <w:numId w:val="25"/>
        </w:numPr>
        <w:kinsoku w:val="0"/>
        <w:overflowPunct w:val="0"/>
        <w:autoSpaceDE w:val="0"/>
        <w:autoSpaceDN w:val="0"/>
        <w:adjustRightInd w:val="0"/>
        <w:snapToGrid w:val="0"/>
        <w:spacing w:after="0" w:line="240" w:lineRule="auto"/>
        <w:contextualSpacing w:val="0"/>
        <w:jc w:val="both"/>
        <w:rPr>
          <w:rFonts w:eastAsia="Batang" w:cstheme="minorHAnsi"/>
          <w:b/>
          <w:bCs/>
          <w:vanish/>
          <w:lang w:eastAsia="ko-KR"/>
        </w:rPr>
      </w:pPr>
    </w:p>
    <w:p w14:paraId="61F34BE3" w14:textId="77777777" w:rsidR="006E4050" w:rsidRPr="00C143CC" w:rsidRDefault="006E4050" w:rsidP="00BC2DA4">
      <w:pPr>
        <w:pStyle w:val="ListParagraph"/>
        <w:widowControl w:val="0"/>
        <w:numPr>
          <w:ilvl w:val="1"/>
          <w:numId w:val="25"/>
        </w:numPr>
        <w:kinsoku w:val="0"/>
        <w:overflowPunct w:val="0"/>
        <w:autoSpaceDE w:val="0"/>
        <w:autoSpaceDN w:val="0"/>
        <w:adjustRightInd w:val="0"/>
        <w:snapToGrid w:val="0"/>
        <w:spacing w:after="0" w:line="240" w:lineRule="auto"/>
        <w:ind w:left="0" w:firstLine="0"/>
        <w:contextualSpacing w:val="0"/>
        <w:jc w:val="both"/>
        <w:rPr>
          <w:rFonts w:eastAsia="Batang" w:cstheme="minorHAnsi"/>
          <w:b/>
          <w:lang w:eastAsia="ko-KR"/>
        </w:rPr>
      </w:pPr>
      <w:r w:rsidRPr="00C143CC">
        <w:rPr>
          <w:rFonts w:eastAsia="Batang" w:cstheme="minorHAnsi"/>
          <w:b/>
          <w:bCs/>
          <w:lang w:eastAsia="ko-KR"/>
        </w:rPr>
        <w:t>Improvement</w:t>
      </w:r>
      <w:r w:rsidRPr="00C143CC">
        <w:rPr>
          <w:rFonts w:eastAsia="Malgun Gothic" w:cstheme="minorHAnsi"/>
          <w:b/>
          <w:bCs/>
          <w:lang w:eastAsia="ko-KR"/>
        </w:rPr>
        <w:t xml:space="preserve"> of MULTIFAN-CL software </w:t>
      </w:r>
    </w:p>
    <w:p w14:paraId="4DB34025" w14:textId="77777777" w:rsidR="006E4050" w:rsidRPr="00C143CC" w:rsidRDefault="006E4050" w:rsidP="00BC2DA4">
      <w:pPr>
        <w:pStyle w:val="ListParagraph"/>
        <w:widowControl w:val="0"/>
        <w:numPr>
          <w:ilvl w:val="2"/>
          <w:numId w:val="25"/>
        </w:numPr>
        <w:kinsoku w:val="0"/>
        <w:overflowPunct w:val="0"/>
        <w:autoSpaceDE w:val="0"/>
        <w:autoSpaceDN w:val="0"/>
        <w:adjustRightInd w:val="0"/>
        <w:snapToGrid w:val="0"/>
        <w:spacing w:after="0" w:line="240" w:lineRule="auto"/>
        <w:contextualSpacing w:val="0"/>
        <w:jc w:val="both"/>
        <w:rPr>
          <w:rFonts w:eastAsia="Batang" w:cstheme="minorHAnsi"/>
          <w:b/>
          <w:bCs/>
          <w:lang w:eastAsia="ko-KR"/>
        </w:rPr>
      </w:pPr>
      <w:r w:rsidRPr="00C143CC">
        <w:rPr>
          <w:rFonts w:eastAsia="Batang" w:cstheme="minorHAnsi"/>
          <w:b/>
          <w:bCs/>
          <w:lang w:eastAsia="ko-KR"/>
        </w:rPr>
        <w:t>Update of MULTIFAN-CL software</w:t>
      </w:r>
    </w:p>
    <w:p w14:paraId="70B0AEDE" w14:textId="77777777" w:rsidR="006E4050" w:rsidRPr="00C143CC" w:rsidRDefault="006E4050" w:rsidP="00BC2DA4">
      <w:pPr>
        <w:pStyle w:val="ListParagraph"/>
        <w:widowControl w:val="0"/>
        <w:numPr>
          <w:ilvl w:val="2"/>
          <w:numId w:val="25"/>
        </w:numPr>
        <w:kinsoku w:val="0"/>
        <w:overflowPunct w:val="0"/>
        <w:autoSpaceDE w:val="0"/>
        <w:autoSpaceDN w:val="0"/>
        <w:adjustRightInd w:val="0"/>
        <w:snapToGrid w:val="0"/>
        <w:spacing w:after="0" w:line="240" w:lineRule="auto"/>
        <w:contextualSpacing w:val="0"/>
        <w:jc w:val="both"/>
        <w:rPr>
          <w:rFonts w:eastAsia="Batang" w:cstheme="minorHAnsi"/>
          <w:b/>
          <w:bCs/>
          <w:lang w:eastAsia="ko-KR"/>
        </w:rPr>
      </w:pPr>
      <w:r w:rsidRPr="00C143CC">
        <w:rPr>
          <w:rFonts w:eastAsia="Batang" w:cstheme="minorHAnsi"/>
          <w:b/>
          <w:bCs/>
          <w:lang w:eastAsia="ko-KR"/>
        </w:rPr>
        <w:t>Scoping</w:t>
      </w:r>
      <w:r w:rsidRPr="00C143CC">
        <w:rPr>
          <w:rFonts w:cstheme="minorHAnsi"/>
          <w:b/>
        </w:rPr>
        <w:t xml:space="preserve"> the next generation of tuna stock assessment software (</w:t>
      </w:r>
      <w:r w:rsidRPr="00C143CC">
        <w:rPr>
          <w:rFonts w:eastAsia="Batang" w:cstheme="minorHAnsi"/>
          <w:b/>
          <w:bCs/>
          <w:lang w:eastAsia="ko-KR"/>
        </w:rPr>
        <w:t>Project 123)</w:t>
      </w:r>
    </w:p>
    <w:p w14:paraId="45317C46" w14:textId="77777777" w:rsidR="006E4050" w:rsidRPr="00C143CC" w:rsidRDefault="006E4050" w:rsidP="00BC2DA4">
      <w:pPr>
        <w:pStyle w:val="ListParagraph"/>
        <w:widowControl w:val="0"/>
        <w:numPr>
          <w:ilvl w:val="1"/>
          <w:numId w:val="25"/>
        </w:numPr>
        <w:kinsoku w:val="0"/>
        <w:overflowPunct w:val="0"/>
        <w:autoSpaceDE w:val="0"/>
        <w:autoSpaceDN w:val="0"/>
        <w:adjustRightInd w:val="0"/>
        <w:snapToGrid w:val="0"/>
        <w:spacing w:after="0" w:line="240" w:lineRule="auto"/>
        <w:ind w:left="0" w:firstLine="0"/>
        <w:contextualSpacing w:val="0"/>
        <w:jc w:val="both"/>
        <w:rPr>
          <w:rFonts w:eastAsia="Batang" w:cstheme="minorHAnsi"/>
          <w:b/>
          <w:bCs/>
          <w:lang w:eastAsia="ko-KR"/>
        </w:rPr>
      </w:pPr>
      <w:r w:rsidRPr="00C143CC">
        <w:rPr>
          <w:rFonts w:eastAsia="Batang" w:cstheme="minorHAnsi"/>
          <w:b/>
          <w:bCs/>
          <w:lang w:eastAsia="ko-KR"/>
        </w:rPr>
        <w:t>Template</w:t>
      </w:r>
      <w:r w:rsidRPr="00C143CC">
        <w:rPr>
          <w:rFonts w:cstheme="minorHAnsi"/>
          <w:b/>
          <w:bCs/>
          <w:lang w:eastAsia="ko-KR"/>
        </w:rPr>
        <w:t xml:space="preserve"> for reporting stock assessment outcomes (Project 113b)</w:t>
      </w:r>
    </w:p>
    <w:p w14:paraId="16796C90" w14:textId="77777777" w:rsidR="006E4050" w:rsidRPr="00C143CC" w:rsidRDefault="006E4050" w:rsidP="00BC2DA4">
      <w:pPr>
        <w:pStyle w:val="ListParagraph"/>
        <w:widowControl w:val="0"/>
        <w:numPr>
          <w:ilvl w:val="1"/>
          <w:numId w:val="25"/>
        </w:numPr>
        <w:kinsoku w:val="0"/>
        <w:overflowPunct w:val="0"/>
        <w:autoSpaceDE w:val="0"/>
        <w:autoSpaceDN w:val="0"/>
        <w:adjustRightInd w:val="0"/>
        <w:snapToGrid w:val="0"/>
        <w:spacing w:after="0" w:line="240" w:lineRule="auto"/>
        <w:ind w:left="0" w:firstLine="0"/>
        <w:contextualSpacing w:val="0"/>
        <w:jc w:val="both"/>
        <w:rPr>
          <w:rFonts w:eastAsia="Batang" w:cstheme="minorHAnsi"/>
          <w:b/>
          <w:bCs/>
          <w:lang w:eastAsia="ko-KR"/>
        </w:rPr>
      </w:pPr>
      <w:r w:rsidRPr="00C143CC">
        <w:rPr>
          <w:rFonts w:eastAsia="Batang" w:cstheme="minorHAnsi"/>
          <w:b/>
          <w:bCs/>
          <w:lang w:eastAsia="ko-KR"/>
        </w:rPr>
        <w:t>WCPO Tunas</w:t>
      </w:r>
    </w:p>
    <w:p w14:paraId="4B468FB4" w14:textId="77777777" w:rsidR="006E4050" w:rsidRPr="00C143CC" w:rsidRDefault="006E4050" w:rsidP="00BC2DA4">
      <w:pPr>
        <w:pStyle w:val="ListParagraph"/>
        <w:widowControl w:val="0"/>
        <w:numPr>
          <w:ilvl w:val="2"/>
          <w:numId w:val="25"/>
        </w:numPr>
        <w:kinsoku w:val="0"/>
        <w:overflowPunct w:val="0"/>
        <w:autoSpaceDE w:val="0"/>
        <w:autoSpaceDN w:val="0"/>
        <w:adjustRightInd w:val="0"/>
        <w:snapToGrid w:val="0"/>
        <w:spacing w:after="0" w:line="240" w:lineRule="auto"/>
        <w:contextualSpacing w:val="0"/>
        <w:jc w:val="both"/>
        <w:rPr>
          <w:rFonts w:eastAsia="Batang" w:cstheme="minorHAnsi"/>
          <w:b/>
          <w:bCs/>
          <w:lang w:eastAsia="ko-KR"/>
        </w:rPr>
      </w:pPr>
      <w:r w:rsidRPr="00C143CC">
        <w:rPr>
          <w:rFonts w:eastAsia="Batang" w:cstheme="minorHAnsi"/>
          <w:b/>
          <w:bCs/>
          <w:lang w:eastAsia="ko-KR"/>
        </w:rPr>
        <w:t xml:space="preserve">WCPO skipjack tuna </w:t>
      </w:r>
      <w:r w:rsidRPr="00C143CC">
        <w:rPr>
          <w:rFonts w:eastAsia="Batang" w:cstheme="minorHAnsi"/>
          <w:b/>
          <w:bCs/>
          <w:i/>
          <w:iCs/>
          <w:lang w:eastAsia="ko-KR"/>
        </w:rPr>
        <w:t>(Katsuwonus pelamis)</w:t>
      </w:r>
    </w:p>
    <w:p w14:paraId="6D03B97D" w14:textId="77777777" w:rsidR="006E4050" w:rsidRPr="00C143CC" w:rsidRDefault="006E4050" w:rsidP="00BC2DA4">
      <w:pPr>
        <w:pStyle w:val="ListParagraph"/>
        <w:widowControl w:val="0"/>
        <w:numPr>
          <w:ilvl w:val="3"/>
          <w:numId w:val="49"/>
        </w:numPr>
        <w:kinsoku w:val="0"/>
        <w:overflowPunct w:val="0"/>
        <w:autoSpaceDE w:val="0"/>
        <w:autoSpaceDN w:val="0"/>
        <w:adjustRightInd w:val="0"/>
        <w:snapToGrid w:val="0"/>
        <w:spacing w:after="0" w:line="240" w:lineRule="auto"/>
        <w:ind w:left="720"/>
        <w:contextualSpacing w:val="0"/>
        <w:jc w:val="both"/>
        <w:rPr>
          <w:rFonts w:eastAsia="Batang" w:cstheme="minorHAnsi"/>
          <w:iCs/>
          <w:lang w:eastAsia="ko-KR"/>
        </w:rPr>
      </w:pPr>
      <w:bookmarkStart w:id="45" w:name="_Hlk197528101"/>
      <w:r w:rsidRPr="00C143CC">
        <w:rPr>
          <w:rFonts w:eastAsia="Batang" w:cstheme="minorHAnsi"/>
          <w:iCs/>
          <w:lang w:eastAsia="ko-KR"/>
        </w:rPr>
        <w:t>Skipjack stock assessment</w:t>
      </w:r>
    </w:p>
    <w:bookmarkEnd w:id="45"/>
    <w:p w14:paraId="42EFED17" w14:textId="77777777" w:rsidR="006E4050" w:rsidRPr="00C143CC" w:rsidRDefault="006E4050" w:rsidP="00BC2DA4">
      <w:pPr>
        <w:pStyle w:val="ListParagraph"/>
        <w:widowControl w:val="0"/>
        <w:numPr>
          <w:ilvl w:val="3"/>
          <w:numId w:val="49"/>
        </w:numPr>
        <w:kinsoku w:val="0"/>
        <w:overflowPunct w:val="0"/>
        <w:autoSpaceDE w:val="0"/>
        <w:autoSpaceDN w:val="0"/>
        <w:adjustRightInd w:val="0"/>
        <w:snapToGrid w:val="0"/>
        <w:spacing w:after="0" w:line="240" w:lineRule="auto"/>
        <w:ind w:left="720"/>
        <w:contextualSpacing w:val="0"/>
        <w:jc w:val="both"/>
        <w:rPr>
          <w:rFonts w:eastAsia="Batang" w:cstheme="minorHAnsi"/>
          <w:lang w:eastAsia="ko-KR"/>
        </w:rPr>
      </w:pPr>
      <w:r w:rsidRPr="00C143CC">
        <w:rPr>
          <w:rFonts w:eastAsia="Batang" w:cstheme="minorHAnsi"/>
          <w:lang w:eastAsia="ko-KR"/>
        </w:rPr>
        <w:t>Provision of scientific information to the Commission</w:t>
      </w:r>
    </w:p>
    <w:p w14:paraId="09676ECA" w14:textId="77777777" w:rsidR="006E4050" w:rsidRPr="00C143CC" w:rsidRDefault="006E4050" w:rsidP="006E4050">
      <w:pPr>
        <w:pStyle w:val="ListParagraph"/>
        <w:widowControl w:val="0"/>
        <w:numPr>
          <w:ilvl w:val="2"/>
          <w:numId w:val="15"/>
        </w:numPr>
        <w:tabs>
          <w:tab w:val="clear" w:pos="720"/>
        </w:tabs>
        <w:kinsoku w:val="0"/>
        <w:overflowPunct w:val="0"/>
        <w:autoSpaceDE w:val="0"/>
        <w:autoSpaceDN w:val="0"/>
        <w:adjustRightInd w:val="0"/>
        <w:snapToGrid w:val="0"/>
        <w:spacing w:after="0" w:line="240" w:lineRule="auto"/>
        <w:ind w:left="1080" w:hanging="360"/>
        <w:contextualSpacing w:val="0"/>
        <w:jc w:val="both"/>
        <w:rPr>
          <w:rFonts w:eastAsia="Batang" w:cstheme="minorHAnsi"/>
          <w:lang w:eastAsia="ko-KR"/>
        </w:rPr>
      </w:pPr>
      <w:r w:rsidRPr="00C143CC">
        <w:rPr>
          <w:rFonts w:cstheme="minorHAnsi"/>
          <w:bCs/>
        </w:rPr>
        <w:t xml:space="preserve">Stock </w:t>
      </w:r>
      <w:r w:rsidRPr="00C143CC">
        <w:rPr>
          <w:rFonts w:cstheme="minorHAnsi"/>
          <w:bCs/>
          <w:lang w:eastAsia="ko-KR"/>
        </w:rPr>
        <w:t xml:space="preserve">assessment and </w:t>
      </w:r>
      <w:r w:rsidRPr="00C143CC">
        <w:rPr>
          <w:rFonts w:cstheme="minorHAnsi"/>
          <w:bCs/>
        </w:rPr>
        <w:t xml:space="preserve">trends </w:t>
      </w:r>
    </w:p>
    <w:p w14:paraId="6011F048" w14:textId="77777777" w:rsidR="006E4050" w:rsidRPr="00C143CC" w:rsidRDefault="006E4050" w:rsidP="006E4050">
      <w:pPr>
        <w:pStyle w:val="ListParagraph"/>
        <w:widowControl w:val="0"/>
        <w:numPr>
          <w:ilvl w:val="2"/>
          <w:numId w:val="15"/>
        </w:numPr>
        <w:tabs>
          <w:tab w:val="clear" w:pos="720"/>
        </w:tabs>
        <w:kinsoku w:val="0"/>
        <w:overflowPunct w:val="0"/>
        <w:autoSpaceDE w:val="0"/>
        <w:autoSpaceDN w:val="0"/>
        <w:adjustRightInd w:val="0"/>
        <w:snapToGrid w:val="0"/>
        <w:spacing w:after="0" w:line="240" w:lineRule="auto"/>
        <w:ind w:left="1080" w:hanging="360"/>
        <w:contextualSpacing w:val="0"/>
        <w:jc w:val="both"/>
        <w:rPr>
          <w:rFonts w:eastAsia="Batang" w:cstheme="minorHAnsi"/>
          <w:lang w:eastAsia="ko-KR"/>
        </w:rPr>
      </w:pPr>
      <w:r w:rsidRPr="00C143CC">
        <w:rPr>
          <w:rFonts w:cstheme="minorHAnsi"/>
          <w:bCs/>
          <w:lang w:eastAsia="ko-KR"/>
        </w:rPr>
        <w:t>Stock status</w:t>
      </w:r>
    </w:p>
    <w:p w14:paraId="2B3BDD23" w14:textId="77777777" w:rsidR="006E4050" w:rsidRPr="00C143CC" w:rsidRDefault="006E4050" w:rsidP="006E4050">
      <w:pPr>
        <w:pStyle w:val="ListParagraph"/>
        <w:widowControl w:val="0"/>
        <w:numPr>
          <w:ilvl w:val="2"/>
          <w:numId w:val="15"/>
        </w:numPr>
        <w:tabs>
          <w:tab w:val="clear" w:pos="720"/>
        </w:tabs>
        <w:kinsoku w:val="0"/>
        <w:overflowPunct w:val="0"/>
        <w:autoSpaceDE w:val="0"/>
        <w:autoSpaceDN w:val="0"/>
        <w:adjustRightInd w:val="0"/>
        <w:snapToGrid w:val="0"/>
        <w:spacing w:after="0" w:line="240" w:lineRule="auto"/>
        <w:ind w:left="1080" w:hanging="360"/>
        <w:contextualSpacing w:val="0"/>
        <w:jc w:val="both"/>
        <w:rPr>
          <w:rFonts w:eastAsia="Batang" w:cstheme="minorHAnsi"/>
          <w:lang w:eastAsia="ko-KR"/>
        </w:rPr>
      </w:pPr>
      <w:r w:rsidRPr="00C143CC">
        <w:rPr>
          <w:rFonts w:cstheme="minorHAnsi"/>
          <w:bCs/>
        </w:rPr>
        <w:t>Management advice</w:t>
      </w:r>
    </w:p>
    <w:p w14:paraId="329F5F88" w14:textId="77777777" w:rsidR="006E4050" w:rsidRPr="00C143CC" w:rsidRDefault="006E4050" w:rsidP="00BC2DA4">
      <w:pPr>
        <w:pStyle w:val="ListParagraph"/>
        <w:widowControl w:val="0"/>
        <w:numPr>
          <w:ilvl w:val="2"/>
          <w:numId w:val="25"/>
        </w:numPr>
        <w:kinsoku w:val="0"/>
        <w:overflowPunct w:val="0"/>
        <w:autoSpaceDE w:val="0"/>
        <w:autoSpaceDN w:val="0"/>
        <w:adjustRightInd w:val="0"/>
        <w:snapToGrid w:val="0"/>
        <w:spacing w:after="0" w:line="240" w:lineRule="auto"/>
        <w:contextualSpacing w:val="0"/>
        <w:jc w:val="both"/>
        <w:rPr>
          <w:rFonts w:eastAsia="Batang" w:cstheme="minorHAnsi"/>
          <w:b/>
          <w:bCs/>
          <w:lang w:eastAsia="ko-KR"/>
        </w:rPr>
      </w:pPr>
      <w:r w:rsidRPr="00C143CC">
        <w:rPr>
          <w:rFonts w:eastAsia="Batang" w:cstheme="minorHAnsi"/>
          <w:b/>
          <w:bCs/>
          <w:lang w:eastAsia="ko-KR"/>
        </w:rPr>
        <w:t xml:space="preserve">Other WCPO tunas </w:t>
      </w:r>
    </w:p>
    <w:p w14:paraId="2720B9C0" w14:textId="77777777" w:rsidR="006E4050" w:rsidRPr="00C143CC" w:rsidRDefault="006E4050" w:rsidP="00BC2DA4">
      <w:pPr>
        <w:pStyle w:val="ListParagraph"/>
        <w:widowControl w:val="0"/>
        <w:numPr>
          <w:ilvl w:val="3"/>
          <w:numId w:val="50"/>
        </w:numPr>
        <w:kinsoku w:val="0"/>
        <w:overflowPunct w:val="0"/>
        <w:autoSpaceDE w:val="0"/>
        <w:autoSpaceDN w:val="0"/>
        <w:adjustRightInd w:val="0"/>
        <w:snapToGrid w:val="0"/>
        <w:spacing w:after="0" w:line="240" w:lineRule="auto"/>
        <w:contextualSpacing w:val="0"/>
        <w:jc w:val="both"/>
        <w:rPr>
          <w:rFonts w:eastAsia="Batang" w:cstheme="minorHAnsi"/>
          <w:lang w:eastAsia="ko-KR"/>
        </w:rPr>
      </w:pPr>
      <w:r w:rsidRPr="00C143CC">
        <w:rPr>
          <w:rFonts w:eastAsia="Batang" w:cstheme="minorHAnsi"/>
          <w:lang w:eastAsia="ko-KR"/>
        </w:rPr>
        <w:t xml:space="preserve">Indicator analysis </w:t>
      </w:r>
    </w:p>
    <w:p w14:paraId="2D82D052" w14:textId="77777777" w:rsidR="006E4050" w:rsidRPr="00C143CC" w:rsidRDefault="006E4050" w:rsidP="00BC2DA4">
      <w:pPr>
        <w:pStyle w:val="ListParagraph"/>
        <w:widowControl w:val="0"/>
        <w:numPr>
          <w:ilvl w:val="3"/>
          <w:numId w:val="50"/>
        </w:numPr>
        <w:kinsoku w:val="0"/>
        <w:overflowPunct w:val="0"/>
        <w:autoSpaceDE w:val="0"/>
        <w:autoSpaceDN w:val="0"/>
        <w:adjustRightInd w:val="0"/>
        <w:snapToGrid w:val="0"/>
        <w:spacing w:after="0" w:line="240" w:lineRule="auto"/>
        <w:contextualSpacing w:val="0"/>
        <w:jc w:val="both"/>
        <w:rPr>
          <w:rFonts w:eastAsia="Batang" w:cstheme="minorHAnsi"/>
          <w:lang w:eastAsia="ko-KR"/>
        </w:rPr>
      </w:pPr>
      <w:r w:rsidRPr="00C143CC">
        <w:rPr>
          <w:rFonts w:eastAsia="Batang" w:cstheme="minorHAnsi"/>
          <w:lang w:eastAsia="ko-KR"/>
        </w:rPr>
        <w:t>Updated reproductive biology of tropical tunas (Project 120)</w:t>
      </w:r>
    </w:p>
    <w:p w14:paraId="0E7E9DE7" w14:textId="77777777" w:rsidR="006E4050" w:rsidRPr="00C143CC" w:rsidRDefault="006E4050" w:rsidP="00BC2DA4">
      <w:pPr>
        <w:pStyle w:val="ListParagraph"/>
        <w:widowControl w:val="0"/>
        <w:numPr>
          <w:ilvl w:val="1"/>
          <w:numId w:val="25"/>
        </w:numPr>
        <w:kinsoku w:val="0"/>
        <w:overflowPunct w:val="0"/>
        <w:autoSpaceDE w:val="0"/>
        <w:autoSpaceDN w:val="0"/>
        <w:adjustRightInd w:val="0"/>
        <w:snapToGrid w:val="0"/>
        <w:spacing w:after="0" w:line="240" w:lineRule="auto"/>
        <w:ind w:left="0" w:firstLine="0"/>
        <w:contextualSpacing w:val="0"/>
        <w:jc w:val="both"/>
        <w:rPr>
          <w:rFonts w:eastAsia="Batang" w:cstheme="minorHAnsi"/>
          <w:b/>
          <w:bCs/>
          <w:lang w:eastAsia="ko-KR"/>
        </w:rPr>
      </w:pPr>
      <w:bookmarkStart w:id="46" w:name="_Hlk166567854"/>
      <w:r w:rsidRPr="00C143CC">
        <w:rPr>
          <w:rFonts w:eastAsia="Batang" w:cstheme="minorHAnsi"/>
          <w:b/>
          <w:bCs/>
          <w:lang w:eastAsia="ko-KR"/>
        </w:rPr>
        <w:t xml:space="preserve">Northern stocks </w:t>
      </w:r>
    </w:p>
    <w:bookmarkEnd w:id="46"/>
    <w:p w14:paraId="2A7C5EAB" w14:textId="77777777" w:rsidR="006E4050" w:rsidRPr="00C143CC" w:rsidRDefault="006E4050" w:rsidP="00BC2DA4">
      <w:pPr>
        <w:pStyle w:val="ListParagraph"/>
        <w:widowControl w:val="0"/>
        <w:numPr>
          <w:ilvl w:val="2"/>
          <w:numId w:val="25"/>
        </w:numPr>
        <w:kinsoku w:val="0"/>
        <w:overflowPunct w:val="0"/>
        <w:autoSpaceDE w:val="0"/>
        <w:autoSpaceDN w:val="0"/>
        <w:adjustRightInd w:val="0"/>
        <w:snapToGrid w:val="0"/>
        <w:spacing w:after="0" w:line="240" w:lineRule="auto"/>
        <w:contextualSpacing w:val="0"/>
        <w:jc w:val="both"/>
        <w:rPr>
          <w:rFonts w:eastAsia="Batang" w:cstheme="minorHAnsi"/>
          <w:b/>
          <w:bCs/>
          <w:lang w:eastAsia="ko-KR"/>
        </w:rPr>
      </w:pPr>
      <w:r w:rsidRPr="00C143CC">
        <w:rPr>
          <w:rFonts w:eastAsia="Batang" w:cstheme="minorHAnsi"/>
          <w:b/>
          <w:bCs/>
          <w:lang w:eastAsia="ko-KR"/>
        </w:rPr>
        <w:t>Provision of scientific information from the ISC</w:t>
      </w:r>
    </w:p>
    <w:p w14:paraId="00487EFF" w14:textId="77777777" w:rsidR="006E4050" w:rsidRPr="00C143CC" w:rsidRDefault="006E4050" w:rsidP="00BC2DA4">
      <w:pPr>
        <w:pStyle w:val="ListParagraph"/>
        <w:widowControl w:val="0"/>
        <w:numPr>
          <w:ilvl w:val="2"/>
          <w:numId w:val="25"/>
        </w:numPr>
        <w:kinsoku w:val="0"/>
        <w:overflowPunct w:val="0"/>
        <w:autoSpaceDE w:val="0"/>
        <w:autoSpaceDN w:val="0"/>
        <w:adjustRightInd w:val="0"/>
        <w:snapToGrid w:val="0"/>
        <w:spacing w:after="0" w:line="240" w:lineRule="auto"/>
        <w:contextualSpacing w:val="0"/>
        <w:jc w:val="both"/>
        <w:rPr>
          <w:rFonts w:eastAsia="Batang" w:cstheme="minorHAnsi"/>
          <w:b/>
          <w:bCs/>
          <w:lang w:eastAsia="ko-KR"/>
        </w:rPr>
      </w:pPr>
      <w:r w:rsidRPr="00C143CC">
        <w:rPr>
          <w:rFonts w:eastAsia="Batang" w:cstheme="minorHAnsi"/>
          <w:b/>
          <w:bCs/>
          <w:lang w:eastAsia="ko-KR"/>
        </w:rPr>
        <w:t>Pacific bluefin tuna (</w:t>
      </w:r>
      <w:r w:rsidRPr="00C143CC">
        <w:rPr>
          <w:rFonts w:eastAsia="Batang" w:cstheme="minorHAnsi"/>
          <w:b/>
          <w:bCs/>
          <w:i/>
          <w:iCs/>
          <w:lang w:eastAsia="ko-KR"/>
        </w:rPr>
        <w:t>Thunnus orientalis</w:t>
      </w:r>
      <w:r w:rsidRPr="00C143CC">
        <w:rPr>
          <w:rFonts w:eastAsia="Batang" w:cstheme="minorHAnsi"/>
          <w:b/>
          <w:bCs/>
          <w:lang w:eastAsia="ko-KR"/>
        </w:rPr>
        <w:t xml:space="preserve">) </w:t>
      </w:r>
    </w:p>
    <w:p w14:paraId="783CAAF0" w14:textId="77777777" w:rsidR="006E4050" w:rsidRPr="00C143CC" w:rsidRDefault="006E4050" w:rsidP="00BC2DA4">
      <w:pPr>
        <w:pStyle w:val="ListParagraph"/>
        <w:widowControl w:val="0"/>
        <w:numPr>
          <w:ilvl w:val="3"/>
          <w:numId w:val="53"/>
        </w:numPr>
        <w:kinsoku w:val="0"/>
        <w:overflowPunct w:val="0"/>
        <w:autoSpaceDE w:val="0"/>
        <w:autoSpaceDN w:val="0"/>
        <w:adjustRightInd w:val="0"/>
        <w:snapToGrid w:val="0"/>
        <w:spacing w:after="0" w:line="240" w:lineRule="auto"/>
        <w:contextualSpacing w:val="0"/>
        <w:jc w:val="both"/>
        <w:rPr>
          <w:rFonts w:eastAsia="Batang" w:cstheme="minorHAnsi"/>
          <w:iCs/>
          <w:lang w:eastAsia="ko-KR"/>
        </w:rPr>
      </w:pPr>
      <w:r w:rsidRPr="00C143CC">
        <w:rPr>
          <w:rFonts w:cstheme="minorHAnsi"/>
          <w:bCs/>
        </w:rPr>
        <w:t>Research on migratory patterns</w:t>
      </w:r>
    </w:p>
    <w:p w14:paraId="4A76C322" w14:textId="77777777" w:rsidR="006E4050" w:rsidRPr="00C143CC" w:rsidRDefault="006E4050" w:rsidP="00BC2DA4">
      <w:pPr>
        <w:pStyle w:val="ListParagraph"/>
        <w:widowControl w:val="0"/>
        <w:numPr>
          <w:ilvl w:val="1"/>
          <w:numId w:val="25"/>
        </w:numPr>
        <w:kinsoku w:val="0"/>
        <w:overflowPunct w:val="0"/>
        <w:autoSpaceDE w:val="0"/>
        <w:autoSpaceDN w:val="0"/>
        <w:adjustRightInd w:val="0"/>
        <w:snapToGrid w:val="0"/>
        <w:spacing w:after="0" w:line="240" w:lineRule="auto"/>
        <w:ind w:left="0" w:firstLine="0"/>
        <w:contextualSpacing w:val="0"/>
        <w:jc w:val="both"/>
        <w:rPr>
          <w:rFonts w:eastAsia="Batang" w:cstheme="minorHAnsi"/>
          <w:b/>
          <w:bCs/>
          <w:lang w:eastAsia="ko-KR"/>
        </w:rPr>
      </w:pPr>
      <w:r w:rsidRPr="00C143CC">
        <w:rPr>
          <w:rFonts w:eastAsia="Batang" w:cstheme="minorHAnsi"/>
          <w:b/>
          <w:bCs/>
          <w:lang w:eastAsia="ko-KR"/>
        </w:rPr>
        <w:t>Billfish</w:t>
      </w:r>
    </w:p>
    <w:p w14:paraId="4928C0A6" w14:textId="77777777" w:rsidR="006E4050" w:rsidRPr="00C143CC" w:rsidRDefault="006E4050" w:rsidP="00BC2DA4">
      <w:pPr>
        <w:pStyle w:val="ListParagraph"/>
        <w:widowControl w:val="0"/>
        <w:numPr>
          <w:ilvl w:val="0"/>
          <w:numId w:val="27"/>
        </w:numPr>
        <w:kinsoku w:val="0"/>
        <w:overflowPunct w:val="0"/>
        <w:autoSpaceDE w:val="0"/>
        <w:autoSpaceDN w:val="0"/>
        <w:adjustRightInd w:val="0"/>
        <w:snapToGrid w:val="0"/>
        <w:spacing w:after="0" w:line="240" w:lineRule="auto"/>
        <w:ind w:left="1200"/>
        <w:contextualSpacing w:val="0"/>
        <w:jc w:val="both"/>
        <w:rPr>
          <w:rFonts w:eastAsia="Batang" w:cstheme="minorHAnsi"/>
          <w:b/>
          <w:bCs/>
          <w:vanish/>
          <w:lang w:eastAsia="ko-KR"/>
        </w:rPr>
      </w:pPr>
    </w:p>
    <w:p w14:paraId="3B737D37" w14:textId="77777777" w:rsidR="006E4050" w:rsidRPr="00C143CC" w:rsidRDefault="006E4050" w:rsidP="00BC2DA4">
      <w:pPr>
        <w:pStyle w:val="ListParagraph"/>
        <w:widowControl w:val="0"/>
        <w:numPr>
          <w:ilvl w:val="1"/>
          <w:numId w:val="27"/>
        </w:numPr>
        <w:kinsoku w:val="0"/>
        <w:overflowPunct w:val="0"/>
        <w:autoSpaceDE w:val="0"/>
        <w:autoSpaceDN w:val="0"/>
        <w:adjustRightInd w:val="0"/>
        <w:snapToGrid w:val="0"/>
        <w:spacing w:after="0" w:line="240" w:lineRule="auto"/>
        <w:ind w:left="1200"/>
        <w:contextualSpacing w:val="0"/>
        <w:jc w:val="both"/>
        <w:rPr>
          <w:rFonts w:eastAsia="Batang" w:cstheme="minorHAnsi"/>
          <w:b/>
          <w:bCs/>
          <w:vanish/>
          <w:lang w:eastAsia="ko-KR"/>
        </w:rPr>
      </w:pPr>
    </w:p>
    <w:p w14:paraId="589789CF" w14:textId="77777777" w:rsidR="006E4050" w:rsidRPr="00C143CC" w:rsidRDefault="006E4050" w:rsidP="00BC2DA4">
      <w:pPr>
        <w:pStyle w:val="ListParagraph"/>
        <w:widowControl w:val="0"/>
        <w:numPr>
          <w:ilvl w:val="2"/>
          <w:numId w:val="25"/>
        </w:numPr>
        <w:kinsoku w:val="0"/>
        <w:overflowPunct w:val="0"/>
        <w:autoSpaceDE w:val="0"/>
        <w:autoSpaceDN w:val="0"/>
        <w:adjustRightInd w:val="0"/>
        <w:snapToGrid w:val="0"/>
        <w:spacing w:after="0" w:line="240" w:lineRule="auto"/>
        <w:contextualSpacing w:val="0"/>
        <w:jc w:val="both"/>
        <w:rPr>
          <w:rFonts w:eastAsia="Batang" w:cstheme="minorHAnsi"/>
          <w:b/>
          <w:bCs/>
          <w:lang w:eastAsia="ko-KR"/>
        </w:rPr>
      </w:pPr>
      <w:r w:rsidRPr="00C143CC">
        <w:rPr>
          <w:rFonts w:eastAsia="Batang" w:cstheme="minorHAnsi"/>
          <w:b/>
          <w:bCs/>
          <w:lang w:eastAsia="ko-KR"/>
        </w:rPr>
        <w:t>Southwest Pacific swordfish (</w:t>
      </w:r>
      <w:r w:rsidRPr="00C143CC">
        <w:rPr>
          <w:rFonts w:eastAsia="Batang" w:cstheme="minorHAnsi"/>
          <w:b/>
          <w:bCs/>
          <w:i/>
          <w:iCs/>
          <w:lang w:eastAsia="ko-KR"/>
        </w:rPr>
        <w:t>Xiphias gladius</w:t>
      </w:r>
      <w:r w:rsidRPr="00C143CC">
        <w:rPr>
          <w:rFonts w:eastAsia="Batang" w:cstheme="minorHAnsi"/>
          <w:b/>
          <w:bCs/>
          <w:lang w:eastAsia="ko-KR"/>
        </w:rPr>
        <w:t>)</w:t>
      </w:r>
    </w:p>
    <w:p w14:paraId="488EBA71" w14:textId="77777777" w:rsidR="006E4050" w:rsidRPr="00C143CC" w:rsidRDefault="006E4050" w:rsidP="00BC2DA4">
      <w:pPr>
        <w:pStyle w:val="ListParagraph"/>
        <w:widowControl w:val="0"/>
        <w:numPr>
          <w:ilvl w:val="3"/>
          <w:numId w:val="54"/>
        </w:numPr>
        <w:kinsoku w:val="0"/>
        <w:overflowPunct w:val="0"/>
        <w:autoSpaceDE w:val="0"/>
        <w:autoSpaceDN w:val="0"/>
        <w:adjustRightInd w:val="0"/>
        <w:snapToGrid w:val="0"/>
        <w:spacing w:after="0" w:line="240" w:lineRule="auto"/>
        <w:contextualSpacing w:val="0"/>
        <w:jc w:val="both"/>
        <w:rPr>
          <w:rFonts w:eastAsia="Batang" w:cstheme="minorHAnsi"/>
          <w:lang w:eastAsia="ko-KR"/>
        </w:rPr>
      </w:pPr>
      <w:r w:rsidRPr="00C143CC">
        <w:rPr>
          <w:rFonts w:eastAsia="Batang" w:cstheme="minorHAnsi"/>
          <w:lang w:eastAsia="ko-KR"/>
        </w:rPr>
        <w:t>Stock assessment of Southwest Pacific swordfish</w:t>
      </w:r>
    </w:p>
    <w:p w14:paraId="26935EA3" w14:textId="77777777" w:rsidR="006E4050" w:rsidRPr="00C143CC" w:rsidRDefault="006E4050" w:rsidP="00BC2DA4">
      <w:pPr>
        <w:pStyle w:val="ListParagraph"/>
        <w:widowControl w:val="0"/>
        <w:numPr>
          <w:ilvl w:val="3"/>
          <w:numId w:val="54"/>
        </w:numPr>
        <w:kinsoku w:val="0"/>
        <w:overflowPunct w:val="0"/>
        <w:autoSpaceDE w:val="0"/>
        <w:autoSpaceDN w:val="0"/>
        <w:adjustRightInd w:val="0"/>
        <w:snapToGrid w:val="0"/>
        <w:spacing w:after="0" w:line="240" w:lineRule="auto"/>
        <w:contextualSpacing w:val="0"/>
        <w:jc w:val="both"/>
        <w:rPr>
          <w:rFonts w:eastAsia="Batang" w:cstheme="minorHAnsi"/>
          <w:lang w:eastAsia="ko-KR"/>
        </w:rPr>
      </w:pPr>
      <w:r w:rsidRPr="00C143CC">
        <w:rPr>
          <w:rFonts w:eastAsia="Batang" w:cstheme="minorHAnsi"/>
          <w:lang w:eastAsia="ko-KR"/>
        </w:rPr>
        <w:t>Provision of scientific information to the Commission</w:t>
      </w:r>
    </w:p>
    <w:p w14:paraId="7EA26808" w14:textId="77777777" w:rsidR="006E4050" w:rsidRPr="00C143CC" w:rsidRDefault="006E4050" w:rsidP="00BC2DA4">
      <w:pPr>
        <w:pStyle w:val="ListParagraph"/>
        <w:widowControl w:val="0"/>
        <w:numPr>
          <w:ilvl w:val="0"/>
          <w:numId w:val="44"/>
        </w:numPr>
        <w:kinsoku w:val="0"/>
        <w:overflowPunct w:val="0"/>
        <w:autoSpaceDE w:val="0"/>
        <w:autoSpaceDN w:val="0"/>
        <w:adjustRightInd w:val="0"/>
        <w:snapToGrid w:val="0"/>
        <w:spacing w:after="0" w:line="240" w:lineRule="auto"/>
        <w:contextualSpacing w:val="0"/>
        <w:jc w:val="both"/>
        <w:rPr>
          <w:rFonts w:eastAsia="Batang" w:cstheme="minorHAnsi"/>
          <w:lang w:eastAsia="ko-KR"/>
        </w:rPr>
      </w:pPr>
      <w:r w:rsidRPr="00C143CC">
        <w:rPr>
          <w:rFonts w:cstheme="minorHAnsi"/>
          <w:bCs/>
        </w:rPr>
        <w:t xml:space="preserve">Stock </w:t>
      </w:r>
      <w:r w:rsidRPr="00C143CC">
        <w:rPr>
          <w:rFonts w:cstheme="minorHAnsi"/>
          <w:bCs/>
          <w:lang w:eastAsia="ko-KR"/>
        </w:rPr>
        <w:t xml:space="preserve">assessment and </w:t>
      </w:r>
      <w:r w:rsidRPr="00C143CC">
        <w:rPr>
          <w:rFonts w:cstheme="minorHAnsi"/>
          <w:bCs/>
        </w:rPr>
        <w:t xml:space="preserve">trends </w:t>
      </w:r>
    </w:p>
    <w:p w14:paraId="377DEC6C" w14:textId="77777777" w:rsidR="006E4050" w:rsidRPr="00C143CC" w:rsidRDefault="006E4050" w:rsidP="00BC2DA4">
      <w:pPr>
        <w:pStyle w:val="ListParagraph"/>
        <w:widowControl w:val="0"/>
        <w:numPr>
          <w:ilvl w:val="0"/>
          <w:numId w:val="44"/>
        </w:numPr>
        <w:kinsoku w:val="0"/>
        <w:overflowPunct w:val="0"/>
        <w:autoSpaceDE w:val="0"/>
        <w:autoSpaceDN w:val="0"/>
        <w:adjustRightInd w:val="0"/>
        <w:snapToGrid w:val="0"/>
        <w:spacing w:after="0" w:line="240" w:lineRule="auto"/>
        <w:contextualSpacing w:val="0"/>
        <w:jc w:val="both"/>
        <w:rPr>
          <w:rFonts w:eastAsia="Batang" w:cstheme="minorHAnsi"/>
          <w:lang w:eastAsia="ko-KR"/>
        </w:rPr>
      </w:pPr>
      <w:r w:rsidRPr="00C143CC">
        <w:rPr>
          <w:rFonts w:cstheme="minorHAnsi"/>
          <w:bCs/>
          <w:lang w:eastAsia="ko-KR"/>
        </w:rPr>
        <w:t>Stock status</w:t>
      </w:r>
    </w:p>
    <w:p w14:paraId="74E3CC43" w14:textId="77777777" w:rsidR="006E4050" w:rsidRPr="00C143CC" w:rsidRDefault="006E4050" w:rsidP="00BC2DA4">
      <w:pPr>
        <w:pStyle w:val="ListParagraph"/>
        <w:widowControl w:val="0"/>
        <w:numPr>
          <w:ilvl w:val="0"/>
          <w:numId w:val="44"/>
        </w:numPr>
        <w:kinsoku w:val="0"/>
        <w:overflowPunct w:val="0"/>
        <w:autoSpaceDE w:val="0"/>
        <w:autoSpaceDN w:val="0"/>
        <w:adjustRightInd w:val="0"/>
        <w:snapToGrid w:val="0"/>
        <w:spacing w:after="0" w:line="240" w:lineRule="auto"/>
        <w:contextualSpacing w:val="0"/>
        <w:jc w:val="both"/>
        <w:rPr>
          <w:rFonts w:eastAsia="Batang" w:cstheme="minorHAnsi"/>
          <w:lang w:eastAsia="ko-KR"/>
        </w:rPr>
      </w:pPr>
      <w:r w:rsidRPr="00C143CC">
        <w:rPr>
          <w:rFonts w:cstheme="minorHAnsi"/>
          <w:bCs/>
        </w:rPr>
        <w:t>Management advice</w:t>
      </w:r>
    </w:p>
    <w:p w14:paraId="62202F28" w14:textId="77777777" w:rsidR="006E4050" w:rsidRPr="00C143CC" w:rsidRDefault="006E4050" w:rsidP="00BC2DA4">
      <w:pPr>
        <w:pStyle w:val="ListParagraph"/>
        <w:widowControl w:val="0"/>
        <w:numPr>
          <w:ilvl w:val="2"/>
          <w:numId w:val="25"/>
        </w:numPr>
        <w:kinsoku w:val="0"/>
        <w:overflowPunct w:val="0"/>
        <w:autoSpaceDE w:val="0"/>
        <w:autoSpaceDN w:val="0"/>
        <w:adjustRightInd w:val="0"/>
        <w:snapToGrid w:val="0"/>
        <w:spacing w:after="0" w:line="240" w:lineRule="auto"/>
        <w:contextualSpacing w:val="0"/>
        <w:jc w:val="both"/>
        <w:rPr>
          <w:rFonts w:eastAsia="Batang" w:cstheme="minorHAnsi"/>
          <w:b/>
          <w:bCs/>
          <w:lang w:eastAsia="ko-KR"/>
        </w:rPr>
      </w:pPr>
      <w:r w:rsidRPr="00C143CC">
        <w:rPr>
          <w:rFonts w:eastAsia="Batang" w:cstheme="minorHAnsi"/>
          <w:b/>
          <w:bCs/>
          <w:lang w:eastAsia="ko-KR"/>
        </w:rPr>
        <w:t>Southwest Pacific striped marlin (</w:t>
      </w:r>
      <w:r w:rsidRPr="00C143CC">
        <w:rPr>
          <w:rFonts w:eastAsia="Batang" w:cstheme="minorHAnsi"/>
          <w:b/>
          <w:bCs/>
          <w:i/>
          <w:iCs/>
          <w:lang w:eastAsia="ko-KR"/>
        </w:rPr>
        <w:t>Kajikia audax</w:t>
      </w:r>
      <w:r w:rsidRPr="00C143CC">
        <w:rPr>
          <w:rFonts w:eastAsia="Batang" w:cstheme="minorHAnsi"/>
          <w:b/>
          <w:bCs/>
          <w:lang w:eastAsia="ko-KR"/>
        </w:rPr>
        <w:t>)</w:t>
      </w:r>
    </w:p>
    <w:p w14:paraId="07BE0573" w14:textId="77777777" w:rsidR="006E4050" w:rsidRPr="00C143CC" w:rsidRDefault="006E4050" w:rsidP="00BC2DA4">
      <w:pPr>
        <w:pStyle w:val="ListParagraph"/>
        <w:widowControl w:val="0"/>
        <w:numPr>
          <w:ilvl w:val="3"/>
          <w:numId w:val="55"/>
        </w:numPr>
        <w:kinsoku w:val="0"/>
        <w:overflowPunct w:val="0"/>
        <w:autoSpaceDE w:val="0"/>
        <w:autoSpaceDN w:val="0"/>
        <w:adjustRightInd w:val="0"/>
        <w:snapToGrid w:val="0"/>
        <w:spacing w:after="0" w:line="240" w:lineRule="auto"/>
        <w:contextualSpacing w:val="0"/>
        <w:jc w:val="both"/>
        <w:rPr>
          <w:rFonts w:eastAsia="Batang" w:cstheme="minorHAnsi"/>
          <w:lang w:eastAsia="ko-KR"/>
        </w:rPr>
      </w:pPr>
      <w:r w:rsidRPr="00C143CC">
        <w:rPr>
          <w:rFonts w:eastAsia="Batang" w:cstheme="minorHAnsi"/>
          <w:lang w:eastAsia="ko-KR"/>
        </w:rPr>
        <w:t>Stock assessment of Southwest Pacific striped marlin</w:t>
      </w:r>
      <w:r w:rsidRPr="00C143CC">
        <w:rPr>
          <w:rFonts w:eastAsia="Batang" w:cstheme="minorHAnsi"/>
          <w:b/>
          <w:bCs/>
          <w:lang w:eastAsia="ko-KR"/>
        </w:rPr>
        <w:t xml:space="preserve"> </w:t>
      </w:r>
    </w:p>
    <w:p w14:paraId="1FE3C02E" w14:textId="77777777" w:rsidR="006E4050" w:rsidRPr="00C143CC" w:rsidRDefault="006E4050" w:rsidP="00BC2DA4">
      <w:pPr>
        <w:pStyle w:val="ListParagraph"/>
        <w:widowControl w:val="0"/>
        <w:numPr>
          <w:ilvl w:val="3"/>
          <w:numId w:val="55"/>
        </w:numPr>
        <w:kinsoku w:val="0"/>
        <w:overflowPunct w:val="0"/>
        <w:autoSpaceDE w:val="0"/>
        <w:autoSpaceDN w:val="0"/>
        <w:adjustRightInd w:val="0"/>
        <w:snapToGrid w:val="0"/>
        <w:spacing w:after="0" w:line="240" w:lineRule="auto"/>
        <w:contextualSpacing w:val="0"/>
        <w:jc w:val="both"/>
        <w:rPr>
          <w:rFonts w:eastAsia="Batang" w:cstheme="minorHAnsi"/>
          <w:lang w:eastAsia="ko-KR"/>
        </w:rPr>
      </w:pPr>
      <w:r w:rsidRPr="00C143CC">
        <w:rPr>
          <w:rFonts w:eastAsia="Batang" w:cstheme="minorHAnsi"/>
          <w:lang w:eastAsia="ko-KR"/>
        </w:rPr>
        <w:t>Provision of scientific information to the Commission</w:t>
      </w:r>
    </w:p>
    <w:p w14:paraId="7F506F69" w14:textId="77777777" w:rsidR="006E4050" w:rsidRPr="00C143CC" w:rsidRDefault="006E4050" w:rsidP="00BC2DA4">
      <w:pPr>
        <w:pStyle w:val="ListParagraph"/>
        <w:widowControl w:val="0"/>
        <w:numPr>
          <w:ilvl w:val="1"/>
          <w:numId w:val="25"/>
        </w:numPr>
        <w:kinsoku w:val="0"/>
        <w:overflowPunct w:val="0"/>
        <w:autoSpaceDE w:val="0"/>
        <w:autoSpaceDN w:val="0"/>
        <w:adjustRightInd w:val="0"/>
        <w:snapToGrid w:val="0"/>
        <w:spacing w:after="0" w:line="240" w:lineRule="auto"/>
        <w:ind w:left="0" w:firstLine="0"/>
        <w:contextualSpacing w:val="0"/>
        <w:jc w:val="both"/>
        <w:rPr>
          <w:rFonts w:eastAsia="Batang" w:cstheme="minorHAnsi"/>
          <w:b/>
          <w:bCs/>
          <w:lang w:eastAsia="ko-KR"/>
        </w:rPr>
      </w:pPr>
      <w:r w:rsidRPr="00C143CC">
        <w:rPr>
          <w:rFonts w:eastAsia="Batang" w:cstheme="minorHAnsi"/>
          <w:b/>
          <w:bCs/>
          <w:lang w:eastAsia="ko-KR"/>
        </w:rPr>
        <w:t>Sharks</w:t>
      </w:r>
    </w:p>
    <w:p w14:paraId="4BCF1305" w14:textId="77777777" w:rsidR="006E4050" w:rsidRPr="00C143CC" w:rsidRDefault="006E4050" w:rsidP="00BC2DA4">
      <w:pPr>
        <w:pStyle w:val="ListParagraph"/>
        <w:widowControl w:val="0"/>
        <w:numPr>
          <w:ilvl w:val="2"/>
          <w:numId w:val="25"/>
        </w:numPr>
        <w:kinsoku w:val="0"/>
        <w:overflowPunct w:val="0"/>
        <w:autoSpaceDE w:val="0"/>
        <w:autoSpaceDN w:val="0"/>
        <w:adjustRightInd w:val="0"/>
        <w:snapToGrid w:val="0"/>
        <w:spacing w:after="0" w:line="240" w:lineRule="auto"/>
        <w:contextualSpacing w:val="0"/>
        <w:jc w:val="both"/>
        <w:rPr>
          <w:rFonts w:eastAsia="Batang" w:cstheme="minorHAnsi"/>
          <w:b/>
          <w:bCs/>
          <w:lang w:eastAsia="ko-KR"/>
        </w:rPr>
      </w:pPr>
      <w:r w:rsidRPr="00C143CC">
        <w:rPr>
          <w:rFonts w:eastAsia="Batang" w:cstheme="minorHAnsi"/>
          <w:b/>
          <w:bCs/>
          <w:lang w:eastAsia="ko-KR"/>
        </w:rPr>
        <w:t>Oceanic whitetip shark (</w:t>
      </w:r>
      <w:r w:rsidRPr="00C143CC">
        <w:rPr>
          <w:rFonts w:eastAsia="Batang" w:cstheme="minorHAnsi"/>
          <w:b/>
          <w:bCs/>
          <w:i/>
          <w:iCs/>
          <w:lang w:eastAsia="ko-KR"/>
        </w:rPr>
        <w:t>Carcharhinus longimanus</w:t>
      </w:r>
      <w:r w:rsidRPr="00C143CC">
        <w:rPr>
          <w:rFonts w:eastAsia="Batang" w:cstheme="minorHAnsi"/>
          <w:b/>
          <w:bCs/>
          <w:lang w:eastAsia="ko-KR"/>
        </w:rPr>
        <w:t>)</w:t>
      </w:r>
    </w:p>
    <w:p w14:paraId="621974AA" w14:textId="77777777" w:rsidR="006E4050" w:rsidRPr="00C143CC" w:rsidRDefault="006E4050" w:rsidP="00BC2DA4">
      <w:pPr>
        <w:pStyle w:val="ListParagraph"/>
        <w:widowControl w:val="0"/>
        <w:numPr>
          <w:ilvl w:val="3"/>
          <w:numId w:val="56"/>
        </w:numPr>
        <w:kinsoku w:val="0"/>
        <w:overflowPunct w:val="0"/>
        <w:autoSpaceDE w:val="0"/>
        <w:autoSpaceDN w:val="0"/>
        <w:adjustRightInd w:val="0"/>
        <w:snapToGrid w:val="0"/>
        <w:spacing w:after="0" w:line="240" w:lineRule="auto"/>
        <w:contextualSpacing w:val="0"/>
        <w:jc w:val="both"/>
        <w:rPr>
          <w:rFonts w:eastAsia="Batang" w:cstheme="minorHAnsi"/>
          <w:lang w:eastAsia="ko-KR"/>
        </w:rPr>
      </w:pPr>
      <w:bookmarkStart w:id="47" w:name="_Hlk197524013"/>
      <w:r w:rsidRPr="00C143CC">
        <w:rPr>
          <w:rFonts w:eastAsia="Batang" w:cstheme="minorHAnsi"/>
          <w:lang w:eastAsia="ko-KR"/>
        </w:rPr>
        <w:t>Oceanic whitetip shark stock assessment (Project 124)</w:t>
      </w:r>
    </w:p>
    <w:bookmarkEnd w:id="47"/>
    <w:p w14:paraId="059D9366" w14:textId="77777777" w:rsidR="006E4050" w:rsidRPr="00C143CC" w:rsidRDefault="006E4050" w:rsidP="00BC2DA4">
      <w:pPr>
        <w:pStyle w:val="ListParagraph"/>
        <w:widowControl w:val="0"/>
        <w:numPr>
          <w:ilvl w:val="3"/>
          <w:numId w:val="56"/>
        </w:numPr>
        <w:kinsoku w:val="0"/>
        <w:overflowPunct w:val="0"/>
        <w:autoSpaceDE w:val="0"/>
        <w:autoSpaceDN w:val="0"/>
        <w:adjustRightInd w:val="0"/>
        <w:snapToGrid w:val="0"/>
        <w:spacing w:after="0" w:line="240" w:lineRule="auto"/>
        <w:contextualSpacing w:val="0"/>
        <w:jc w:val="both"/>
        <w:rPr>
          <w:rFonts w:eastAsia="Batang" w:cstheme="minorHAnsi"/>
          <w:lang w:eastAsia="ko-KR"/>
        </w:rPr>
      </w:pPr>
      <w:r w:rsidRPr="00C143CC">
        <w:rPr>
          <w:rFonts w:eastAsia="Batang" w:cstheme="minorHAnsi"/>
          <w:lang w:eastAsia="ko-KR"/>
        </w:rPr>
        <w:t>Provision of scientific information to the Commission</w:t>
      </w:r>
    </w:p>
    <w:p w14:paraId="092C6A47" w14:textId="77777777" w:rsidR="006E4050" w:rsidRPr="00C143CC" w:rsidRDefault="006E4050" w:rsidP="00BC2DA4">
      <w:pPr>
        <w:pStyle w:val="ListParagraph"/>
        <w:widowControl w:val="0"/>
        <w:numPr>
          <w:ilvl w:val="1"/>
          <w:numId w:val="45"/>
        </w:numPr>
        <w:kinsoku w:val="0"/>
        <w:overflowPunct w:val="0"/>
        <w:autoSpaceDE w:val="0"/>
        <w:autoSpaceDN w:val="0"/>
        <w:adjustRightInd w:val="0"/>
        <w:snapToGrid w:val="0"/>
        <w:spacing w:after="0" w:line="240" w:lineRule="auto"/>
        <w:ind w:left="1080"/>
        <w:contextualSpacing w:val="0"/>
        <w:jc w:val="both"/>
        <w:rPr>
          <w:rFonts w:eastAsia="Batang" w:cstheme="minorHAnsi"/>
          <w:lang w:eastAsia="ko-KR"/>
        </w:rPr>
      </w:pPr>
      <w:r w:rsidRPr="00C143CC">
        <w:rPr>
          <w:rFonts w:cstheme="minorHAnsi"/>
          <w:bCs/>
        </w:rPr>
        <w:t xml:space="preserve">Stock </w:t>
      </w:r>
      <w:r w:rsidRPr="00C143CC">
        <w:rPr>
          <w:rFonts w:cstheme="minorHAnsi"/>
          <w:bCs/>
          <w:lang w:eastAsia="ko-KR"/>
        </w:rPr>
        <w:t xml:space="preserve">assessment and </w:t>
      </w:r>
      <w:r w:rsidRPr="00C143CC">
        <w:rPr>
          <w:rFonts w:cstheme="minorHAnsi"/>
          <w:bCs/>
        </w:rPr>
        <w:t xml:space="preserve">trends </w:t>
      </w:r>
    </w:p>
    <w:p w14:paraId="07F5DE71" w14:textId="77777777" w:rsidR="006E4050" w:rsidRPr="00C143CC" w:rsidRDefault="006E4050" w:rsidP="00BC2DA4">
      <w:pPr>
        <w:pStyle w:val="ListParagraph"/>
        <w:widowControl w:val="0"/>
        <w:numPr>
          <w:ilvl w:val="1"/>
          <w:numId w:val="45"/>
        </w:numPr>
        <w:kinsoku w:val="0"/>
        <w:overflowPunct w:val="0"/>
        <w:autoSpaceDE w:val="0"/>
        <w:autoSpaceDN w:val="0"/>
        <w:adjustRightInd w:val="0"/>
        <w:snapToGrid w:val="0"/>
        <w:spacing w:after="0" w:line="240" w:lineRule="auto"/>
        <w:ind w:left="1080"/>
        <w:contextualSpacing w:val="0"/>
        <w:jc w:val="both"/>
        <w:rPr>
          <w:rFonts w:eastAsia="Batang" w:cstheme="minorHAnsi"/>
          <w:lang w:eastAsia="ko-KR"/>
        </w:rPr>
      </w:pPr>
      <w:r w:rsidRPr="00C143CC">
        <w:rPr>
          <w:rFonts w:cstheme="minorHAnsi"/>
          <w:bCs/>
          <w:lang w:eastAsia="ko-KR"/>
        </w:rPr>
        <w:t xml:space="preserve">Stock </w:t>
      </w:r>
      <w:r w:rsidRPr="00C143CC">
        <w:rPr>
          <w:rFonts w:cstheme="minorHAnsi"/>
          <w:bCs/>
        </w:rPr>
        <w:t>status</w:t>
      </w:r>
    </w:p>
    <w:p w14:paraId="7E6354D0" w14:textId="77777777" w:rsidR="006E4050" w:rsidRPr="00C143CC" w:rsidRDefault="006E4050" w:rsidP="00BC2DA4">
      <w:pPr>
        <w:pStyle w:val="ListParagraph"/>
        <w:widowControl w:val="0"/>
        <w:numPr>
          <w:ilvl w:val="1"/>
          <w:numId w:val="45"/>
        </w:numPr>
        <w:kinsoku w:val="0"/>
        <w:overflowPunct w:val="0"/>
        <w:autoSpaceDE w:val="0"/>
        <w:autoSpaceDN w:val="0"/>
        <w:adjustRightInd w:val="0"/>
        <w:snapToGrid w:val="0"/>
        <w:spacing w:after="0" w:line="240" w:lineRule="auto"/>
        <w:ind w:left="1080"/>
        <w:contextualSpacing w:val="0"/>
        <w:jc w:val="both"/>
        <w:rPr>
          <w:rFonts w:eastAsia="Batang" w:cstheme="minorHAnsi"/>
          <w:lang w:eastAsia="ko-KR"/>
        </w:rPr>
      </w:pPr>
      <w:r w:rsidRPr="00C143CC">
        <w:rPr>
          <w:rFonts w:cstheme="minorHAnsi"/>
          <w:bCs/>
        </w:rPr>
        <w:t>Management advice</w:t>
      </w:r>
    </w:p>
    <w:p w14:paraId="43B99F81" w14:textId="77777777" w:rsidR="006E4050" w:rsidRPr="00C143CC" w:rsidRDefault="006E4050" w:rsidP="00BC2DA4">
      <w:pPr>
        <w:pStyle w:val="ListParagraph"/>
        <w:widowControl w:val="0"/>
        <w:numPr>
          <w:ilvl w:val="1"/>
          <w:numId w:val="25"/>
        </w:numPr>
        <w:kinsoku w:val="0"/>
        <w:overflowPunct w:val="0"/>
        <w:autoSpaceDE w:val="0"/>
        <w:autoSpaceDN w:val="0"/>
        <w:adjustRightInd w:val="0"/>
        <w:snapToGrid w:val="0"/>
        <w:spacing w:after="0" w:line="240" w:lineRule="auto"/>
        <w:ind w:left="0" w:firstLine="0"/>
        <w:contextualSpacing w:val="0"/>
        <w:jc w:val="both"/>
        <w:rPr>
          <w:rFonts w:eastAsia="Batang" w:cstheme="minorHAnsi"/>
          <w:b/>
          <w:bCs/>
          <w:lang w:eastAsia="ko-KR"/>
        </w:rPr>
      </w:pPr>
      <w:r w:rsidRPr="00C143CC">
        <w:rPr>
          <w:rFonts w:eastAsia="Batang" w:cstheme="minorHAnsi"/>
          <w:b/>
          <w:bCs/>
          <w:lang w:eastAsia="ko-KR"/>
        </w:rPr>
        <w:t xml:space="preserve">Projects and Requests  </w:t>
      </w:r>
    </w:p>
    <w:p w14:paraId="43290017" w14:textId="77777777" w:rsidR="006E4050" w:rsidRPr="00C143CC" w:rsidRDefault="006E4050" w:rsidP="00BC2DA4">
      <w:pPr>
        <w:pStyle w:val="ListParagraph"/>
        <w:widowControl w:val="0"/>
        <w:numPr>
          <w:ilvl w:val="2"/>
          <w:numId w:val="25"/>
        </w:numPr>
        <w:kinsoku w:val="0"/>
        <w:overflowPunct w:val="0"/>
        <w:autoSpaceDE w:val="0"/>
        <w:autoSpaceDN w:val="0"/>
        <w:adjustRightInd w:val="0"/>
        <w:snapToGrid w:val="0"/>
        <w:spacing w:after="0" w:line="240" w:lineRule="auto"/>
        <w:contextualSpacing w:val="0"/>
        <w:jc w:val="both"/>
        <w:rPr>
          <w:rFonts w:eastAsia="Batang" w:cstheme="minorHAnsi"/>
          <w:b/>
          <w:bCs/>
          <w:lang w:eastAsia="ko-KR"/>
        </w:rPr>
      </w:pPr>
      <w:r w:rsidRPr="00C143CC">
        <w:rPr>
          <w:rFonts w:cstheme="minorHAnsi"/>
          <w:b/>
          <w:bCs/>
          <w:lang w:eastAsia="ko-KR"/>
        </w:rPr>
        <w:t>Application</w:t>
      </w:r>
      <w:r w:rsidRPr="00C143CC">
        <w:rPr>
          <w:rFonts w:eastAsia="MS Mincho" w:cstheme="minorHAnsi"/>
          <w:b/>
          <w:bCs/>
          <w:lang w:eastAsia="ja-JP"/>
        </w:rPr>
        <w:t xml:space="preserve"> of Close-Kin-Mark-Recapture methods (Project 100c)</w:t>
      </w:r>
    </w:p>
    <w:p w14:paraId="16F53F3C" w14:textId="77777777" w:rsidR="006E4050" w:rsidRPr="00C143CC" w:rsidRDefault="006E4050" w:rsidP="00BC2DA4">
      <w:pPr>
        <w:pStyle w:val="ListParagraph"/>
        <w:widowControl w:val="0"/>
        <w:numPr>
          <w:ilvl w:val="2"/>
          <w:numId w:val="25"/>
        </w:numPr>
        <w:kinsoku w:val="0"/>
        <w:overflowPunct w:val="0"/>
        <w:autoSpaceDE w:val="0"/>
        <w:autoSpaceDN w:val="0"/>
        <w:adjustRightInd w:val="0"/>
        <w:snapToGrid w:val="0"/>
        <w:spacing w:after="0" w:line="240" w:lineRule="auto"/>
        <w:contextualSpacing w:val="0"/>
        <w:jc w:val="both"/>
        <w:rPr>
          <w:rFonts w:eastAsia="Batang" w:cstheme="minorHAnsi"/>
          <w:b/>
          <w:bCs/>
          <w:lang w:eastAsia="ko-KR"/>
        </w:rPr>
      </w:pPr>
      <w:r w:rsidRPr="00C143CC">
        <w:rPr>
          <w:rFonts w:cstheme="minorHAnsi"/>
          <w:b/>
          <w:bCs/>
          <w:lang w:eastAsia="ko-KR"/>
        </w:rPr>
        <w:t>Longline</w:t>
      </w:r>
      <w:r w:rsidRPr="00C143CC">
        <w:rPr>
          <w:rFonts w:cstheme="minorHAnsi"/>
          <w:b/>
        </w:rPr>
        <w:t xml:space="preserve"> effort creep and CPUE index collaboration across Tuna-RFMOs (Project 122a)</w:t>
      </w:r>
    </w:p>
    <w:p w14:paraId="5987A235" w14:textId="77777777" w:rsidR="006E4050" w:rsidRPr="00C143CC" w:rsidRDefault="006E4050" w:rsidP="00BC2DA4">
      <w:pPr>
        <w:pStyle w:val="ListParagraph"/>
        <w:widowControl w:val="0"/>
        <w:numPr>
          <w:ilvl w:val="2"/>
          <w:numId w:val="25"/>
        </w:numPr>
        <w:kinsoku w:val="0"/>
        <w:overflowPunct w:val="0"/>
        <w:autoSpaceDE w:val="0"/>
        <w:autoSpaceDN w:val="0"/>
        <w:adjustRightInd w:val="0"/>
        <w:snapToGrid w:val="0"/>
        <w:spacing w:after="0" w:line="240" w:lineRule="auto"/>
        <w:contextualSpacing w:val="0"/>
        <w:jc w:val="both"/>
        <w:rPr>
          <w:rFonts w:eastAsia="Batang" w:cstheme="minorHAnsi"/>
          <w:b/>
          <w:bCs/>
          <w:lang w:eastAsia="ko-KR"/>
        </w:rPr>
      </w:pPr>
      <w:r w:rsidRPr="00C143CC">
        <w:rPr>
          <w:rFonts w:cstheme="minorHAnsi"/>
          <w:b/>
          <w:bCs/>
          <w:lang w:eastAsia="ko-KR"/>
        </w:rPr>
        <w:t>Biology</w:t>
      </w:r>
      <w:r w:rsidRPr="00C143CC">
        <w:rPr>
          <w:rFonts w:eastAsia="Batang" w:cstheme="minorHAnsi"/>
          <w:b/>
          <w:bCs/>
          <w:lang w:eastAsia="ko-KR"/>
        </w:rPr>
        <w:t xml:space="preserve"> from billfish in longline fisheries (Project 125)</w:t>
      </w:r>
    </w:p>
    <w:p w14:paraId="4366BB0C" w14:textId="77777777" w:rsidR="006E4050" w:rsidRPr="00C143CC" w:rsidRDefault="006E4050" w:rsidP="00BC2DA4">
      <w:pPr>
        <w:pStyle w:val="ListParagraph"/>
        <w:widowControl w:val="0"/>
        <w:numPr>
          <w:ilvl w:val="2"/>
          <w:numId w:val="25"/>
        </w:numPr>
        <w:kinsoku w:val="0"/>
        <w:overflowPunct w:val="0"/>
        <w:autoSpaceDE w:val="0"/>
        <w:autoSpaceDN w:val="0"/>
        <w:adjustRightInd w:val="0"/>
        <w:snapToGrid w:val="0"/>
        <w:spacing w:after="0" w:line="240" w:lineRule="auto"/>
        <w:contextualSpacing w:val="0"/>
        <w:jc w:val="both"/>
        <w:rPr>
          <w:rFonts w:eastAsia="Batang" w:cstheme="minorHAnsi"/>
          <w:b/>
          <w:bCs/>
          <w:lang w:eastAsia="ko-KR"/>
        </w:rPr>
      </w:pPr>
      <w:r w:rsidRPr="00C143CC">
        <w:rPr>
          <w:rFonts w:cstheme="minorHAnsi"/>
          <w:b/>
          <w:bCs/>
          <w:lang w:eastAsia="ko-KR"/>
        </w:rPr>
        <w:lastRenderedPageBreak/>
        <w:t>Developing</w:t>
      </w:r>
      <w:r w:rsidRPr="00C143CC">
        <w:rPr>
          <w:rFonts w:eastAsia="Batang" w:cstheme="minorHAnsi"/>
          <w:b/>
          <w:bCs/>
          <w:lang w:eastAsia="ko-KR"/>
        </w:rPr>
        <w:t xml:space="preserve"> sampling strategy for sharks (Project 126)</w:t>
      </w:r>
    </w:p>
    <w:p w14:paraId="5722957F" w14:textId="77777777" w:rsidR="006E4050" w:rsidRPr="00C143CC" w:rsidRDefault="006E4050" w:rsidP="00BC2DA4">
      <w:pPr>
        <w:pStyle w:val="ListParagraph"/>
        <w:widowControl w:val="0"/>
        <w:numPr>
          <w:ilvl w:val="2"/>
          <w:numId w:val="25"/>
        </w:numPr>
        <w:kinsoku w:val="0"/>
        <w:overflowPunct w:val="0"/>
        <w:autoSpaceDE w:val="0"/>
        <w:autoSpaceDN w:val="0"/>
        <w:adjustRightInd w:val="0"/>
        <w:snapToGrid w:val="0"/>
        <w:spacing w:after="0" w:line="240" w:lineRule="auto"/>
        <w:contextualSpacing w:val="0"/>
        <w:jc w:val="both"/>
        <w:rPr>
          <w:rFonts w:eastAsia="Batang" w:cstheme="minorHAnsi"/>
          <w:b/>
          <w:bCs/>
          <w:lang w:eastAsia="ko-KR"/>
        </w:rPr>
      </w:pPr>
      <w:bookmarkStart w:id="48" w:name="_Hlk186326945"/>
      <w:bookmarkStart w:id="49" w:name="_Hlk186328082"/>
      <w:r w:rsidRPr="00C143CC">
        <w:rPr>
          <w:rFonts w:cstheme="minorHAnsi"/>
          <w:b/>
          <w:bCs/>
          <w:lang w:eastAsia="ko-KR"/>
        </w:rPr>
        <w:t>Stock</w:t>
      </w:r>
      <w:r w:rsidRPr="00C143CC">
        <w:rPr>
          <w:rFonts w:cstheme="minorHAnsi"/>
          <w:b/>
          <w:bCs/>
        </w:rPr>
        <w:t xml:space="preserve"> connectivity scoping study</w:t>
      </w:r>
      <w:bookmarkEnd w:id="48"/>
      <w:bookmarkEnd w:id="49"/>
      <w:r w:rsidRPr="00C143CC">
        <w:rPr>
          <w:rFonts w:cstheme="minorHAnsi"/>
          <w:b/>
          <w:bCs/>
        </w:rPr>
        <w:t xml:space="preserve"> (Project 128)</w:t>
      </w:r>
    </w:p>
    <w:p w14:paraId="64CE16AE" w14:textId="77777777" w:rsidR="006E4050" w:rsidRPr="00C143CC" w:rsidRDefault="006E4050" w:rsidP="00BC2DA4">
      <w:pPr>
        <w:pStyle w:val="ListParagraph"/>
        <w:widowControl w:val="0"/>
        <w:numPr>
          <w:ilvl w:val="2"/>
          <w:numId w:val="25"/>
        </w:numPr>
        <w:kinsoku w:val="0"/>
        <w:overflowPunct w:val="0"/>
        <w:autoSpaceDE w:val="0"/>
        <w:autoSpaceDN w:val="0"/>
        <w:adjustRightInd w:val="0"/>
        <w:snapToGrid w:val="0"/>
        <w:spacing w:after="0" w:line="240" w:lineRule="auto"/>
        <w:contextualSpacing w:val="0"/>
        <w:jc w:val="both"/>
        <w:rPr>
          <w:rFonts w:eastAsia="Batang" w:cstheme="minorHAnsi"/>
          <w:b/>
          <w:bCs/>
          <w:lang w:eastAsia="ko-KR"/>
        </w:rPr>
      </w:pPr>
      <w:r w:rsidRPr="00C143CC">
        <w:rPr>
          <w:rFonts w:cstheme="minorHAnsi"/>
          <w:b/>
          <w:bCs/>
          <w:lang w:eastAsia="ko-KR"/>
        </w:rPr>
        <w:t>Research</w:t>
      </w:r>
      <w:r w:rsidRPr="00C143CC">
        <w:rPr>
          <w:rFonts w:eastAsia="Batang" w:cstheme="minorHAnsi"/>
          <w:b/>
          <w:bCs/>
          <w:lang w:eastAsia="ko-KR"/>
        </w:rPr>
        <w:t xml:space="preserve"> Plan Update</w:t>
      </w:r>
    </w:p>
    <w:p w14:paraId="5149007B" w14:textId="77777777" w:rsidR="006E4050" w:rsidRPr="00C143CC" w:rsidRDefault="006E4050" w:rsidP="00BC2DA4">
      <w:pPr>
        <w:pStyle w:val="ListParagraph"/>
        <w:widowControl w:val="0"/>
        <w:numPr>
          <w:ilvl w:val="0"/>
          <w:numId w:val="51"/>
        </w:numPr>
        <w:kinsoku w:val="0"/>
        <w:overflowPunct w:val="0"/>
        <w:autoSpaceDE w:val="0"/>
        <w:autoSpaceDN w:val="0"/>
        <w:adjustRightInd w:val="0"/>
        <w:snapToGrid w:val="0"/>
        <w:spacing w:after="0" w:line="240" w:lineRule="auto"/>
        <w:contextualSpacing w:val="0"/>
        <w:jc w:val="both"/>
        <w:rPr>
          <w:rFonts w:eastAsia="Batang" w:cstheme="minorHAnsi"/>
          <w:vanish/>
          <w:lang w:eastAsia="ko-KR"/>
        </w:rPr>
      </w:pPr>
    </w:p>
    <w:p w14:paraId="78A43E67" w14:textId="77777777" w:rsidR="006E4050" w:rsidRPr="00C143CC" w:rsidRDefault="006E4050" w:rsidP="00BC2DA4">
      <w:pPr>
        <w:pStyle w:val="ListParagraph"/>
        <w:widowControl w:val="0"/>
        <w:numPr>
          <w:ilvl w:val="0"/>
          <w:numId w:val="51"/>
        </w:numPr>
        <w:kinsoku w:val="0"/>
        <w:overflowPunct w:val="0"/>
        <w:autoSpaceDE w:val="0"/>
        <w:autoSpaceDN w:val="0"/>
        <w:adjustRightInd w:val="0"/>
        <w:snapToGrid w:val="0"/>
        <w:spacing w:after="0" w:line="240" w:lineRule="auto"/>
        <w:contextualSpacing w:val="0"/>
        <w:jc w:val="both"/>
        <w:rPr>
          <w:rFonts w:eastAsia="Batang" w:cstheme="minorHAnsi"/>
          <w:vanish/>
          <w:lang w:eastAsia="ko-KR"/>
        </w:rPr>
      </w:pPr>
    </w:p>
    <w:p w14:paraId="4FFAFFCF" w14:textId="77777777" w:rsidR="006E4050" w:rsidRPr="00C143CC" w:rsidRDefault="006E4050" w:rsidP="00BC2DA4">
      <w:pPr>
        <w:pStyle w:val="ListParagraph"/>
        <w:widowControl w:val="0"/>
        <w:numPr>
          <w:ilvl w:val="1"/>
          <w:numId w:val="51"/>
        </w:numPr>
        <w:kinsoku w:val="0"/>
        <w:overflowPunct w:val="0"/>
        <w:autoSpaceDE w:val="0"/>
        <w:autoSpaceDN w:val="0"/>
        <w:adjustRightInd w:val="0"/>
        <w:snapToGrid w:val="0"/>
        <w:spacing w:after="0" w:line="240" w:lineRule="auto"/>
        <w:contextualSpacing w:val="0"/>
        <w:jc w:val="both"/>
        <w:rPr>
          <w:rFonts w:eastAsia="Batang" w:cstheme="minorHAnsi"/>
          <w:vanish/>
          <w:lang w:eastAsia="ko-KR"/>
        </w:rPr>
      </w:pPr>
    </w:p>
    <w:p w14:paraId="6B3494EB" w14:textId="77777777" w:rsidR="006E4050" w:rsidRPr="00C143CC" w:rsidRDefault="006E4050" w:rsidP="00BC2DA4">
      <w:pPr>
        <w:pStyle w:val="ListParagraph"/>
        <w:widowControl w:val="0"/>
        <w:numPr>
          <w:ilvl w:val="1"/>
          <w:numId w:val="51"/>
        </w:numPr>
        <w:kinsoku w:val="0"/>
        <w:overflowPunct w:val="0"/>
        <w:autoSpaceDE w:val="0"/>
        <w:autoSpaceDN w:val="0"/>
        <w:adjustRightInd w:val="0"/>
        <w:snapToGrid w:val="0"/>
        <w:spacing w:after="0" w:line="240" w:lineRule="auto"/>
        <w:contextualSpacing w:val="0"/>
        <w:jc w:val="both"/>
        <w:rPr>
          <w:rFonts w:eastAsia="Batang" w:cstheme="minorHAnsi"/>
          <w:vanish/>
          <w:lang w:eastAsia="ko-KR"/>
        </w:rPr>
      </w:pPr>
    </w:p>
    <w:p w14:paraId="5B41EAB7" w14:textId="77777777" w:rsidR="006E4050" w:rsidRPr="00C143CC" w:rsidRDefault="006E4050" w:rsidP="00BC2DA4">
      <w:pPr>
        <w:pStyle w:val="ListParagraph"/>
        <w:widowControl w:val="0"/>
        <w:numPr>
          <w:ilvl w:val="1"/>
          <w:numId w:val="51"/>
        </w:numPr>
        <w:kinsoku w:val="0"/>
        <w:overflowPunct w:val="0"/>
        <w:autoSpaceDE w:val="0"/>
        <w:autoSpaceDN w:val="0"/>
        <w:adjustRightInd w:val="0"/>
        <w:snapToGrid w:val="0"/>
        <w:spacing w:after="0" w:line="240" w:lineRule="auto"/>
        <w:contextualSpacing w:val="0"/>
        <w:jc w:val="both"/>
        <w:rPr>
          <w:rFonts w:eastAsia="Batang" w:cstheme="minorHAnsi"/>
          <w:vanish/>
          <w:lang w:eastAsia="ko-KR"/>
        </w:rPr>
      </w:pPr>
    </w:p>
    <w:p w14:paraId="0AD64553" w14:textId="77777777" w:rsidR="006E4050" w:rsidRPr="00C143CC" w:rsidRDefault="006E4050" w:rsidP="00BC2DA4">
      <w:pPr>
        <w:pStyle w:val="ListParagraph"/>
        <w:widowControl w:val="0"/>
        <w:numPr>
          <w:ilvl w:val="1"/>
          <w:numId w:val="51"/>
        </w:numPr>
        <w:kinsoku w:val="0"/>
        <w:overflowPunct w:val="0"/>
        <w:autoSpaceDE w:val="0"/>
        <w:autoSpaceDN w:val="0"/>
        <w:adjustRightInd w:val="0"/>
        <w:snapToGrid w:val="0"/>
        <w:spacing w:after="0" w:line="240" w:lineRule="auto"/>
        <w:contextualSpacing w:val="0"/>
        <w:jc w:val="both"/>
        <w:rPr>
          <w:rFonts w:eastAsia="Batang" w:cstheme="minorHAnsi"/>
          <w:vanish/>
          <w:lang w:eastAsia="ko-KR"/>
        </w:rPr>
      </w:pPr>
    </w:p>
    <w:p w14:paraId="592E48A2" w14:textId="77777777" w:rsidR="006E4050" w:rsidRPr="00C143CC" w:rsidRDefault="006E4050" w:rsidP="00BC2DA4">
      <w:pPr>
        <w:pStyle w:val="ListParagraph"/>
        <w:widowControl w:val="0"/>
        <w:numPr>
          <w:ilvl w:val="1"/>
          <w:numId w:val="51"/>
        </w:numPr>
        <w:kinsoku w:val="0"/>
        <w:overflowPunct w:val="0"/>
        <w:autoSpaceDE w:val="0"/>
        <w:autoSpaceDN w:val="0"/>
        <w:adjustRightInd w:val="0"/>
        <w:snapToGrid w:val="0"/>
        <w:spacing w:after="0" w:line="240" w:lineRule="auto"/>
        <w:contextualSpacing w:val="0"/>
        <w:jc w:val="both"/>
        <w:rPr>
          <w:rFonts w:eastAsia="Batang" w:cstheme="minorHAnsi"/>
          <w:vanish/>
          <w:lang w:eastAsia="ko-KR"/>
        </w:rPr>
      </w:pPr>
    </w:p>
    <w:p w14:paraId="5FA553A1" w14:textId="77777777" w:rsidR="006E4050" w:rsidRPr="00C143CC" w:rsidRDefault="006E4050" w:rsidP="00BC2DA4">
      <w:pPr>
        <w:pStyle w:val="ListParagraph"/>
        <w:widowControl w:val="0"/>
        <w:numPr>
          <w:ilvl w:val="1"/>
          <w:numId w:val="51"/>
        </w:numPr>
        <w:kinsoku w:val="0"/>
        <w:overflowPunct w:val="0"/>
        <w:autoSpaceDE w:val="0"/>
        <w:autoSpaceDN w:val="0"/>
        <w:adjustRightInd w:val="0"/>
        <w:snapToGrid w:val="0"/>
        <w:spacing w:after="0" w:line="240" w:lineRule="auto"/>
        <w:contextualSpacing w:val="0"/>
        <w:jc w:val="both"/>
        <w:rPr>
          <w:rFonts w:eastAsia="Batang" w:cstheme="minorHAnsi"/>
          <w:vanish/>
          <w:lang w:eastAsia="ko-KR"/>
        </w:rPr>
      </w:pPr>
    </w:p>
    <w:p w14:paraId="64862D17" w14:textId="77777777" w:rsidR="006E4050" w:rsidRPr="00C143CC" w:rsidRDefault="006E4050" w:rsidP="00BC2DA4">
      <w:pPr>
        <w:pStyle w:val="ListParagraph"/>
        <w:widowControl w:val="0"/>
        <w:numPr>
          <w:ilvl w:val="1"/>
          <w:numId w:val="51"/>
        </w:numPr>
        <w:kinsoku w:val="0"/>
        <w:overflowPunct w:val="0"/>
        <w:autoSpaceDE w:val="0"/>
        <w:autoSpaceDN w:val="0"/>
        <w:adjustRightInd w:val="0"/>
        <w:snapToGrid w:val="0"/>
        <w:spacing w:after="0" w:line="240" w:lineRule="auto"/>
        <w:contextualSpacing w:val="0"/>
        <w:jc w:val="both"/>
        <w:rPr>
          <w:rFonts w:eastAsia="Batang" w:cstheme="minorHAnsi"/>
          <w:vanish/>
          <w:lang w:eastAsia="ko-KR"/>
        </w:rPr>
      </w:pPr>
    </w:p>
    <w:p w14:paraId="0A7CB0E3" w14:textId="77777777" w:rsidR="006E4050" w:rsidRPr="00C143CC" w:rsidRDefault="006E4050" w:rsidP="00BC2DA4">
      <w:pPr>
        <w:pStyle w:val="ListParagraph"/>
        <w:widowControl w:val="0"/>
        <w:numPr>
          <w:ilvl w:val="2"/>
          <w:numId w:val="51"/>
        </w:numPr>
        <w:kinsoku w:val="0"/>
        <w:overflowPunct w:val="0"/>
        <w:autoSpaceDE w:val="0"/>
        <w:autoSpaceDN w:val="0"/>
        <w:adjustRightInd w:val="0"/>
        <w:snapToGrid w:val="0"/>
        <w:spacing w:after="0" w:line="240" w:lineRule="auto"/>
        <w:contextualSpacing w:val="0"/>
        <w:jc w:val="both"/>
        <w:rPr>
          <w:rFonts w:eastAsia="Batang" w:cstheme="minorHAnsi"/>
          <w:vanish/>
          <w:lang w:eastAsia="ko-KR"/>
        </w:rPr>
      </w:pPr>
    </w:p>
    <w:p w14:paraId="6C9AACA9" w14:textId="77777777" w:rsidR="006E4050" w:rsidRPr="00C143CC" w:rsidRDefault="006E4050" w:rsidP="00BC2DA4">
      <w:pPr>
        <w:pStyle w:val="ListParagraph"/>
        <w:widowControl w:val="0"/>
        <w:numPr>
          <w:ilvl w:val="3"/>
          <w:numId w:val="51"/>
        </w:numPr>
        <w:kinsoku w:val="0"/>
        <w:overflowPunct w:val="0"/>
        <w:autoSpaceDE w:val="0"/>
        <w:autoSpaceDN w:val="0"/>
        <w:adjustRightInd w:val="0"/>
        <w:snapToGrid w:val="0"/>
        <w:spacing w:after="0" w:line="240" w:lineRule="auto"/>
        <w:contextualSpacing w:val="0"/>
        <w:jc w:val="both"/>
        <w:rPr>
          <w:rFonts w:eastAsia="Batang" w:cstheme="minorHAnsi"/>
          <w:lang w:eastAsia="ko-KR"/>
        </w:rPr>
      </w:pPr>
      <w:r w:rsidRPr="00C143CC">
        <w:rPr>
          <w:rFonts w:eastAsia="Batang" w:cstheme="minorHAnsi"/>
          <w:lang w:eastAsia="ko-KR"/>
        </w:rPr>
        <w:t>Tuna Assessment Research Plan (2023 – 2026) annual update</w:t>
      </w:r>
    </w:p>
    <w:p w14:paraId="04DEB214" w14:textId="77777777" w:rsidR="006E4050" w:rsidRPr="00C143CC" w:rsidRDefault="006E4050" w:rsidP="00BC2DA4">
      <w:pPr>
        <w:pStyle w:val="ListParagraph"/>
        <w:widowControl w:val="0"/>
        <w:numPr>
          <w:ilvl w:val="3"/>
          <w:numId w:val="51"/>
        </w:numPr>
        <w:kinsoku w:val="0"/>
        <w:overflowPunct w:val="0"/>
        <w:autoSpaceDE w:val="0"/>
        <w:autoSpaceDN w:val="0"/>
        <w:adjustRightInd w:val="0"/>
        <w:snapToGrid w:val="0"/>
        <w:spacing w:after="0" w:line="240" w:lineRule="auto"/>
        <w:contextualSpacing w:val="0"/>
        <w:jc w:val="both"/>
        <w:rPr>
          <w:rFonts w:eastAsia="Batang" w:cstheme="minorHAnsi"/>
          <w:lang w:eastAsia="ko-KR"/>
        </w:rPr>
      </w:pPr>
      <w:r w:rsidRPr="00C143CC">
        <w:rPr>
          <w:rFonts w:eastAsia="Batang" w:cstheme="minorHAnsi"/>
          <w:lang w:eastAsia="ko-KR"/>
        </w:rPr>
        <w:t>Billfish Research Plan (2023 – 2030) annual update</w:t>
      </w:r>
    </w:p>
    <w:p w14:paraId="6E626548" w14:textId="77777777" w:rsidR="006E4050" w:rsidRPr="00C143CC" w:rsidRDefault="006E4050" w:rsidP="00BC2DA4">
      <w:pPr>
        <w:pStyle w:val="ListParagraph"/>
        <w:widowControl w:val="0"/>
        <w:numPr>
          <w:ilvl w:val="3"/>
          <w:numId w:val="51"/>
        </w:numPr>
        <w:kinsoku w:val="0"/>
        <w:overflowPunct w:val="0"/>
        <w:autoSpaceDE w:val="0"/>
        <w:autoSpaceDN w:val="0"/>
        <w:adjustRightInd w:val="0"/>
        <w:snapToGrid w:val="0"/>
        <w:spacing w:after="0" w:line="240" w:lineRule="auto"/>
        <w:contextualSpacing w:val="0"/>
        <w:jc w:val="both"/>
        <w:rPr>
          <w:rFonts w:cstheme="minorHAnsi"/>
        </w:rPr>
      </w:pPr>
      <w:r w:rsidRPr="00C143CC">
        <w:rPr>
          <w:rFonts w:eastAsia="Batang" w:cstheme="minorHAnsi"/>
          <w:lang w:eastAsia="ko-KR"/>
        </w:rPr>
        <w:t>Shark</w:t>
      </w:r>
      <w:r w:rsidRPr="00C143CC">
        <w:rPr>
          <w:rFonts w:cstheme="minorHAnsi"/>
        </w:rPr>
        <w:t xml:space="preserve"> Research Plan</w:t>
      </w:r>
      <w:r w:rsidRPr="00C143CC">
        <w:rPr>
          <w:rFonts w:cstheme="minorHAnsi"/>
          <w:lang w:eastAsia="ko-KR"/>
        </w:rPr>
        <w:t xml:space="preserve"> 2021-2030 annual updates</w:t>
      </w:r>
    </w:p>
    <w:p w14:paraId="4FD467F4" w14:textId="77777777" w:rsidR="006E4050" w:rsidRPr="00C143CC" w:rsidRDefault="006E4050" w:rsidP="00BC2DA4">
      <w:pPr>
        <w:pStyle w:val="ListParagraph"/>
        <w:widowControl w:val="0"/>
        <w:numPr>
          <w:ilvl w:val="3"/>
          <w:numId w:val="52"/>
        </w:numPr>
        <w:kinsoku w:val="0"/>
        <w:overflowPunct w:val="0"/>
        <w:autoSpaceDE w:val="0"/>
        <w:autoSpaceDN w:val="0"/>
        <w:adjustRightInd w:val="0"/>
        <w:snapToGrid w:val="0"/>
        <w:spacing w:after="0" w:line="240" w:lineRule="auto"/>
        <w:contextualSpacing w:val="0"/>
        <w:jc w:val="both"/>
        <w:rPr>
          <w:rFonts w:cstheme="minorHAnsi"/>
        </w:rPr>
      </w:pPr>
      <w:r w:rsidRPr="00C143CC">
        <w:rPr>
          <w:rFonts w:eastAsia="Batang" w:cstheme="minorHAnsi"/>
          <w:lang w:eastAsia="ko-KR"/>
        </w:rPr>
        <w:t>WCPFC</w:t>
      </w:r>
      <w:r w:rsidRPr="00C143CC">
        <w:rPr>
          <w:rFonts w:cstheme="minorHAnsi"/>
          <w:lang w:val="en-GB"/>
        </w:rPr>
        <w:t xml:space="preserve"> tuna biological sampling plan (Project 117)</w:t>
      </w:r>
    </w:p>
    <w:p w14:paraId="22A4CB97" w14:textId="77777777" w:rsidR="006E4050" w:rsidRPr="00C143CC" w:rsidRDefault="006E4050" w:rsidP="00BC2DA4">
      <w:pPr>
        <w:pStyle w:val="ListParagraph"/>
        <w:widowControl w:val="0"/>
        <w:numPr>
          <w:ilvl w:val="3"/>
          <w:numId w:val="52"/>
        </w:numPr>
        <w:kinsoku w:val="0"/>
        <w:overflowPunct w:val="0"/>
        <w:autoSpaceDE w:val="0"/>
        <w:autoSpaceDN w:val="0"/>
        <w:adjustRightInd w:val="0"/>
        <w:snapToGrid w:val="0"/>
        <w:spacing w:after="0" w:line="240" w:lineRule="auto"/>
        <w:contextualSpacing w:val="0"/>
        <w:jc w:val="both"/>
        <w:rPr>
          <w:rFonts w:cstheme="minorHAnsi"/>
        </w:rPr>
      </w:pPr>
      <w:r w:rsidRPr="00C143CC">
        <w:rPr>
          <w:rFonts w:eastAsia="Batang" w:cstheme="minorHAnsi"/>
          <w:lang w:eastAsia="ko-KR"/>
        </w:rPr>
        <w:t>WCPFC</w:t>
      </w:r>
      <w:r w:rsidRPr="00C143CC">
        <w:rPr>
          <w:rFonts w:cstheme="minorHAnsi"/>
          <w:lang w:val="en-GB"/>
        </w:rPr>
        <w:t xml:space="preserve"> billfish biological sampling plan (Project 118)</w:t>
      </w:r>
    </w:p>
    <w:p w14:paraId="2723326E" w14:textId="77777777" w:rsidR="006E4050" w:rsidRPr="00C143CC" w:rsidRDefault="006E4050" w:rsidP="00BC2DA4">
      <w:pPr>
        <w:pStyle w:val="ListParagraph"/>
        <w:widowControl w:val="0"/>
        <w:numPr>
          <w:ilvl w:val="1"/>
          <w:numId w:val="25"/>
        </w:numPr>
        <w:kinsoku w:val="0"/>
        <w:overflowPunct w:val="0"/>
        <w:autoSpaceDE w:val="0"/>
        <w:autoSpaceDN w:val="0"/>
        <w:adjustRightInd w:val="0"/>
        <w:snapToGrid w:val="0"/>
        <w:spacing w:after="0" w:line="240" w:lineRule="auto"/>
        <w:ind w:left="0" w:firstLine="0"/>
        <w:contextualSpacing w:val="0"/>
        <w:jc w:val="both"/>
        <w:rPr>
          <w:rFonts w:eastAsia="Batang" w:cstheme="minorHAnsi"/>
          <w:b/>
          <w:bCs/>
          <w:lang w:eastAsia="ko-KR"/>
        </w:rPr>
      </w:pPr>
      <w:r w:rsidRPr="00C143CC">
        <w:rPr>
          <w:rFonts w:eastAsia="Batang" w:cstheme="minorHAnsi"/>
          <w:b/>
          <w:bCs/>
          <w:lang w:eastAsia="ko-KR"/>
        </w:rPr>
        <w:t>Other SA issues</w:t>
      </w:r>
    </w:p>
    <w:p w14:paraId="0C525FE2" w14:textId="77777777" w:rsidR="006E4050" w:rsidRPr="00C143CC" w:rsidRDefault="006E4050" w:rsidP="006E4050">
      <w:pPr>
        <w:pStyle w:val="ListParagraph"/>
        <w:widowControl w:val="0"/>
        <w:kinsoku w:val="0"/>
        <w:overflowPunct w:val="0"/>
        <w:autoSpaceDE w:val="0"/>
        <w:autoSpaceDN w:val="0"/>
        <w:adjustRightInd w:val="0"/>
        <w:snapToGrid w:val="0"/>
        <w:spacing w:after="0" w:line="240" w:lineRule="auto"/>
        <w:ind w:left="1440"/>
        <w:jc w:val="both"/>
        <w:rPr>
          <w:rFonts w:eastAsia="Batang" w:cstheme="minorHAnsi"/>
          <w:lang w:eastAsia="ko-KR"/>
        </w:rPr>
      </w:pPr>
    </w:p>
    <w:p w14:paraId="4F35243D" w14:textId="77777777" w:rsidR="006E4050" w:rsidRPr="00C143CC" w:rsidRDefault="006E4050" w:rsidP="006E4050">
      <w:pPr>
        <w:pStyle w:val="ListParagraph"/>
        <w:widowControl w:val="0"/>
        <w:numPr>
          <w:ilvl w:val="0"/>
          <w:numId w:val="20"/>
        </w:numPr>
        <w:tabs>
          <w:tab w:val="clear" w:pos="2160"/>
          <w:tab w:val="num" w:pos="2880"/>
        </w:tabs>
        <w:kinsoku w:val="0"/>
        <w:overflowPunct w:val="0"/>
        <w:autoSpaceDE w:val="0"/>
        <w:autoSpaceDN w:val="0"/>
        <w:adjustRightInd w:val="0"/>
        <w:snapToGrid w:val="0"/>
        <w:spacing w:after="0" w:line="240" w:lineRule="auto"/>
        <w:ind w:left="2880"/>
        <w:contextualSpacing w:val="0"/>
        <w:jc w:val="both"/>
        <w:rPr>
          <w:rFonts w:cstheme="minorHAnsi"/>
          <w:b/>
          <w:vanish/>
        </w:rPr>
      </w:pPr>
    </w:p>
    <w:p w14:paraId="44BC0869" w14:textId="77777777" w:rsidR="006E4050" w:rsidRPr="00C143CC" w:rsidRDefault="006E4050" w:rsidP="006E4050">
      <w:pPr>
        <w:widowControl w:val="0"/>
        <w:numPr>
          <w:ilvl w:val="0"/>
          <w:numId w:val="13"/>
        </w:numPr>
        <w:tabs>
          <w:tab w:val="clear" w:pos="360"/>
          <w:tab w:val="num" w:pos="1080"/>
        </w:tabs>
        <w:kinsoku w:val="0"/>
        <w:overflowPunct w:val="0"/>
        <w:autoSpaceDE w:val="0"/>
        <w:autoSpaceDN w:val="0"/>
        <w:adjustRightInd w:val="0"/>
        <w:snapToGrid w:val="0"/>
        <w:spacing w:after="0" w:line="240" w:lineRule="auto"/>
        <w:ind w:left="2070"/>
        <w:jc w:val="both"/>
        <w:rPr>
          <w:rFonts w:cstheme="minorHAnsi"/>
          <w:b/>
        </w:rPr>
      </w:pPr>
      <w:r w:rsidRPr="00C143CC">
        <w:rPr>
          <w:rFonts w:cstheme="minorHAnsi"/>
          <w:b/>
        </w:rPr>
        <w:t xml:space="preserve">MANAGEMENT </w:t>
      </w:r>
      <w:proofErr w:type="gramStart"/>
      <w:r w:rsidRPr="00C143CC">
        <w:rPr>
          <w:rFonts w:cstheme="minorHAnsi"/>
          <w:b/>
        </w:rPr>
        <w:t>ISSUES</w:t>
      </w:r>
      <w:proofErr w:type="gramEnd"/>
      <w:r w:rsidRPr="00C143CC">
        <w:rPr>
          <w:rFonts w:cstheme="minorHAnsi"/>
          <w:b/>
        </w:rPr>
        <w:t xml:space="preserve"> THEME</w:t>
      </w:r>
    </w:p>
    <w:p w14:paraId="7C9B6C39" w14:textId="77777777" w:rsidR="006E4050" w:rsidRPr="00C143CC" w:rsidRDefault="006E4050" w:rsidP="006E4050">
      <w:pPr>
        <w:widowControl w:val="0"/>
        <w:kinsoku w:val="0"/>
        <w:overflowPunct w:val="0"/>
        <w:autoSpaceDE w:val="0"/>
        <w:autoSpaceDN w:val="0"/>
        <w:adjustRightInd w:val="0"/>
        <w:snapToGrid w:val="0"/>
        <w:spacing w:after="0" w:line="240" w:lineRule="auto"/>
        <w:ind w:left="720"/>
        <w:jc w:val="both"/>
        <w:rPr>
          <w:rFonts w:cstheme="minorHAnsi"/>
          <w:b/>
        </w:rPr>
      </w:pPr>
    </w:p>
    <w:p w14:paraId="7193BCDE" w14:textId="77777777" w:rsidR="006E4050" w:rsidRPr="00C143CC" w:rsidRDefault="006E4050" w:rsidP="006E4050">
      <w:pPr>
        <w:pStyle w:val="ListParagraph"/>
        <w:widowControl w:val="0"/>
        <w:numPr>
          <w:ilvl w:val="0"/>
          <w:numId w:val="16"/>
        </w:numPr>
        <w:tabs>
          <w:tab w:val="clear" w:pos="360"/>
          <w:tab w:val="num" w:pos="1080"/>
        </w:tabs>
        <w:kinsoku w:val="0"/>
        <w:overflowPunct w:val="0"/>
        <w:autoSpaceDE w:val="0"/>
        <w:autoSpaceDN w:val="0"/>
        <w:adjustRightInd w:val="0"/>
        <w:snapToGrid w:val="0"/>
        <w:spacing w:after="0" w:line="240" w:lineRule="auto"/>
        <w:ind w:left="1080"/>
        <w:contextualSpacing w:val="0"/>
        <w:jc w:val="both"/>
        <w:rPr>
          <w:rFonts w:cstheme="minorHAnsi"/>
          <w:b/>
          <w:vanish/>
        </w:rPr>
      </w:pPr>
    </w:p>
    <w:p w14:paraId="4BC17BB8" w14:textId="77777777" w:rsidR="006E4050" w:rsidRPr="00C143CC" w:rsidRDefault="006E4050" w:rsidP="006E4050">
      <w:pPr>
        <w:pStyle w:val="ListParagraph"/>
        <w:widowControl w:val="0"/>
        <w:numPr>
          <w:ilvl w:val="0"/>
          <w:numId w:val="16"/>
        </w:numPr>
        <w:tabs>
          <w:tab w:val="clear" w:pos="360"/>
          <w:tab w:val="num" w:pos="1080"/>
        </w:tabs>
        <w:kinsoku w:val="0"/>
        <w:overflowPunct w:val="0"/>
        <w:autoSpaceDE w:val="0"/>
        <w:autoSpaceDN w:val="0"/>
        <w:adjustRightInd w:val="0"/>
        <w:snapToGrid w:val="0"/>
        <w:spacing w:after="0" w:line="240" w:lineRule="auto"/>
        <w:ind w:left="1080"/>
        <w:contextualSpacing w:val="0"/>
        <w:jc w:val="both"/>
        <w:rPr>
          <w:rFonts w:cstheme="minorHAnsi"/>
          <w:b/>
          <w:vanish/>
        </w:rPr>
      </w:pPr>
    </w:p>
    <w:p w14:paraId="58B43169" w14:textId="77777777" w:rsidR="006E4050" w:rsidRPr="00C143CC" w:rsidRDefault="006E4050" w:rsidP="006E4050">
      <w:pPr>
        <w:widowControl w:val="0"/>
        <w:numPr>
          <w:ilvl w:val="1"/>
          <w:numId w:val="16"/>
        </w:numPr>
        <w:tabs>
          <w:tab w:val="clear" w:pos="720"/>
        </w:tabs>
        <w:kinsoku w:val="0"/>
        <w:overflowPunct w:val="0"/>
        <w:autoSpaceDE w:val="0"/>
        <w:autoSpaceDN w:val="0"/>
        <w:adjustRightInd w:val="0"/>
        <w:snapToGrid w:val="0"/>
        <w:spacing w:after="0" w:line="240" w:lineRule="auto"/>
        <w:jc w:val="both"/>
        <w:rPr>
          <w:rFonts w:cstheme="minorHAnsi"/>
          <w:b/>
        </w:rPr>
      </w:pPr>
      <w:r w:rsidRPr="00C143CC">
        <w:rPr>
          <w:rFonts w:cstheme="minorHAnsi"/>
          <w:b/>
          <w:lang w:eastAsia="ko-KR"/>
        </w:rPr>
        <w:t>Development of the WCPFC harvest strategy framework for key tuna species</w:t>
      </w:r>
    </w:p>
    <w:p w14:paraId="13D874BF" w14:textId="77777777" w:rsidR="006E4050" w:rsidRPr="00C143CC" w:rsidRDefault="006E4050" w:rsidP="00BC2DA4">
      <w:pPr>
        <w:pStyle w:val="ListParagraph"/>
        <w:widowControl w:val="0"/>
        <w:numPr>
          <w:ilvl w:val="2"/>
          <w:numId w:val="28"/>
        </w:numPr>
        <w:kinsoku w:val="0"/>
        <w:overflowPunct w:val="0"/>
        <w:autoSpaceDE w:val="0"/>
        <w:autoSpaceDN w:val="0"/>
        <w:adjustRightInd w:val="0"/>
        <w:snapToGrid w:val="0"/>
        <w:spacing w:after="0" w:line="240" w:lineRule="auto"/>
        <w:contextualSpacing w:val="0"/>
        <w:jc w:val="both"/>
        <w:rPr>
          <w:rFonts w:cstheme="minorHAnsi"/>
          <w:b/>
          <w:lang w:eastAsia="ko-KR"/>
        </w:rPr>
      </w:pPr>
      <w:r w:rsidRPr="00C143CC">
        <w:rPr>
          <w:rFonts w:cstheme="minorHAnsi"/>
          <w:b/>
          <w:lang w:eastAsia="ko-KR"/>
        </w:rPr>
        <w:t>Skipjack tuna</w:t>
      </w:r>
    </w:p>
    <w:p w14:paraId="72037091" w14:textId="77777777" w:rsidR="006E4050" w:rsidRPr="00C143CC" w:rsidRDefault="006E4050" w:rsidP="00BC2DA4">
      <w:pPr>
        <w:pStyle w:val="ListParagraph"/>
        <w:widowControl w:val="0"/>
        <w:numPr>
          <w:ilvl w:val="3"/>
          <w:numId w:val="28"/>
        </w:numPr>
        <w:kinsoku w:val="0"/>
        <w:overflowPunct w:val="0"/>
        <w:autoSpaceDE w:val="0"/>
        <w:autoSpaceDN w:val="0"/>
        <w:adjustRightInd w:val="0"/>
        <w:snapToGrid w:val="0"/>
        <w:spacing w:after="0" w:line="240" w:lineRule="auto"/>
        <w:contextualSpacing w:val="0"/>
        <w:jc w:val="both"/>
        <w:rPr>
          <w:rFonts w:eastAsia="Batang" w:cstheme="minorHAnsi"/>
          <w:iCs/>
          <w:lang w:eastAsia="ko-KR" w:bidi="mn-Mong-CN"/>
        </w:rPr>
      </w:pPr>
      <w:r w:rsidRPr="00C143CC">
        <w:rPr>
          <w:rFonts w:cstheme="minorHAnsi"/>
          <w:iCs/>
          <w:lang w:eastAsia="ko-KR"/>
        </w:rPr>
        <w:t>Skipjack tuna management procedure</w:t>
      </w:r>
    </w:p>
    <w:p w14:paraId="090258D3" w14:textId="77777777" w:rsidR="006E4050" w:rsidRPr="00C143CC" w:rsidRDefault="006E4050" w:rsidP="00BC2DA4">
      <w:pPr>
        <w:pStyle w:val="ListParagraph"/>
        <w:widowControl w:val="0"/>
        <w:numPr>
          <w:ilvl w:val="3"/>
          <w:numId w:val="28"/>
        </w:numPr>
        <w:kinsoku w:val="0"/>
        <w:overflowPunct w:val="0"/>
        <w:autoSpaceDE w:val="0"/>
        <w:autoSpaceDN w:val="0"/>
        <w:adjustRightInd w:val="0"/>
        <w:snapToGrid w:val="0"/>
        <w:spacing w:after="0" w:line="240" w:lineRule="auto"/>
        <w:contextualSpacing w:val="0"/>
        <w:jc w:val="both"/>
        <w:rPr>
          <w:rFonts w:eastAsia="Batang" w:cstheme="minorHAnsi"/>
          <w:iCs/>
          <w:lang w:eastAsia="ko-KR" w:bidi="mn-Mong-CN"/>
        </w:rPr>
      </w:pPr>
      <w:r w:rsidRPr="00C143CC">
        <w:rPr>
          <w:rFonts w:cstheme="minorHAnsi"/>
          <w:iCs/>
          <w:lang w:eastAsia="ko-KR"/>
        </w:rPr>
        <w:t>Monitoring strategy for skipjack tuna</w:t>
      </w:r>
    </w:p>
    <w:p w14:paraId="3A164ABA" w14:textId="77777777" w:rsidR="006E4050" w:rsidRPr="00C143CC" w:rsidRDefault="006E4050" w:rsidP="00BC2DA4">
      <w:pPr>
        <w:pStyle w:val="ListParagraph"/>
        <w:widowControl w:val="0"/>
        <w:numPr>
          <w:ilvl w:val="2"/>
          <w:numId w:val="28"/>
        </w:numPr>
        <w:kinsoku w:val="0"/>
        <w:overflowPunct w:val="0"/>
        <w:autoSpaceDE w:val="0"/>
        <w:autoSpaceDN w:val="0"/>
        <w:adjustRightInd w:val="0"/>
        <w:snapToGrid w:val="0"/>
        <w:spacing w:after="0" w:line="240" w:lineRule="auto"/>
        <w:contextualSpacing w:val="0"/>
        <w:jc w:val="both"/>
        <w:rPr>
          <w:rFonts w:cstheme="minorHAnsi"/>
          <w:b/>
          <w:lang w:eastAsia="ko-KR"/>
        </w:rPr>
      </w:pPr>
      <w:r w:rsidRPr="00C143CC">
        <w:rPr>
          <w:rFonts w:cstheme="minorHAnsi"/>
          <w:b/>
          <w:lang w:eastAsia="ko-KR"/>
        </w:rPr>
        <w:t>South Pacific albacore tuna</w:t>
      </w:r>
    </w:p>
    <w:p w14:paraId="043DA4A1" w14:textId="77777777" w:rsidR="006E4050" w:rsidRPr="00C143CC" w:rsidRDefault="006E4050" w:rsidP="00BC2DA4">
      <w:pPr>
        <w:pStyle w:val="ListParagraph"/>
        <w:widowControl w:val="0"/>
        <w:numPr>
          <w:ilvl w:val="3"/>
          <w:numId w:val="28"/>
        </w:numPr>
        <w:kinsoku w:val="0"/>
        <w:overflowPunct w:val="0"/>
        <w:autoSpaceDE w:val="0"/>
        <w:autoSpaceDN w:val="0"/>
        <w:adjustRightInd w:val="0"/>
        <w:snapToGrid w:val="0"/>
        <w:spacing w:after="0" w:line="240" w:lineRule="auto"/>
        <w:contextualSpacing w:val="0"/>
        <w:jc w:val="both"/>
        <w:rPr>
          <w:rFonts w:cstheme="minorHAnsi"/>
        </w:rPr>
      </w:pPr>
      <w:r w:rsidRPr="00C143CC">
        <w:rPr>
          <w:rFonts w:cstheme="minorHAnsi"/>
        </w:rPr>
        <w:t xml:space="preserve"> South Pacific albacore management procedure</w:t>
      </w:r>
    </w:p>
    <w:p w14:paraId="4BE16CE9" w14:textId="77777777" w:rsidR="006E4050" w:rsidRPr="00C143CC" w:rsidRDefault="006E4050" w:rsidP="00BC2DA4">
      <w:pPr>
        <w:pStyle w:val="ListParagraph"/>
        <w:widowControl w:val="0"/>
        <w:numPr>
          <w:ilvl w:val="3"/>
          <w:numId w:val="28"/>
        </w:numPr>
        <w:kinsoku w:val="0"/>
        <w:overflowPunct w:val="0"/>
        <w:autoSpaceDE w:val="0"/>
        <w:autoSpaceDN w:val="0"/>
        <w:adjustRightInd w:val="0"/>
        <w:snapToGrid w:val="0"/>
        <w:spacing w:after="0" w:line="240" w:lineRule="auto"/>
        <w:contextualSpacing w:val="0"/>
        <w:jc w:val="both"/>
        <w:rPr>
          <w:rFonts w:cstheme="minorHAnsi"/>
        </w:rPr>
      </w:pPr>
      <w:r w:rsidRPr="00C143CC">
        <w:rPr>
          <w:rFonts w:cstheme="minorHAnsi"/>
        </w:rPr>
        <w:t>Joint WCPFC/IATTC Working Group for South Pacific Albacore</w:t>
      </w:r>
    </w:p>
    <w:p w14:paraId="221BF7DE" w14:textId="77777777" w:rsidR="006E4050" w:rsidRPr="00C143CC" w:rsidRDefault="006E4050" w:rsidP="00BC2DA4">
      <w:pPr>
        <w:pStyle w:val="ListParagraph"/>
        <w:widowControl w:val="0"/>
        <w:numPr>
          <w:ilvl w:val="3"/>
          <w:numId w:val="28"/>
        </w:numPr>
        <w:kinsoku w:val="0"/>
        <w:overflowPunct w:val="0"/>
        <w:autoSpaceDE w:val="0"/>
        <w:autoSpaceDN w:val="0"/>
        <w:adjustRightInd w:val="0"/>
        <w:snapToGrid w:val="0"/>
        <w:spacing w:after="0" w:line="240" w:lineRule="auto"/>
        <w:contextualSpacing w:val="0"/>
        <w:jc w:val="both"/>
        <w:rPr>
          <w:rFonts w:cstheme="minorHAnsi"/>
        </w:rPr>
      </w:pPr>
      <w:r w:rsidRPr="00C143CC">
        <w:rPr>
          <w:rFonts w:cstheme="minorHAnsi"/>
        </w:rPr>
        <w:t>Updates on SP Albacore Roadmap IWG</w:t>
      </w:r>
    </w:p>
    <w:p w14:paraId="2600D598" w14:textId="77777777" w:rsidR="006E4050" w:rsidRPr="00C143CC" w:rsidRDefault="006E4050" w:rsidP="00BC2DA4">
      <w:pPr>
        <w:pStyle w:val="ListParagraph"/>
        <w:widowControl w:val="0"/>
        <w:numPr>
          <w:ilvl w:val="2"/>
          <w:numId w:val="28"/>
        </w:numPr>
        <w:kinsoku w:val="0"/>
        <w:overflowPunct w:val="0"/>
        <w:autoSpaceDE w:val="0"/>
        <w:autoSpaceDN w:val="0"/>
        <w:adjustRightInd w:val="0"/>
        <w:snapToGrid w:val="0"/>
        <w:spacing w:after="0" w:line="240" w:lineRule="auto"/>
        <w:contextualSpacing w:val="0"/>
        <w:jc w:val="both"/>
        <w:rPr>
          <w:rFonts w:cstheme="minorHAnsi"/>
          <w:b/>
          <w:lang w:eastAsia="ko-KR"/>
        </w:rPr>
      </w:pPr>
      <w:r w:rsidRPr="00C143CC">
        <w:rPr>
          <w:rFonts w:cstheme="minorHAnsi"/>
          <w:b/>
          <w:lang w:eastAsia="ko-KR"/>
        </w:rPr>
        <w:t>Bigeye tuna</w:t>
      </w:r>
    </w:p>
    <w:p w14:paraId="090EE8D0" w14:textId="77777777" w:rsidR="006E4050" w:rsidRPr="00C143CC" w:rsidRDefault="006E4050" w:rsidP="00BC2DA4">
      <w:pPr>
        <w:pStyle w:val="ListParagraph"/>
        <w:widowControl w:val="0"/>
        <w:numPr>
          <w:ilvl w:val="0"/>
          <w:numId w:val="23"/>
        </w:numPr>
        <w:kinsoku w:val="0"/>
        <w:overflowPunct w:val="0"/>
        <w:autoSpaceDE w:val="0"/>
        <w:autoSpaceDN w:val="0"/>
        <w:adjustRightInd w:val="0"/>
        <w:snapToGrid w:val="0"/>
        <w:spacing w:after="0" w:line="240" w:lineRule="auto"/>
        <w:ind w:left="1365"/>
        <w:contextualSpacing w:val="0"/>
        <w:jc w:val="both"/>
        <w:rPr>
          <w:rFonts w:cstheme="minorHAnsi"/>
          <w:bCs/>
          <w:vanish/>
          <w:lang w:eastAsia="ko-KR"/>
        </w:rPr>
      </w:pPr>
    </w:p>
    <w:p w14:paraId="1C0616B5" w14:textId="77777777" w:rsidR="006E4050" w:rsidRPr="00C143CC" w:rsidRDefault="006E4050" w:rsidP="00BC2DA4">
      <w:pPr>
        <w:pStyle w:val="ListParagraph"/>
        <w:widowControl w:val="0"/>
        <w:numPr>
          <w:ilvl w:val="2"/>
          <w:numId w:val="23"/>
        </w:numPr>
        <w:kinsoku w:val="0"/>
        <w:overflowPunct w:val="0"/>
        <w:autoSpaceDE w:val="0"/>
        <w:autoSpaceDN w:val="0"/>
        <w:adjustRightInd w:val="0"/>
        <w:snapToGrid w:val="0"/>
        <w:spacing w:after="0" w:line="240" w:lineRule="auto"/>
        <w:ind w:left="1440"/>
        <w:contextualSpacing w:val="0"/>
        <w:jc w:val="both"/>
        <w:rPr>
          <w:rFonts w:cstheme="minorHAnsi"/>
          <w:bCs/>
          <w:vanish/>
          <w:lang w:eastAsia="ko-KR"/>
        </w:rPr>
      </w:pPr>
    </w:p>
    <w:p w14:paraId="30A1D880" w14:textId="77777777" w:rsidR="006E4050" w:rsidRPr="00C143CC" w:rsidRDefault="006E4050" w:rsidP="00BC2DA4">
      <w:pPr>
        <w:pStyle w:val="ListParagraph"/>
        <w:widowControl w:val="0"/>
        <w:numPr>
          <w:ilvl w:val="3"/>
          <w:numId w:val="28"/>
        </w:numPr>
        <w:kinsoku w:val="0"/>
        <w:overflowPunct w:val="0"/>
        <w:autoSpaceDE w:val="0"/>
        <w:autoSpaceDN w:val="0"/>
        <w:adjustRightInd w:val="0"/>
        <w:snapToGrid w:val="0"/>
        <w:spacing w:after="0" w:line="240" w:lineRule="auto"/>
        <w:contextualSpacing w:val="0"/>
        <w:jc w:val="both"/>
        <w:rPr>
          <w:rFonts w:cstheme="minorHAnsi"/>
          <w:bCs/>
          <w:lang w:eastAsia="ko-KR"/>
        </w:rPr>
      </w:pPr>
      <w:bookmarkStart w:id="50" w:name="_Hlk197500828"/>
      <w:bookmarkStart w:id="51" w:name="_Hlk197500801"/>
      <w:r w:rsidRPr="00C143CC">
        <w:rPr>
          <w:rFonts w:cstheme="minorHAnsi"/>
          <w:bCs/>
          <w:lang w:eastAsia="ko-KR"/>
        </w:rPr>
        <w:t>Bigeye operating models</w:t>
      </w:r>
    </w:p>
    <w:p w14:paraId="4BFB698F" w14:textId="77777777" w:rsidR="006E4050" w:rsidRPr="00C143CC" w:rsidRDefault="006E4050" w:rsidP="00BC2DA4">
      <w:pPr>
        <w:pStyle w:val="ListParagraph"/>
        <w:widowControl w:val="0"/>
        <w:numPr>
          <w:ilvl w:val="3"/>
          <w:numId w:val="28"/>
        </w:numPr>
        <w:kinsoku w:val="0"/>
        <w:overflowPunct w:val="0"/>
        <w:autoSpaceDE w:val="0"/>
        <w:autoSpaceDN w:val="0"/>
        <w:adjustRightInd w:val="0"/>
        <w:snapToGrid w:val="0"/>
        <w:spacing w:after="0" w:line="240" w:lineRule="auto"/>
        <w:contextualSpacing w:val="0"/>
        <w:jc w:val="both"/>
        <w:rPr>
          <w:rFonts w:cstheme="minorHAnsi"/>
          <w:bCs/>
          <w:lang w:eastAsia="ko-KR"/>
        </w:rPr>
      </w:pPr>
      <w:r w:rsidRPr="00C143CC">
        <w:rPr>
          <w:rFonts w:cstheme="minorHAnsi"/>
          <w:bCs/>
          <w:lang w:eastAsia="ko-KR"/>
        </w:rPr>
        <w:t>Bigeye management procedure – design</w:t>
      </w:r>
    </w:p>
    <w:p w14:paraId="070D8299" w14:textId="77777777" w:rsidR="006E4050" w:rsidRPr="00C143CC" w:rsidRDefault="006E4050" w:rsidP="00BC2DA4">
      <w:pPr>
        <w:pStyle w:val="ListParagraph"/>
        <w:widowControl w:val="0"/>
        <w:numPr>
          <w:ilvl w:val="3"/>
          <w:numId w:val="28"/>
        </w:numPr>
        <w:kinsoku w:val="0"/>
        <w:overflowPunct w:val="0"/>
        <w:autoSpaceDE w:val="0"/>
        <w:autoSpaceDN w:val="0"/>
        <w:adjustRightInd w:val="0"/>
        <w:snapToGrid w:val="0"/>
        <w:spacing w:after="0" w:line="240" w:lineRule="auto"/>
        <w:contextualSpacing w:val="0"/>
        <w:jc w:val="both"/>
        <w:rPr>
          <w:rFonts w:cstheme="minorHAnsi"/>
          <w:bCs/>
          <w:lang w:eastAsia="ko-KR"/>
        </w:rPr>
      </w:pPr>
      <w:bookmarkStart w:id="52" w:name="_Hlk197502832"/>
      <w:bookmarkEnd w:id="50"/>
      <w:r w:rsidRPr="00C143CC">
        <w:rPr>
          <w:rFonts w:cstheme="minorHAnsi"/>
          <w:bCs/>
          <w:lang w:eastAsia="ko-KR"/>
        </w:rPr>
        <w:t>Bigeye</w:t>
      </w:r>
      <w:r w:rsidRPr="00C143CC">
        <w:rPr>
          <w:rFonts w:cstheme="minorHAnsi"/>
        </w:rPr>
        <w:t xml:space="preserve"> Target Reference Points and Performance Evaluation of Candidate Management Procedures </w:t>
      </w:r>
    </w:p>
    <w:bookmarkEnd w:id="51"/>
    <w:bookmarkEnd w:id="52"/>
    <w:p w14:paraId="2C57CD6C" w14:textId="77777777" w:rsidR="006E4050" w:rsidRPr="00C143CC" w:rsidRDefault="006E4050" w:rsidP="00BC2DA4">
      <w:pPr>
        <w:pStyle w:val="ListParagraph"/>
        <w:widowControl w:val="0"/>
        <w:numPr>
          <w:ilvl w:val="2"/>
          <w:numId w:val="28"/>
        </w:numPr>
        <w:kinsoku w:val="0"/>
        <w:overflowPunct w:val="0"/>
        <w:autoSpaceDE w:val="0"/>
        <w:autoSpaceDN w:val="0"/>
        <w:adjustRightInd w:val="0"/>
        <w:snapToGrid w:val="0"/>
        <w:spacing w:after="0" w:line="240" w:lineRule="auto"/>
        <w:contextualSpacing w:val="0"/>
        <w:jc w:val="both"/>
        <w:rPr>
          <w:rFonts w:cstheme="minorHAnsi"/>
          <w:b/>
          <w:lang w:eastAsia="ko-KR"/>
        </w:rPr>
      </w:pPr>
      <w:r w:rsidRPr="00C143CC">
        <w:rPr>
          <w:rFonts w:cstheme="minorHAnsi"/>
          <w:b/>
          <w:lang w:eastAsia="ko-KR"/>
        </w:rPr>
        <w:t>Mixed fishery MSE framework</w:t>
      </w:r>
    </w:p>
    <w:p w14:paraId="3F7077A9" w14:textId="77777777" w:rsidR="006E4050" w:rsidRPr="00C143CC" w:rsidRDefault="006E4050" w:rsidP="00BC2DA4">
      <w:pPr>
        <w:pStyle w:val="ListParagraph"/>
        <w:widowControl w:val="0"/>
        <w:numPr>
          <w:ilvl w:val="2"/>
          <w:numId w:val="28"/>
        </w:numPr>
        <w:kinsoku w:val="0"/>
        <w:overflowPunct w:val="0"/>
        <w:autoSpaceDE w:val="0"/>
        <w:autoSpaceDN w:val="0"/>
        <w:adjustRightInd w:val="0"/>
        <w:snapToGrid w:val="0"/>
        <w:spacing w:after="0" w:line="240" w:lineRule="auto"/>
        <w:contextualSpacing w:val="0"/>
        <w:jc w:val="both"/>
        <w:rPr>
          <w:rFonts w:cstheme="minorHAnsi"/>
          <w:b/>
          <w:lang w:eastAsia="ko-KR"/>
        </w:rPr>
      </w:pPr>
      <w:r w:rsidRPr="00C143CC">
        <w:rPr>
          <w:rFonts w:cstheme="minorHAnsi"/>
          <w:b/>
          <w:lang w:eastAsia="ko-KR"/>
        </w:rPr>
        <w:t xml:space="preserve">Progress of the WCPFC Harvest Strategy Work Plan </w:t>
      </w:r>
    </w:p>
    <w:p w14:paraId="58AB568D" w14:textId="77777777" w:rsidR="006E4050" w:rsidRPr="00C143CC" w:rsidRDefault="006E4050" w:rsidP="006E4050">
      <w:pPr>
        <w:widowControl w:val="0"/>
        <w:numPr>
          <w:ilvl w:val="1"/>
          <w:numId w:val="16"/>
        </w:numPr>
        <w:tabs>
          <w:tab w:val="clear" w:pos="720"/>
        </w:tabs>
        <w:kinsoku w:val="0"/>
        <w:overflowPunct w:val="0"/>
        <w:autoSpaceDE w:val="0"/>
        <w:autoSpaceDN w:val="0"/>
        <w:adjustRightInd w:val="0"/>
        <w:snapToGrid w:val="0"/>
        <w:spacing w:after="0" w:line="240" w:lineRule="auto"/>
        <w:jc w:val="both"/>
        <w:rPr>
          <w:rFonts w:cstheme="minorHAnsi"/>
          <w:b/>
          <w:lang w:eastAsia="ko-KR"/>
        </w:rPr>
      </w:pPr>
      <w:r w:rsidRPr="00C143CC">
        <w:rPr>
          <w:rFonts w:cstheme="minorHAnsi"/>
          <w:b/>
          <w:lang w:eastAsia="ko-KR"/>
        </w:rPr>
        <w:t>Pacific bluefin tuna management strategy evaluation</w:t>
      </w:r>
    </w:p>
    <w:p w14:paraId="402435FD" w14:textId="77777777" w:rsidR="006E4050" w:rsidRPr="00C143CC" w:rsidRDefault="006E4050" w:rsidP="006E4050">
      <w:pPr>
        <w:widowControl w:val="0"/>
        <w:numPr>
          <w:ilvl w:val="1"/>
          <w:numId w:val="16"/>
        </w:numPr>
        <w:tabs>
          <w:tab w:val="clear" w:pos="720"/>
        </w:tabs>
        <w:kinsoku w:val="0"/>
        <w:overflowPunct w:val="0"/>
        <w:autoSpaceDE w:val="0"/>
        <w:autoSpaceDN w:val="0"/>
        <w:adjustRightInd w:val="0"/>
        <w:snapToGrid w:val="0"/>
        <w:spacing w:after="0" w:line="240" w:lineRule="auto"/>
        <w:jc w:val="both"/>
        <w:rPr>
          <w:rFonts w:cstheme="minorHAnsi"/>
          <w:b/>
          <w:lang w:eastAsia="ko-KR"/>
        </w:rPr>
      </w:pPr>
      <w:bookmarkStart w:id="53" w:name="_Hlk197503239"/>
      <w:r w:rsidRPr="00C143CC">
        <w:rPr>
          <w:rFonts w:cstheme="minorHAnsi"/>
          <w:b/>
          <w:lang w:eastAsia="ko-KR"/>
        </w:rPr>
        <w:t>Southwest Pacific striped marlin – management projections</w:t>
      </w:r>
      <w:bookmarkEnd w:id="53"/>
    </w:p>
    <w:p w14:paraId="483811C9" w14:textId="77777777" w:rsidR="006E4050" w:rsidRPr="00C143CC" w:rsidRDefault="006E4050" w:rsidP="006E4050">
      <w:pPr>
        <w:widowControl w:val="0"/>
        <w:numPr>
          <w:ilvl w:val="1"/>
          <w:numId w:val="16"/>
        </w:numPr>
        <w:tabs>
          <w:tab w:val="clear" w:pos="720"/>
        </w:tabs>
        <w:kinsoku w:val="0"/>
        <w:overflowPunct w:val="0"/>
        <w:autoSpaceDE w:val="0"/>
        <w:autoSpaceDN w:val="0"/>
        <w:adjustRightInd w:val="0"/>
        <w:snapToGrid w:val="0"/>
        <w:spacing w:after="0" w:line="240" w:lineRule="auto"/>
        <w:jc w:val="both"/>
        <w:rPr>
          <w:rFonts w:eastAsia="Batang" w:cstheme="minorHAnsi"/>
          <w:b/>
          <w:bCs/>
          <w:lang w:eastAsia="ko-KR"/>
        </w:rPr>
      </w:pPr>
      <w:r w:rsidRPr="00C143CC">
        <w:rPr>
          <w:rFonts w:eastAsia="Batang" w:cstheme="minorHAnsi"/>
          <w:b/>
          <w:bCs/>
          <w:lang w:eastAsia="ko-KR"/>
        </w:rPr>
        <w:t>North Pacific striped marlin projections</w:t>
      </w:r>
    </w:p>
    <w:p w14:paraId="2A0F34EC" w14:textId="77777777" w:rsidR="006E4050" w:rsidRPr="00C143CC" w:rsidRDefault="006E4050" w:rsidP="006E4050">
      <w:pPr>
        <w:widowControl w:val="0"/>
        <w:numPr>
          <w:ilvl w:val="1"/>
          <w:numId w:val="16"/>
        </w:numPr>
        <w:tabs>
          <w:tab w:val="clear" w:pos="720"/>
        </w:tabs>
        <w:kinsoku w:val="0"/>
        <w:overflowPunct w:val="0"/>
        <w:autoSpaceDE w:val="0"/>
        <w:autoSpaceDN w:val="0"/>
        <w:adjustRightInd w:val="0"/>
        <w:snapToGrid w:val="0"/>
        <w:spacing w:after="0" w:line="240" w:lineRule="auto"/>
        <w:jc w:val="both"/>
        <w:rPr>
          <w:rFonts w:cstheme="minorHAnsi"/>
          <w:b/>
          <w:lang w:eastAsia="ko-KR"/>
        </w:rPr>
      </w:pPr>
      <w:r w:rsidRPr="00C143CC">
        <w:rPr>
          <w:rFonts w:cstheme="minorHAnsi"/>
          <w:b/>
          <w:lang w:eastAsia="ko-KR"/>
        </w:rPr>
        <w:t>Southwest Pacific swordfish management procedure</w:t>
      </w:r>
    </w:p>
    <w:p w14:paraId="246E009A" w14:textId="77777777" w:rsidR="006E4050" w:rsidRPr="00C143CC" w:rsidRDefault="006E4050" w:rsidP="006E4050">
      <w:pPr>
        <w:widowControl w:val="0"/>
        <w:numPr>
          <w:ilvl w:val="1"/>
          <w:numId w:val="16"/>
        </w:numPr>
        <w:tabs>
          <w:tab w:val="clear" w:pos="720"/>
        </w:tabs>
        <w:kinsoku w:val="0"/>
        <w:overflowPunct w:val="0"/>
        <w:autoSpaceDE w:val="0"/>
        <w:autoSpaceDN w:val="0"/>
        <w:adjustRightInd w:val="0"/>
        <w:snapToGrid w:val="0"/>
        <w:spacing w:after="0" w:line="240" w:lineRule="auto"/>
        <w:jc w:val="both"/>
        <w:rPr>
          <w:rFonts w:cstheme="minorHAnsi"/>
          <w:b/>
          <w:lang w:eastAsia="ko-KR"/>
        </w:rPr>
      </w:pPr>
      <w:r w:rsidRPr="00C143CC">
        <w:rPr>
          <w:rFonts w:cstheme="minorHAnsi"/>
          <w:b/>
          <w:bCs/>
          <w:lang w:eastAsia="ko-KR"/>
        </w:rPr>
        <w:t>Review</w:t>
      </w:r>
      <w:r w:rsidRPr="00C143CC">
        <w:rPr>
          <w:rFonts w:cstheme="minorHAnsi"/>
          <w:b/>
          <w:lang w:eastAsia="ko-KR"/>
        </w:rPr>
        <w:t xml:space="preserve"> of effectiveness of CMM 2023-01</w:t>
      </w:r>
    </w:p>
    <w:p w14:paraId="2B19D6A2" w14:textId="77777777" w:rsidR="006E4050" w:rsidRPr="00C143CC" w:rsidRDefault="006E4050" w:rsidP="006E4050">
      <w:pPr>
        <w:widowControl w:val="0"/>
        <w:numPr>
          <w:ilvl w:val="1"/>
          <w:numId w:val="16"/>
        </w:numPr>
        <w:tabs>
          <w:tab w:val="clear" w:pos="720"/>
        </w:tabs>
        <w:kinsoku w:val="0"/>
        <w:overflowPunct w:val="0"/>
        <w:autoSpaceDE w:val="0"/>
        <w:autoSpaceDN w:val="0"/>
        <w:adjustRightInd w:val="0"/>
        <w:snapToGrid w:val="0"/>
        <w:spacing w:after="0" w:line="240" w:lineRule="auto"/>
        <w:jc w:val="both"/>
        <w:rPr>
          <w:rFonts w:cstheme="minorHAnsi"/>
          <w:b/>
          <w:bCs/>
          <w:lang w:eastAsia="ko-KR"/>
        </w:rPr>
      </w:pPr>
      <w:bookmarkStart w:id="54" w:name="_Hlk134797337"/>
      <w:r w:rsidRPr="00C143CC">
        <w:rPr>
          <w:rFonts w:cstheme="minorHAnsi"/>
          <w:b/>
          <w:bCs/>
          <w:lang w:eastAsia="ko-KR"/>
        </w:rPr>
        <w:t>Other MI issues</w:t>
      </w:r>
    </w:p>
    <w:p w14:paraId="194BD1A8" w14:textId="77777777" w:rsidR="006E4050" w:rsidRPr="00C143CC" w:rsidRDefault="006E4050" w:rsidP="006E4050">
      <w:pPr>
        <w:adjustRightInd w:val="0"/>
        <w:snapToGrid w:val="0"/>
        <w:spacing w:after="0" w:line="240" w:lineRule="auto"/>
        <w:ind w:left="720"/>
        <w:jc w:val="both"/>
        <w:rPr>
          <w:rFonts w:cstheme="minorHAnsi"/>
          <w:b/>
          <w:bCs/>
          <w:lang w:eastAsia="ko-KR"/>
        </w:rPr>
      </w:pPr>
    </w:p>
    <w:bookmarkEnd w:id="54"/>
    <w:p w14:paraId="0CB6D47B" w14:textId="77777777" w:rsidR="006E4050" w:rsidRPr="00C143CC" w:rsidRDefault="006E4050" w:rsidP="006E4050">
      <w:pPr>
        <w:widowControl w:val="0"/>
        <w:numPr>
          <w:ilvl w:val="0"/>
          <w:numId w:val="13"/>
        </w:numPr>
        <w:tabs>
          <w:tab w:val="clear" w:pos="360"/>
          <w:tab w:val="num" w:pos="1080"/>
        </w:tabs>
        <w:kinsoku w:val="0"/>
        <w:overflowPunct w:val="0"/>
        <w:autoSpaceDE w:val="0"/>
        <w:autoSpaceDN w:val="0"/>
        <w:adjustRightInd w:val="0"/>
        <w:snapToGrid w:val="0"/>
        <w:spacing w:after="0" w:line="240" w:lineRule="auto"/>
        <w:ind w:left="2070"/>
        <w:jc w:val="both"/>
        <w:rPr>
          <w:rFonts w:cstheme="minorHAnsi"/>
          <w:b/>
        </w:rPr>
      </w:pPr>
      <w:r w:rsidRPr="00C143CC">
        <w:rPr>
          <w:rFonts w:cstheme="minorHAnsi"/>
          <w:b/>
        </w:rPr>
        <w:t xml:space="preserve">ECOSYSTEM AND BYCATCH MITIGATION THEME </w:t>
      </w:r>
    </w:p>
    <w:p w14:paraId="5D0219DF" w14:textId="77777777" w:rsidR="006E4050" w:rsidRPr="00C143CC" w:rsidRDefault="006E4050" w:rsidP="006E4050">
      <w:pPr>
        <w:widowControl w:val="0"/>
        <w:kinsoku w:val="0"/>
        <w:overflowPunct w:val="0"/>
        <w:autoSpaceDE w:val="0"/>
        <w:autoSpaceDN w:val="0"/>
        <w:adjustRightInd w:val="0"/>
        <w:snapToGrid w:val="0"/>
        <w:spacing w:after="0" w:line="240" w:lineRule="auto"/>
        <w:jc w:val="both"/>
        <w:rPr>
          <w:rFonts w:cstheme="minorHAnsi"/>
          <w:lang w:val="en-AU" w:eastAsia="ko-KR"/>
        </w:rPr>
      </w:pPr>
    </w:p>
    <w:p w14:paraId="34A759C7" w14:textId="77777777" w:rsidR="006E4050" w:rsidRPr="00C143CC" w:rsidRDefault="006E4050" w:rsidP="006E4050">
      <w:pPr>
        <w:pStyle w:val="ListParagraph"/>
        <w:widowControl w:val="0"/>
        <w:numPr>
          <w:ilvl w:val="0"/>
          <w:numId w:val="17"/>
        </w:numPr>
        <w:kinsoku w:val="0"/>
        <w:overflowPunct w:val="0"/>
        <w:autoSpaceDE w:val="0"/>
        <w:autoSpaceDN w:val="0"/>
        <w:adjustRightInd w:val="0"/>
        <w:snapToGrid w:val="0"/>
        <w:spacing w:after="0" w:line="240" w:lineRule="auto"/>
        <w:contextualSpacing w:val="0"/>
        <w:jc w:val="both"/>
        <w:rPr>
          <w:rFonts w:eastAsia="Batang" w:cstheme="minorHAnsi"/>
          <w:b/>
          <w:vanish/>
          <w:lang w:eastAsia="ko-KR"/>
        </w:rPr>
      </w:pPr>
    </w:p>
    <w:p w14:paraId="132BF200" w14:textId="77777777" w:rsidR="006E4050" w:rsidRPr="00C143CC" w:rsidRDefault="006E4050" w:rsidP="006E4050">
      <w:pPr>
        <w:pStyle w:val="ListParagraph"/>
        <w:widowControl w:val="0"/>
        <w:numPr>
          <w:ilvl w:val="0"/>
          <w:numId w:val="17"/>
        </w:numPr>
        <w:kinsoku w:val="0"/>
        <w:overflowPunct w:val="0"/>
        <w:autoSpaceDE w:val="0"/>
        <w:autoSpaceDN w:val="0"/>
        <w:adjustRightInd w:val="0"/>
        <w:snapToGrid w:val="0"/>
        <w:spacing w:after="0" w:line="240" w:lineRule="auto"/>
        <w:contextualSpacing w:val="0"/>
        <w:jc w:val="both"/>
        <w:rPr>
          <w:rFonts w:eastAsia="Batang" w:cstheme="minorHAnsi"/>
          <w:b/>
          <w:vanish/>
          <w:lang w:eastAsia="ko-KR"/>
        </w:rPr>
      </w:pPr>
    </w:p>
    <w:p w14:paraId="17EFA126" w14:textId="77777777" w:rsidR="006E4050" w:rsidRPr="00C143CC" w:rsidRDefault="006E4050" w:rsidP="006E4050">
      <w:pPr>
        <w:pStyle w:val="ListParagraph"/>
        <w:widowControl w:val="0"/>
        <w:numPr>
          <w:ilvl w:val="0"/>
          <w:numId w:val="17"/>
        </w:numPr>
        <w:kinsoku w:val="0"/>
        <w:overflowPunct w:val="0"/>
        <w:autoSpaceDE w:val="0"/>
        <w:autoSpaceDN w:val="0"/>
        <w:adjustRightInd w:val="0"/>
        <w:snapToGrid w:val="0"/>
        <w:spacing w:after="0" w:line="240" w:lineRule="auto"/>
        <w:contextualSpacing w:val="0"/>
        <w:jc w:val="both"/>
        <w:rPr>
          <w:rFonts w:eastAsia="Batang" w:cstheme="minorHAnsi"/>
          <w:b/>
          <w:vanish/>
          <w:lang w:eastAsia="ko-KR"/>
        </w:rPr>
      </w:pPr>
    </w:p>
    <w:p w14:paraId="5F05FCA7" w14:textId="77777777" w:rsidR="006E4050" w:rsidRPr="00C143CC" w:rsidRDefault="006E4050" w:rsidP="006E4050">
      <w:pPr>
        <w:pStyle w:val="ListParagraph"/>
        <w:widowControl w:val="0"/>
        <w:numPr>
          <w:ilvl w:val="0"/>
          <w:numId w:val="17"/>
        </w:numPr>
        <w:kinsoku w:val="0"/>
        <w:overflowPunct w:val="0"/>
        <w:autoSpaceDE w:val="0"/>
        <w:autoSpaceDN w:val="0"/>
        <w:adjustRightInd w:val="0"/>
        <w:snapToGrid w:val="0"/>
        <w:spacing w:after="0" w:line="240" w:lineRule="auto"/>
        <w:contextualSpacing w:val="0"/>
        <w:jc w:val="both"/>
        <w:rPr>
          <w:rFonts w:eastAsia="Batang" w:cstheme="minorHAnsi"/>
          <w:b/>
          <w:vanish/>
          <w:lang w:eastAsia="ko-KR"/>
        </w:rPr>
      </w:pPr>
    </w:p>
    <w:p w14:paraId="03BA884F" w14:textId="77777777" w:rsidR="006E4050" w:rsidRPr="00C143CC" w:rsidRDefault="006E4050" w:rsidP="006E4050">
      <w:pPr>
        <w:pStyle w:val="ListParagraph"/>
        <w:widowControl w:val="0"/>
        <w:numPr>
          <w:ilvl w:val="0"/>
          <w:numId w:val="21"/>
        </w:numPr>
        <w:kinsoku w:val="0"/>
        <w:overflowPunct w:val="0"/>
        <w:autoSpaceDE w:val="0"/>
        <w:autoSpaceDN w:val="0"/>
        <w:adjustRightInd w:val="0"/>
        <w:snapToGrid w:val="0"/>
        <w:spacing w:after="0" w:line="240" w:lineRule="auto"/>
        <w:contextualSpacing w:val="0"/>
        <w:jc w:val="both"/>
        <w:rPr>
          <w:rFonts w:eastAsia="Batang" w:cstheme="minorHAnsi"/>
          <w:b/>
          <w:vanish/>
          <w:lang w:eastAsia="ko-KR"/>
        </w:rPr>
      </w:pPr>
    </w:p>
    <w:p w14:paraId="260BF8EC" w14:textId="77777777" w:rsidR="006E4050" w:rsidRPr="00C143CC" w:rsidRDefault="006E4050" w:rsidP="006E4050">
      <w:pPr>
        <w:pStyle w:val="ListParagraph"/>
        <w:widowControl w:val="0"/>
        <w:numPr>
          <w:ilvl w:val="0"/>
          <w:numId w:val="21"/>
        </w:numPr>
        <w:kinsoku w:val="0"/>
        <w:overflowPunct w:val="0"/>
        <w:autoSpaceDE w:val="0"/>
        <w:autoSpaceDN w:val="0"/>
        <w:adjustRightInd w:val="0"/>
        <w:snapToGrid w:val="0"/>
        <w:spacing w:after="0" w:line="240" w:lineRule="auto"/>
        <w:contextualSpacing w:val="0"/>
        <w:jc w:val="both"/>
        <w:rPr>
          <w:rFonts w:eastAsia="Batang" w:cstheme="minorHAnsi"/>
          <w:b/>
          <w:vanish/>
          <w:lang w:eastAsia="ko-KR"/>
        </w:rPr>
      </w:pPr>
    </w:p>
    <w:p w14:paraId="34592E62" w14:textId="77777777" w:rsidR="006E4050" w:rsidRPr="00C143CC" w:rsidRDefault="006E4050" w:rsidP="006E4050">
      <w:pPr>
        <w:widowControl w:val="0"/>
        <w:numPr>
          <w:ilvl w:val="1"/>
          <w:numId w:val="21"/>
        </w:numPr>
        <w:kinsoku w:val="0"/>
        <w:overflowPunct w:val="0"/>
        <w:autoSpaceDE w:val="0"/>
        <w:autoSpaceDN w:val="0"/>
        <w:adjustRightInd w:val="0"/>
        <w:snapToGrid w:val="0"/>
        <w:spacing w:after="0" w:line="240" w:lineRule="auto"/>
        <w:ind w:left="0" w:firstLine="0"/>
        <w:jc w:val="both"/>
        <w:rPr>
          <w:rFonts w:cstheme="minorHAnsi"/>
          <w:b/>
        </w:rPr>
      </w:pPr>
      <w:bookmarkStart w:id="55" w:name="_Hlk166061756"/>
      <w:r>
        <w:rPr>
          <w:rFonts w:cstheme="minorHAnsi"/>
          <w:b/>
        </w:rPr>
        <w:t>Ecosystem</w:t>
      </w:r>
      <w:r w:rsidRPr="00C143CC">
        <w:rPr>
          <w:rFonts w:cstheme="minorHAnsi"/>
          <w:b/>
        </w:rPr>
        <w:t xml:space="preserve"> and Climate Indicators</w:t>
      </w:r>
    </w:p>
    <w:p w14:paraId="5C55255D" w14:textId="77777777" w:rsidR="006E4050" w:rsidRPr="00C143CC" w:rsidRDefault="006E4050" w:rsidP="006E4050">
      <w:pPr>
        <w:pStyle w:val="ListParagraph"/>
        <w:numPr>
          <w:ilvl w:val="2"/>
          <w:numId w:val="21"/>
        </w:numPr>
        <w:autoSpaceDE w:val="0"/>
        <w:autoSpaceDN w:val="0"/>
        <w:adjustRightInd w:val="0"/>
        <w:snapToGrid w:val="0"/>
        <w:spacing w:after="0" w:line="240" w:lineRule="auto"/>
        <w:ind w:left="720"/>
        <w:contextualSpacing w:val="0"/>
        <w:jc w:val="both"/>
        <w:rPr>
          <w:rFonts w:eastAsia="Batang" w:cstheme="minorHAnsi"/>
          <w:b/>
          <w:bCs/>
          <w:lang w:eastAsia="ko-KR"/>
        </w:rPr>
      </w:pPr>
      <w:r w:rsidRPr="00C143CC">
        <w:rPr>
          <w:rFonts w:cstheme="minorHAnsi"/>
          <w:b/>
          <w:bCs/>
        </w:rPr>
        <w:t>Ecosystem and Climate Indicator Report Card</w:t>
      </w:r>
    </w:p>
    <w:bookmarkEnd w:id="55"/>
    <w:p w14:paraId="498750BA" w14:textId="77777777" w:rsidR="006E4050" w:rsidRPr="00C143CC" w:rsidRDefault="006E4050" w:rsidP="006E4050">
      <w:pPr>
        <w:pStyle w:val="ListParagraph"/>
        <w:numPr>
          <w:ilvl w:val="2"/>
          <w:numId w:val="21"/>
        </w:numPr>
        <w:autoSpaceDE w:val="0"/>
        <w:autoSpaceDN w:val="0"/>
        <w:adjustRightInd w:val="0"/>
        <w:snapToGrid w:val="0"/>
        <w:spacing w:after="0" w:line="240" w:lineRule="auto"/>
        <w:ind w:left="720"/>
        <w:contextualSpacing w:val="0"/>
        <w:jc w:val="both"/>
        <w:rPr>
          <w:rFonts w:cstheme="minorHAnsi"/>
          <w:b/>
          <w:bCs/>
          <w:lang w:eastAsia="ko-KR"/>
        </w:rPr>
      </w:pPr>
      <w:r>
        <w:rPr>
          <w:rFonts w:cstheme="minorHAnsi"/>
          <w:b/>
          <w:bCs/>
          <w:lang w:eastAsia="ko-KR"/>
        </w:rPr>
        <w:t>Climate</w:t>
      </w:r>
      <w:r w:rsidRPr="00C143CC">
        <w:rPr>
          <w:rFonts w:cstheme="minorHAnsi"/>
          <w:b/>
          <w:bCs/>
          <w:lang w:eastAsia="ko-KR"/>
        </w:rPr>
        <w:t xml:space="preserve"> change</w:t>
      </w:r>
    </w:p>
    <w:p w14:paraId="6730D7A5" w14:textId="77777777" w:rsidR="006E4050" w:rsidRPr="00C143CC" w:rsidRDefault="006E4050" w:rsidP="006E4050">
      <w:pPr>
        <w:pStyle w:val="ListParagraph"/>
        <w:numPr>
          <w:ilvl w:val="3"/>
          <w:numId w:val="21"/>
        </w:numPr>
        <w:autoSpaceDE w:val="0"/>
        <w:autoSpaceDN w:val="0"/>
        <w:adjustRightInd w:val="0"/>
        <w:snapToGrid w:val="0"/>
        <w:spacing w:after="0" w:line="240" w:lineRule="auto"/>
        <w:ind w:left="720"/>
        <w:contextualSpacing w:val="0"/>
        <w:jc w:val="both"/>
        <w:rPr>
          <w:rFonts w:cstheme="minorHAnsi"/>
          <w:lang w:eastAsia="ko-KR"/>
        </w:rPr>
      </w:pPr>
      <w:r w:rsidRPr="00C143CC">
        <w:rPr>
          <w:rFonts w:cstheme="minorHAnsi"/>
          <w:lang w:eastAsia="ko-KR"/>
        </w:rPr>
        <w:t xml:space="preserve">Climate Change Workplan </w:t>
      </w:r>
    </w:p>
    <w:p w14:paraId="57CDBA3E" w14:textId="77777777" w:rsidR="006E4050" w:rsidRPr="00C143CC" w:rsidRDefault="006E4050" w:rsidP="006E4050">
      <w:pPr>
        <w:pStyle w:val="ListParagraph"/>
        <w:numPr>
          <w:ilvl w:val="3"/>
          <w:numId w:val="21"/>
        </w:numPr>
        <w:autoSpaceDE w:val="0"/>
        <w:autoSpaceDN w:val="0"/>
        <w:adjustRightInd w:val="0"/>
        <w:snapToGrid w:val="0"/>
        <w:spacing w:after="0" w:line="240" w:lineRule="auto"/>
        <w:ind w:left="720"/>
        <w:contextualSpacing w:val="0"/>
        <w:jc w:val="both"/>
        <w:rPr>
          <w:rFonts w:cstheme="minorHAnsi"/>
          <w:lang w:eastAsia="ko-KR"/>
        </w:rPr>
      </w:pPr>
      <w:r w:rsidRPr="00C143CC">
        <w:rPr>
          <w:rFonts w:cstheme="minorHAnsi"/>
          <w:lang w:eastAsia="ko-KR"/>
        </w:rPr>
        <w:t>CMM climate change vulnerability assessment</w:t>
      </w:r>
    </w:p>
    <w:p w14:paraId="0A6ECC8B" w14:textId="77777777" w:rsidR="006E4050" w:rsidRPr="00C143CC" w:rsidRDefault="006E4050" w:rsidP="006E4050">
      <w:pPr>
        <w:pStyle w:val="ListParagraph"/>
        <w:numPr>
          <w:ilvl w:val="2"/>
          <w:numId w:val="21"/>
        </w:numPr>
        <w:autoSpaceDE w:val="0"/>
        <w:autoSpaceDN w:val="0"/>
        <w:adjustRightInd w:val="0"/>
        <w:snapToGrid w:val="0"/>
        <w:spacing w:after="0" w:line="240" w:lineRule="auto"/>
        <w:ind w:left="720"/>
        <w:contextualSpacing w:val="0"/>
        <w:jc w:val="both"/>
        <w:rPr>
          <w:rFonts w:cstheme="minorHAnsi"/>
          <w:b/>
          <w:bCs/>
          <w:lang w:eastAsia="ko-KR"/>
        </w:rPr>
      </w:pPr>
      <w:r w:rsidRPr="00C143CC">
        <w:rPr>
          <w:rFonts w:cstheme="minorHAnsi"/>
          <w:b/>
          <w:bCs/>
          <w:lang w:eastAsia="ko-KR"/>
        </w:rPr>
        <w:t>Updates on the 2019 SEAPODYM Review</w:t>
      </w:r>
    </w:p>
    <w:p w14:paraId="57A9B92D" w14:textId="77777777" w:rsidR="006E4050" w:rsidRPr="00C143CC" w:rsidRDefault="006E4050" w:rsidP="006E4050">
      <w:pPr>
        <w:widowControl w:val="0"/>
        <w:numPr>
          <w:ilvl w:val="1"/>
          <w:numId w:val="21"/>
        </w:numPr>
        <w:kinsoku w:val="0"/>
        <w:overflowPunct w:val="0"/>
        <w:autoSpaceDE w:val="0"/>
        <w:autoSpaceDN w:val="0"/>
        <w:adjustRightInd w:val="0"/>
        <w:snapToGrid w:val="0"/>
        <w:spacing w:after="0" w:line="240" w:lineRule="auto"/>
        <w:ind w:left="0" w:firstLine="0"/>
        <w:jc w:val="both"/>
        <w:rPr>
          <w:rFonts w:cstheme="minorHAnsi"/>
          <w:b/>
        </w:rPr>
      </w:pPr>
      <w:bookmarkStart w:id="56" w:name="_Hlk196224799"/>
      <w:r w:rsidRPr="00C143CC">
        <w:rPr>
          <w:rFonts w:cstheme="minorHAnsi"/>
          <w:b/>
        </w:rPr>
        <w:t xml:space="preserve">FAD impacts </w:t>
      </w:r>
    </w:p>
    <w:p w14:paraId="2531D488" w14:textId="77777777" w:rsidR="006E4050" w:rsidRPr="00C143CC" w:rsidRDefault="006E4050" w:rsidP="006E4050">
      <w:pPr>
        <w:pStyle w:val="ListParagraph"/>
        <w:widowControl w:val="0"/>
        <w:numPr>
          <w:ilvl w:val="2"/>
          <w:numId w:val="21"/>
        </w:numPr>
        <w:kinsoku w:val="0"/>
        <w:overflowPunct w:val="0"/>
        <w:autoSpaceDE w:val="0"/>
        <w:autoSpaceDN w:val="0"/>
        <w:adjustRightInd w:val="0"/>
        <w:snapToGrid w:val="0"/>
        <w:spacing w:after="0" w:line="240" w:lineRule="auto"/>
        <w:ind w:left="720"/>
        <w:contextualSpacing w:val="0"/>
        <w:jc w:val="both"/>
        <w:rPr>
          <w:rFonts w:cstheme="minorHAnsi"/>
          <w:b/>
          <w:lang w:eastAsia="ko-KR"/>
        </w:rPr>
      </w:pPr>
      <w:r w:rsidRPr="00C143CC">
        <w:rPr>
          <w:rFonts w:cstheme="minorHAnsi"/>
          <w:b/>
          <w:lang w:eastAsia="ko-KR"/>
        </w:rPr>
        <w:t>Research on non-entangling and biodegradable FADs</w:t>
      </w:r>
    </w:p>
    <w:p w14:paraId="03B32F70" w14:textId="77777777" w:rsidR="006E4050" w:rsidRPr="00C143CC" w:rsidRDefault="006E4050" w:rsidP="006E4050">
      <w:pPr>
        <w:pStyle w:val="ListParagraph"/>
        <w:widowControl w:val="0"/>
        <w:numPr>
          <w:ilvl w:val="2"/>
          <w:numId w:val="21"/>
        </w:numPr>
        <w:kinsoku w:val="0"/>
        <w:overflowPunct w:val="0"/>
        <w:autoSpaceDE w:val="0"/>
        <w:autoSpaceDN w:val="0"/>
        <w:adjustRightInd w:val="0"/>
        <w:snapToGrid w:val="0"/>
        <w:spacing w:after="0" w:line="240" w:lineRule="auto"/>
        <w:ind w:left="720"/>
        <w:contextualSpacing w:val="0"/>
        <w:jc w:val="both"/>
        <w:rPr>
          <w:rFonts w:cstheme="minorHAnsi"/>
          <w:b/>
        </w:rPr>
      </w:pPr>
      <w:bookmarkStart w:id="57" w:name="_Hlk165275433"/>
      <w:r w:rsidRPr="00C143CC">
        <w:rPr>
          <w:rFonts w:cstheme="minorHAnsi"/>
          <w:b/>
        </w:rPr>
        <w:t>Research on dFAD loss and abandonments</w:t>
      </w:r>
    </w:p>
    <w:p w14:paraId="0C2FA0DA" w14:textId="77777777" w:rsidR="006E4050" w:rsidRPr="00C143CC" w:rsidRDefault="006E4050" w:rsidP="006E4050">
      <w:pPr>
        <w:pStyle w:val="ListParagraph"/>
        <w:widowControl w:val="0"/>
        <w:numPr>
          <w:ilvl w:val="2"/>
          <w:numId w:val="21"/>
        </w:numPr>
        <w:kinsoku w:val="0"/>
        <w:overflowPunct w:val="0"/>
        <w:autoSpaceDE w:val="0"/>
        <w:autoSpaceDN w:val="0"/>
        <w:adjustRightInd w:val="0"/>
        <w:snapToGrid w:val="0"/>
        <w:spacing w:after="0" w:line="240" w:lineRule="auto"/>
        <w:ind w:left="720"/>
        <w:contextualSpacing w:val="0"/>
        <w:jc w:val="both"/>
        <w:rPr>
          <w:rFonts w:cstheme="minorHAnsi"/>
          <w:b/>
          <w:lang w:eastAsia="ko-KR"/>
        </w:rPr>
      </w:pPr>
      <w:r w:rsidRPr="00C143CC">
        <w:rPr>
          <w:rFonts w:cstheme="minorHAnsi"/>
          <w:b/>
          <w:lang w:eastAsia="ko-KR"/>
        </w:rPr>
        <w:t xml:space="preserve">Updates on FAD Management Options IWG </w:t>
      </w:r>
    </w:p>
    <w:bookmarkEnd w:id="56"/>
    <w:bookmarkEnd w:id="57"/>
    <w:p w14:paraId="1A3A7169" w14:textId="77777777" w:rsidR="006E4050" w:rsidRPr="00C143CC" w:rsidRDefault="006E4050" w:rsidP="006E4050">
      <w:pPr>
        <w:widowControl w:val="0"/>
        <w:numPr>
          <w:ilvl w:val="1"/>
          <w:numId w:val="21"/>
        </w:numPr>
        <w:kinsoku w:val="0"/>
        <w:overflowPunct w:val="0"/>
        <w:autoSpaceDE w:val="0"/>
        <w:autoSpaceDN w:val="0"/>
        <w:adjustRightInd w:val="0"/>
        <w:snapToGrid w:val="0"/>
        <w:spacing w:after="0" w:line="240" w:lineRule="auto"/>
        <w:ind w:left="0" w:firstLine="0"/>
        <w:jc w:val="both"/>
        <w:rPr>
          <w:rFonts w:cstheme="minorHAnsi"/>
          <w:b/>
        </w:rPr>
      </w:pPr>
      <w:r w:rsidRPr="00C143CC">
        <w:rPr>
          <w:rFonts w:cstheme="minorHAnsi"/>
          <w:b/>
        </w:rPr>
        <w:t>Bycatch management</w:t>
      </w:r>
    </w:p>
    <w:p w14:paraId="4F1D950C" w14:textId="77777777" w:rsidR="006E4050" w:rsidRPr="00C143CC" w:rsidRDefault="006E4050" w:rsidP="00BC2DA4">
      <w:pPr>
        <w:pStyle w:val="ListParagraph"/>
        <w:numPr>
          <w:ilvl w:val="0"/>
          <w:numId w:val="26"/>
        </w:numPr>
        <w:adjustRightInd w:val="0"/>
        <w:snapToGrid w:val="0"/>
        <w:spacing w:after="0" w:line="240" w:lineRule="auto"/>
        <w:contextualSpacing w:val="0"/>
        <w:jc w:val="both"/>
        <w:rPr>
          <w:rFonts w:cstheme="minorHAnsi"/>
          <w:b/>
          <w:bCs/>
          <w:vanish/>
          <w:lang w:eastAsia="ko-KR"/>
        </w:rPr>
      </w:pPr>
    </w:p>
    <w:p w14:paraId="3CEBC746" w14:textId="77777777" w:rsidR="006E4050" w:rsidRPr="00C143CC" w:rsidRDefault="006E4050" w:rsidP="00BC2DA4">
      <w:pPr>
        <w:pStyle w:val="ListParagraph"/>
        <w:numPr>
          <w:ilvl w:val="0"/>
          <w:numId w:val="26"/>
        </w:numPr>
        <w:adjustRightInd w:val="0"/>
        <w:snapToGrid w:val="0"/>
        <w:spacing w:after="0" w:line="240" w:lineRule="auto"/>
        <w:contextualSpacing w:val="0"/>
        <w:jc w:val="both"/>
        <w:rPr>
          <w:rFonts w:cstheme="minorHAnsi"/>
          <w:b/>
          <w:bCs/>
          <w:vanish/>
          <w:lang w:eastAsia="ko-KR"/>
        </w:rPr>
      </w:pPr>
    </w:p>
    <w:p w14:paraId="3C48A112" w14:textId="77777777" w:rsidR="006E4050" w:rsidRPr="00C143CC" w:rsidRDefault="006E4050" w:rsidP="00BC2DA4">
      <w:pPr>
        <w:pStyle w:val="ListParagraph"/>
        <w:numPr>
          <w:ilvl w:val="0"/>
          <w:numId w:val="26"/>
        </w:numPr>
        <w:adjustRightInd w:val="0"/>
        <w:snapToGrid w:val="0"/>
        <w:spacing w:after="0" w:line="240" w:lineRule="auto"/>
        <w:contextualSpacing w:val="0"/>
        <w:jc w:val="both"/>
        <w:rPr>
          <w:rFonts w:cstheme="minorHAnsi"/>
          <w:b/>
          <w:bCs/>
          <w:vanish/>
          <w:lang w:eastAsia="ko-KR"/>
        </w:rPr>
      </w:pPr>
    </w:p>
    <w:p w14:paraId="495804CF" w14:textId="77777777" w:rsidR="006E4050" w:rsidRPr="00C143CC" w:rsidRDefault="006E4050" w:rsidP="00BC2DA4">
      <w:pPr>
        <w:pStyle w:val="ListParagraph"/>
        <w:numPr>
          <w:ilvl w:val="1"/>
          <w:numId w:val="26"/>
        </w:numPr>
        <w:adjustRightInd w:val="0"/>
        <w:snapToGrid w:val="0"/>
        <w:spacing w:after="0" w:line="240" w:lineRule="auto"/>
        <w:contextualSpacing w:val="0"/>
        <w:jc w:val="both"/>
        <w:rPr>
          <w:rFonts w:cstheme="minorHAnsi"/>
          <w:b/>
          <w:bCs/>
          <w:vanish/>
          <w:lang w:eastAsia="ko-KR"/>
        </w:rPr>
      </w:pPr>
    </w:p>
    <w:p w14:paraId="50BD47CC" w14:textId="77777777" w:rsidR="006E4050" w:rsidRPr="00C143CC" w:rsidRDefault="006E4050" w:rsidP="00BC2DA4">
      <w:pPr>
        <w:pStyle w:val="ListParagraph"/>
        <w:numPr>
          <w:ilvl w:val="1"/>
          <w:numId w:val="26"/>
        </w:numPr>
        <w:adjustRightInd w:val="0"/>
        <w:snapToGrid w:val="0"/>
        <w:spacing w:after="0" w:line="240" w:lineRule="auto"/>
        <w:contextualSpacing w:val="0"/>
        <w:jc w:val="both"/>
        <w:rPr>
          <w:rFonts w:cstheme="minorHAnsi"/>
          <w:b/>
          <w:bCs/>
          <w:vanish/>
          <w:lang w:eastAsia="ko-KR"/>
        </w:rPr>
      </w:pPr>
    </w:p>
    <w:p w14:paraId="08784BB5" w14:textId="77777777" w:rsidR="006E4050" w:rsidRPr="00C143CC" w:rsidRDefault="006E4050" w:rsidP="00BC2DA4">
      <w:pPr>
        <w:pStyle w:val="ListParagraph"/>
        <w:numPr>
          <w:ilvl w:val="1"/>
          <w:numId w:val="26"/>
        </w:numPr>
        <w:adjustRightInd w:val="0"/>
        <w:snapToGrid w:val="0"/>
        <w:spacing w:after="0" w:line="240" w:lineRule="auto"/>
        <w:contextualSpacing w:val="0"/>
        <w:jc w:val="both"/>
        <w:rPr>
          <w:rFonts w:cstheme="minorHAnsi"/>
          <w:b/>
          <w:bCs/>
          <w:vanish/>
          <w:lang w:eastAsia="ko-KR"/>
        </w:rPr>
      </w:pPr>
    </w:p>
    <w:p w14:paraId="09FD1621" w14:textId="77777777" w:rsidR="006E4050" w:rsidRPr="00C143CC" w:rsidRDefault="006E4050" w:rsidP="00BC2DA4">
      <w:pPr>
        <w:pStyle w:val="ListParagraph"/>
        <w:numPr>
          <w:ilvl w:val="1"/>
          <w:numId w:val="26"/>
        </w:numPr>
        <w:adjustRightInd w:val="0"/>
        <w:snapToGrid w:val="0"/>
        <w:spacing w:after="0" w:line="240" w:lineRule="auto"/>
        <w:contextualSpacing w:val="0"/>
        <w:jc w:val="both"/>
        <w:rPr>
          <w:rFonts w:cstheme="minorHAnsi"/>
          <w:b/>
          <w:bCs/>
          <w:vanish/>
          <w:lang w:eastAsia="ko-KR"/>
        </w:rPr>
      </w:pPr>
    </w:p>
    <w:p w14:paraId="4D46AC61" w14:textId="77777777" w:rsidR="006E4050" w:rsidRPr="00C143CC" w:rsidRDefault="006E4050" w:rsidP="006E4050">
      <w:pPr>
        <w:pStyle w:val="ListParagraph"/>
        <w:numPr>
          <w:ilvl w:val="2"/>
          <w:numId w:val="21"/>
        </w:numPr>
        <w:adjustRightInd w:val="0"/>
        <w:snapToGrid w:val="0"/>
        <w:spacing w:after="0" w:line="240" w:lineRule="auto"/>
        <w:ind w:left="720"/>
        <w:contextualSpacing w:val="0"/>
        <w:jc w:val="both"/>
        <w:rPr>
          <w:rFonts w:cstheme="minorHAnsi"/>
          <w:b/>
          <w:bCs/>
          <w:lang w:eastAsia="ko-KR"/>
        </w:rPr>
      </w:pPr>
      <w:r w:rsidRPr="00C143CC">
        <w:rPr>
          <w:rFonts w:cstheme="minorHAnsi"/>
          <w:b/>
          <w:bCs/>
          <w:lang w:eastAsia="ko-KR"/>
        </w:rPr>
        <w:t>Bycatch Management Information System</w:t>
      </w:r>
    </w:p>
    <w:p w14:paraId="2B4FEE84" w14:textId="77777777" w:rsidR="006E4050" w:rsidRPr="00C143CC" w:rsidRDefault="006E4050" w:rsidP="006E4050">
      <w:pPr>
        <w:pStyle w:val="ListParagraph"/>
        <w:numPr>
          <w:ilvl w:val="2"/>
          <w:numId w:val="21"/>
        </w:numPr>
        <w:adjustRightInd w:val="0"/>
        <w:snapToGrid w:val="0"/>
        <w:spacing w:after="0" w:line="240" w:lineRule="auto"/>
        <w:ind w:left="720"/>
        <w:contextualSpacing w:val="0"/>
        <w:jc w:val="both"/>
        <w:rPr>
          <w:rFonts w:cstheme="minorHAnsi"/>
          <w:b/>
          <w:bCs/>
          <w:lang w:eastAsia="ko-KR"/>
        </w:rPr>
      </w:pPr>
      <w:r w:rsidRPr="00C143CC">
        <w:rPr>
          <w:rFonts w:cstheme="minorHAnsi"/>
          <w:b/>
          <w:bCs/>
          <w:lang w:eastAsia="ko-KR"/>
        </w:rPr>
        <w:lastRenderedPageBreak/>
        <w:t>Bycatch Assessment and Management</w:t>
      </w:r>
    </w:p>
    <w:p w14:paraId="347DF94C" w14:textId="77777777" w:rsidR="006E4050" w:rsidRPr="00C143CC" w:rsidRDefault="006E4050" w:rsidP="006E4050">
      <w:pPr>
        <w:widowControl w:val="0"/>
        <w:numPr>
          <w:ilvl w:val="1"/>
          <w:numId w:val="21"/>
        </w:numPr>
        <w:kinsoku w:val="0"/>
        <w:overflowPunct w:val="0"/>
        <w:autoSpaceDE w:val="0"/>
        <w:autoSpaceDN w:val="0"/>
        <w:adjustRightInd w:val="0"/>
        <w:snapToGrid w:val="0"/>
        <w:spacing w:after="0" w:line="240" w:lineRule="auto"/>
        <w:ind w:left="0" w:firstLine="0"/>
        <w:jc w:val="both"/>
        <w:rPr>
          <w:rFonts w:cstheme="minorHAnsi"/>
          <w:b/>
        </w:rPr>
      </w:pPr>
      <w:r w:rsidRPr="00C143CC">
        <w:rPr>
          <w:rFonts w:cstheme="minorHAnsi"/>
          <w:b/>
        </w:rPr>
        <w:t>Review of CMM for Seabirds (CMM 2018-03)</w:t>
      </w:r>
    </w:p>
    <w:p w14:paraId="5FD1AD0D" w14:textId="77777777" w:rsidR="006E4050" w:rsidRPr="00C143CC" w:rsidRDefault="006E4050" w:rsidP="006E4050">
      <w:pPr>
        <w:widowControl w:val="0"/>
        <w:numPr>
          <w:ilvl w:val="1"/>
          <w:numId w:val="21"/>
        </w:numPr>
        <w:kinsoku w:val="0"/>
        <w:overflowPunct w:val="0"/>
        <w:autoSpaceDE w:val="0"/>
        <w:autoSpaceDN w:val="0"/>
        <w:adjustRightInd w:val="0"/>
        <w:snapToGrid w:val="0"/>
        <w:spacing w:after="0" w:line="240" w:lineRule="auto"/>
        <w:ind w:left="0" w:firstLine="0"/>
        <w:jc w:val="both"/>
        <w:rPr>
          <w:rFonts w:cstheme="minorHAnsi"/>
          <w:b/>
        </w:rPr>
      </w:pPr>
      <w:r w:rsidRPr="00C143CC">
        <w:rPr>
          <w:rFonts w:cstheme="minorHAnsi"/>
          <w:b/>
        </w:rPr>
        <w:t>Elasmobranchs</w:t>
      </w:r>
    </w:p>
    <w:p w14:paraId="09E8C0C4" w14:textId="77777777" w:rsidR="006E4050" w:rsidRPr="00C143CC" w:rsidRDefault="006E4050" w:rsidP="006E4050">
      <w:pPr>
        <w:pStyle w:val="ListParagraph"/>
        <w:widowControl w:val="0"/>
        <w:numPr>
          <w:ilvl w:val="2"/>
          <w:numId w:val="21"/>
        </w:numPr>
        <w:kinsoku w:val="0"/>
        <w:overflowPunct w:val="0"/>
        <w:autoSpaceDE w:val="0"/>
        <w:autoSpaceDN w:val="0"/>
        <w:adjustRightInd w:val="0"/>
        <w:snapToGrid w:val="0"/>
        <w:spacing w:after="0" w:line="240" w:lineRule="auto"/>
        <w:ind w:left="720"/>
        <w:contextualSpacing w:val="0"/>
        <w:jc w:val="both"/>
        <w:rPr>
          <w:rFonts w:cstheme="minorHAnsi"/>
          <w:b/>
        </w:rPr>
      </w:pPr>
      <w:r w:rsidRPr="00C143CC">
        <w:rPr>
          <w:rFonts w:cstheme="minorHAnsi"/>
          <w:b/>
        </w:rPr>
        <w:t>Review of CMM for sharks (CMM 2024-05)</w:t>
      </w:r>
    </w:p>
    <w:p w14:paraId="4137C80A" w14:textId="77777777" w:rsidR="006E4050" w:rsidRPr="00C143CC" w:rsidRDefault="006E4050" w:rsidP="006E4050">
      <w:pPr>
        <w:pStyle w:val="ListParagraph"/>
        <w:widowControl w:val="0"/>
        <w:kinsoku w:val="0"/>
        <w:overflowPunct w:val="0"/>
        <w:autoSpaceDE w:val="0"/>
        <w:autoSpaceDN w:val="0"/>
        <w:adjustRightInd w:val="0"/>
        <w:snapToGrid w:val="0"/>
        <w:spacing w:after="0" w:line="240" w:lineRule="auto"/>
        <w:ind w:left="630"/>
        <w:jc w:val="both"/>
        <w:rPr>
          <w:rFonts w:cstheme="minorHAnsi"/>
          <w:vanish/>
          <w:lang w:eastAsia="ko-KR"/>
        </w:rPr>
      </w:pPr>
    </w:p>
    <w:p w14:paraId="14020140" w14:textId="77777777" w:rsidR="006E4050" w:rsidRPr="00C143CC" w:rsidRDefault="006E4050" w:rsidP="00BC2DA4">
      <w:pPr>
        <w:pStyle w:val="ListParagraph"/>
        <w:widowControl w:val="0"/>
        <w:numPr>
          <w:ilvl w:val="0"/>
          <w:numId w:val="24"/>
        </w:numPr>
        <w:kinsoku w:val="0"/>
        <w:overflowPunct w:val="0"/>
        <w:autoSpaceDE w:val="0"/>
        <w:autoSpaceDN w:val="0"/>
        <w:adjustRightInd w:val="0"/>
        <w:snapToGrid w:val="0"/>
        <w:spacing w:after="0" w:line="240" w:lineRule="auto"/>
        <w:contextualSpacing w:val="0"/>
        <w:jc w:val="both"/>
        <w:rPr>
          <w:rFonts w:cstheme="minorHAnsi"/>
          <w:b/>
          <w:bCs/>
          <w:vanish/>
          <w:lang w:eastAsia="ko-KR"/>
        </w:rPr>
      </w:pPr>
    </w:p>
    <w:p w14:paraId="2BF6B105" w14:textId="77777777" w:rsidR="006E4050" w:rsidRPr="00C143CC" w:rsidRDefault="006E4050" w:rsidP="00BC2DA4">
      <w:pPr>
        <w:pStyle w:val="ListParagraph"/>
        <w:widowControl w:val="0"/>
        <w:numPr>
          <w:ilvl w:val="1"/>
          <w:numId w:val="24"/>
        </w:numPr>
        <w:kinsoku w:val="0"/>
        <w:overflowPunct w:val="0"/>
        <w:autoSpaceDE w:val="0"/>
        <w:autoSpaceDN w:val="0"/>
        <w:adjustRightInd w:val="0"/>
        <w:snapToGrid w:val="0"/>
        <w:spacing w:after="0" w:line="240" w:lineRule="auto"/>
        <w:contextualSpacing w:val="0"/>
        <w:jc w:val="both"/>
        <w:rPr>
          <w:rFonts w:cstheme="minorHAnsi"/>
          <w:b/>
          <w:bCs/>
          <w:vanish/>
          <w:lang w:eastAsia="ko-KR"/>
        </w:rPr>
      </w:pPr>
    </w:p>
    <w:p w14:paraId="31F1CC35" w14:textId="77777777" w:rsidR="006E4050" w:rsidRPr="00C143CC" w:rsidRDefault="006E4050" w:rsidP="006E4050">
      <w:pPr>
        <w:widowControl w:val="0"/>
        <w:numPr>
          <w:ilvl w:val="1"/>
          <w:numId w:val="21"/>
        </w:numPr>
        <w:kinsoku w:val="0"/>
        <w:overflowPunct w:val="0"/>
        <w:autoSpaceDE w:val="0"/>
        <w:autoSpaceDN w:val="0"/>
        <w:adjustRightInd w:val="0"/>
        <w:snapToGrid w:val="0"/>
        <w:spacing w:after="0" w:line="240" w:lineRule="auto"/>
        <w:ind w:left="0" w:firstLine="0"/>
        <w:jc w:val="both"/>
        <w:rPr>
          <w:rFonts w:cstheme="minorHAnsi"/>
          <w:b/>
        </w:rPr>
      </w:pPr>
      <w:bookmarkStart w:id="58" w:name="_Hlk197438972"/>
      <w:r w:rsidRPr="00C143CC">
        <w:rPr>
          <w:rFonts w:cstheme="minorHAnsi"/>
          <w:b/>
        </w:rPr>
        <w:t>Cetaceans</w:t>
      </w:r>
    </w:p>
    <w:bookmarkEnd w:id="58"/>
    <w:p w14:paraId="2433DA5B" w14:textId="77777777" w:rsidR="006E4050" w:rsidRPr="00C143CC" w:rsidRDefault="006E4050" w:rsidP="006E4050">
      <w:pPr>
        <w:widowControl w:val="0"/>
        <w:numPr>
          <w:ilvl w:val="1"/>
          <w:numId w:val="21"/>
        </w:numPr>
        <w:kinsoku w:val="0"/>
        <w:overflowPunct w:val="0"/>
        <w:autoSpaceDE w:val="0"/>
        <w:autoSpaceDN w:val="0"/>
        <w:adjustRightInd w:val="0"/>
        <w:snapToGrid w:val="0"/>
        <w:spacing w:after="0" w:line="240" w:lineRule="auto"/>
        <w:ind w:left="0" w:firstLine="0"/>
        <w:jc w:val="both"/>
        <w:rPr>
          <w:rFonts w:cstheme="minorHAnsi"/>
          <w:b/>
        </w:rPr>
      </w:pPr>
      <w:r w:rsidRPr="00C143CC">
        <w:rPr>
          <w:rFonts w:cstheme="minorHAnsi"/>
          <w:b/>
        </w:rPr>
        <w:t>Deep-sea mining</w:t>
      </w:r>
    </w:p>
    <w:p w14:paraId="744CAB60" w14:textId="77777777" w:rsidR="006E4050" w:rsidRPr="00C143CC" w:rsidRDefault="006E4050" w:rsidP="006E4050">
      <w:pPr>
        <w:widowControl w:val="0"/>
        <w:numPr>
          <w:ilvl w:val="1"/>
          <w:numId w:val="21"/>
        </w:numPr>
        <w:kinsoku w:val="0"/>
        <w:overflowPunct w:val="0"/>
        <w:autoSpaceDE w:val="0"/>
        <w:autoSpaceDN w:val="0"/>
        <w:adjustRightInd w:val="0"/>
        <w:snapToGrid w:val="0"/>
        <w:spacing w:after="0" w:line="240" w:lineRule="auto"/>
        <w:ind w:left="0" w:firstLine="0"/>
        <w:jc w:val="both"/>
        <w:rPr>
          <w:rFonts w:cstheme="minorHAnsi"/>
          <w:b/>
        </w:rPr>
      </w:pPr>
      <w:r w:rsidRPr="00C143CC">
        <w:rPr>
          <w:rFonts w:cstheme="minorHAnsi"/>
          <w:b/>
          <w:lang w:eastAsia="ko-KR"/>
        </w:rPr>
        <w:t>Other EB issues</w:t>
      </w:r>
    </w:p>
    <w:p w14:paraId="3C57654E" w14:textId="77777777" w:rsidR="006E4050" w:rsidRPr="00C143CC" w:rsidRDefault="006E4050" w:rsidP="006E4050">
      <w:pPr>
        <w:adjustRightInd w:val="0"/>
        <w:snapToGrid w:val="0"/>
        <w:spacing w:after="0" w:line="240" w:lineRule="auto"/>
        <w:ind w:left="426"/>
        <w:jc w:val="both"/>
        <w:rPr>
          <w:rFonts w:cstheme="minorHAnsi"/>
          <w:lang w:eastAsia="ko-KR"/>
        </w:rPr>
      </w:pPr>
    </w:p>
    <w:p w14:paraId="7FD63CAC" w14:textId="77777777" w:rsidR="006E4050" w:rsidRPr="00C143CC" w:rsidRDefault="006E4050" w:rsidP="006E4050">
      <w:pPr>
        <w:widowControl w:val="0"/>
        <w:numPr>
          <w:ilvl w:val="0"/>
          <w:numId w:val="13"/>
        </w:numPr>
        <w:kinsoku w:val="0"/>
        <w:overflowPunct w:val="0"/>
        <w:autoSpaceDE w:val="0"/>
        <w:autoSpaceDN w:val="0"/>
        <w:adjustRightInd w:val="0"/>
        <w:snapToGrid w:val="0"/>
        <w:spacing w:after="0" w:line="240" w:lineRule="auto"/>
        <w:jc w:val="both"/>
        <w:rPr>
          <w:rFonts w:cstheme="minorHAnsi"/>
          <w:b/>
        </w:rPr>
      </w:pPr>
      <w:r w:rsidRPr="00C143CC">
        <w:rPr>
          <w:rFonts w:cstheme="minorHAnsi"/>
          <w:b/>
        </w:rPr>
        <w:t>OTHER RESEARCH PROJECTS</w:t>
      </w:r>
    </w:p>
    <w:p w14:paraId="58E27C6F" w14:textId="77777777" w:rsidR="006E4050" w:rsidRPr="00C143CC" w:rsidRDefault="006E4050" w:rsidP="006E4050">
      <w:pPr>
        <w:pStyle w:val="ListParagraph"/>
        <w:widowControl w:val="0"/>
        <w:numPr>
          <w:ilvl w:val="1"/>
          <w:numId w:val="22"/>
        </w:numPr>
        <w:kinsoku w:val="0"/>
        <w:overflowPunct w:val="0"/>
        <w:autoSpaceDE w:val="0"/>
        <w:autoSpaceDN w:val="0"/>
        <w:adjustRightInd w:val="0"/>
        <w:snapToGrid w:val="0"/>
        <w:spacing w:after="0" w:line="240" w:lineRule="auto"/>
        <w:ind w:left="0" w:firstLine="0"/>
        <w:contextualSpacing w:val="0"/>
        <w:jc w:val="both"/>
        <w:rPr>
          <w:rFonts w:cstheme="minorHAnsi"/>
          <w:b/>
          <w:lang w:eastAsia="ko-KR"/>
        </w:rPr>
      </w:pPr>
      <w:bookmarkStart w:id="59" w:name="_Hlk164871438"/>
      <w:bookmarkStart w:id="60" w:name="_Hlk196318064"/>
      <w:r w:rsidRPr="00C143CC">
        <w:rPr>
          <w:rFonts w:cstheme="minorHAnsi"/>
          <w:b/>
          <w:lang w:eastAsia="ko-KR"/>
        </w:rPr>
        <w:t xml:space="preserve">Pacific Marine Specimen Bank (Project 35b) </w:t>
      </w:r>
    </w:p>
    <w:p w14:paraId="03CC822C" w14:textId="77777777" w:rsidR="006E4050" w:rsidRPr="00C143CC" w:rsidRDefault="006E4050" w:rsidP="006E4050">
      <w:pPr>
        <w:pStyle w:val="ListParagraph"/>
        <w:widowControl w:val="0"/>
        <w:numPr>
          <w:ilvl w:val="1"/>
          <w:numId w:val="22"/>
        </w:numPr>
        <w:kinsoku w:val="0"/>
        <w:overflowPunct w:val="0"/>
        <w:autoSpaceDE w:val="0"/>
        <w:autoSpaceDN w:val="0"/>
        <w:adjustRightInd w:val="0"/>
        <w:snapToGrid w:val="0"/>
        <w:spacing w:after="0" w:line="240" w:lineRule="auto"/>
        <w:ind w:left="0" w:firstLine="0"/>
        <w:contextualSpacing w:val="0"/>
        <w:jc w:val="both"/>
        <w:rPr>
          <w:rFonts w:cstheme="minorHAnsi"/>
          <w:b/>
          <w:lang w:eastAsia="ko-KR"/>
        </w:rPr>
      </w:pPr>
      <w:bookmarkStart w:id="61" w:name="_Hlk164871707"/>
      <w:bookmarkEnd w:id="59"/>
      <w:bookmarkEnd w:id="60"/>
      <w:r w:rsidRPr="00C143CC">
        <w:rPr>
          <w:rFonts w:cstheme="minorHAnsi"/>
          <w:b/>
          <w:lang w:eastAsia="ko-KR"/>
        </w:rPr>
        <w:t xml:space="preserve">Pacific Tuna Tagging Project (Project 42) </w:t>
      </w:r>
    </w:p>
    <w:p w14:paraId="57AA8F46" w14:textId="77777777" w:rsidR="006E4050" w:rsidRPr="00C143CC" w:rsidRDefault="006E4050" w:rsidP="006E4050">
      <w:pPr>
        <w:pStyle w:val="ListParagraph"/>
        <w:widowControl w:val="0"/>
        <w:numPr>
          <w:ilvl w:val="1"/>
          <w:numId w:val="22"/>
        </w:numPr>
        <w:kinsoku w:val="0"/>
        <w:overflowPunct w:val="0"/>
        <w:autoSpaceDE w:val="0"/>
        <w:autoSpaceDN w:val="0"/>
        <w:adjustRightInd w:val="0"/>
        <w:snapToGrid w:val="0"/>
        <w:spacing w:after="0" w:line="240" w:lineRule="auto"/>
        <w:ind w:left="0" w:firstLine="0"/>
        <w:contextualSpacing w:val="0"/>
        <w:jc w:val="both"/>
        <w:rPr>
          <w:rFonts w:cstheme="minorHAnsi"/>
          <w:b/>
          <w:lang w:eastAsia="ko-KR"/>
        </w:rPr>
      </w:pPr>
      <w:bookmarkStart w:id="62" w:name="_Hlk164871155"/>
      <w:bookmarkEnd w:id="61"/>
      <w:r w:rsidRPr="00C143CC">
        <w:rPr>
          <w:rFonts w:cstheme="minorHAnsi"/>
          <w:b/>
          <w:lang w:eastAsia="ko-KR"/>
        </w:rPr>
        <w:t xml:space="preserve">West Pacific East Asia Project </w:t>
      </w:r>
    </w:p>
    <w:p w14:paraId="45476099" w14:textId="77777777" w:rsidR="006E4050" w:rsidRPr="00C143CC" w:rsidRDefault="006E4050" w:rsidP="006E4050">
      <w:pPr>
        <w:pStyle w:val="ListParagraph"/>
        <w:widowControl w:val="0"/>
        <w:numPr>
          <w:ilvl w:val="1"/>
          <w:numId w:val="22"/>
        </w:numPr>
        <w:kinsoku w:val="0"/>
        <w:overflowPunct w:val="0"/>
        <w:autoSpaceDE w:val="0"/>
        <w:autoSpaceDN w:val="0"/>
        <w:adjustRightInd w:val="0"/>
        <w:snapToGrid w:val="0"/>
        <w:spacing w:after="0" w:line="240" w:lineRule="auto"/>
        <w:ind w:left="0" w:firstLine="0"/>
        <w:contextualSpacing w:val="0"/>
        <w:jc w:val="both"/>
        <w:rPr>
          <w:rFonts w:cstheme="minorHAnsi"/>
          <w:b/>
          <w:lang w:eastAsia="ko-KR"/>
        </w:rPr>
      </w:pPr>
      <w:bookmarkStart w:id="63" w:name="_Hlk196318785"/>
      <w:bookmarkEnd w:id="62"/>
      <w:r w:rsidRPr="00C143CC">
        <w:rPr>
          <w:rFonts w:cstheme="minorHAnsi"/>
          <w:b/>
          <w:lang w:eastAsia="ko-KR"/>
        </w:rPr>
        <w:t>Japan Trust Fund activities</w:t>
      </w:r>
    </w:p>
    <w:bookmarkEnd w:id="63"/>
    <w:p w14:paraId="5E51A433" w14:textId="77777777" w:rsidR="006E4050" w:rsidRPr="00C143CC" w:rsidRDefault="006E4050" w:rsidP="006E4050">
      <w:pPr>
        <w:pStyle w:val="ListParagraph"/>
        <w:widowControl w:val="0"/>
        <w:numPr>
          <w:ilvl w:val="1"/>
          <w:numId w:val="22"/>
        </w:numPr>
        <w:kinsoku w:val="0"/>
        <w:overflowPunct w:val="0"/>
        <w:autoSpaceDE w:val="0"/>
        <w:autoSpaceDN w:val="0"/>
        <w:adjustRightInd w:val="0"/>
        <w:snapToGrid w:val="0"/>
        <w:spacing w:after="0" w:line="240" w:lineRule="auto"/>
        <w:ind w:left="0" w:firstLine="0"/>
        <w:contextualSpacing w:val="0"/>
        <w:jc w:val="both"/>
        <w:rPr>
          <w:rFonts w:cstheme="minorHAnsi"/>
          <w:b/>
          <w:lang w:eastAsia="ko-KR"/>
        </w:rPr>
      </w:pPr>
      <w:r w:rsidRPr="00C143CC">
        <w:rPr>
          <w:rFonts w:cstheme="minorHAnsi"/>
          <w:b/>
          <w:lang w:eastAsia="ko-KR"/>
        </w:rPr>
        <w:t>Other Projects</w:t>
      </w:r>
    </w:p>
    <w:p w14:paraId="7D151177" w14:textId="77777777" w:rsidR="006E4050" w:rsidRPr="00C143CC" w:rsidRDefault="006E4050" w:rsidP="006E4050">
      <w:pPr>
        <w:pStyle w:val="ListParagraph"/>
        <w:widowControl w:val="0"/>
        <w:kinsoku w:val="0"/>
        <w:overflowPunct w:val="0"/>
        <w:autoSpaceDE w:val="0"/>
        <w:autoSpaceDN w:val="0"/>
        <w:adjustRightInd w:val="0"/>
        <w:snapToGrid w:val="0"/>
        <w:spacing w:after="0" w:line="240" w:lineRule="auto"/>
        <w:jc w:val="both"/>
        <w:rPr>
          <w:rFonts w:cstheme="minorHAnsi"/>
          <w:lang w:eastAsia="ko-KR"/>
        </w:rPr>
      </w:pPr>
    </w:p>
    <w:p w14:paraId="2C4BF360" w14:textId="77777777" w:rsidR="006E4050" w:rsidRPr="00C143CC" w:rsidRDefault="006E4050" w:rsidP="006E4050">
      <w:pPr>
        <w:widowControl w:val="0"/>
        <w:numPr>
          <w:ilvl w:val="0"/>
          <w:numId w:val="13"/>
        </w:numPr>
        <w:kinsoku w:val="0"/>
        <w:overflowPunct w:val="0"/>
        <w:autoSpaceDE w:val="0"/>
        <w:autoSpaceDN w:val="0"/>
        <w:adjustRightInd w:val="0"/>
        <w:snapToGrid w:val="0"/>
        <w:spacing w:after="0" w:line="240" w:lineRule="auto"/>
        <w:jc w:val="both"/>
        <w:rPr>
          <w:rFonts w:cstheme="minorHAnsi"/>
          <w:b/>
        </w:rPr>
      </w:pPr>
      <w:r w:rsidRPr="00C143CC">
        <w:rPr>
          <w:rFonts w:cstheme="minorHAnsi"/>
          <w:b/>
        </w:rPr>
        <w:t>COOPERATION WITH OTHER ORGANISATIONS</w:t>
      </w:r>
    </w:p>
    <w:p w14:paraId="78C46823" w14:textId="77777777" w:rsidR="006E4050" w:rsidRPr="00C143CC" w:rsidRDefault="006E4050" w:rsidP="006E4050">
      <w:pPr>
        <w:pStyle w:val="ListParagraph"/>
        <w:widowControl w:val="0"/>
        <w:numPr>
          <w:ilvl w:val="0"/>
          <w:numId w:val="19"/>
        </w:numPr>
        <w:kinsoku w:val="0"/>
        <w:overflowPunct w:val="0"/>
        <w:autoSpaceDE w:val="0"/>
        <w:autoSpaceDN w:val="0"/>
        <w:adjustRightInd w:val="0"/>
        <w:snapToGrid w:val="0"/>
        <w:spacing w:after="0" w:line="240" w:lineRule="auto"/>
        <w:contextualSpacing w:val="0"/>
        <w:jc w:val="both"/>
        <w:rPr>
          <w:rFonts w:cstheme="minorHAnsi"/>
          <w:b/>
          <w:vanish/>
        </w:rPr>
      </w:pPr>
    </w:p>
    <w:p w14:paraId="21DC04BF" w14:textId="77777777" w:rsidR="006E4050" w:rsidRPr="00C143CC" w:rsidRDefault="006E4050" w:rsidP="006E4050">
      <w:pPr>
        <w:pStyle w:val="ListParagraph"/>
        <w:widowControl w:val="0"/>
        <w:numPr>
          <w:ilvl w:val="0"/>
          <w:numId w:val="19"/>
        </w:numPr>
        <w:kinsoku w:val="0"/>
        <w:overflowPunct w:val="0"/>
        <w:autoSpaceDE w:val="0"/>
        <w:autoSpaceDN w:val="0"/>
        <w:adjustRightInd w:val="0"/>
        <w:snapToGrid w:val="0"/>
        <w:spacing w:after="0" w:line="240" w:lineRule="auto"/>
        <w:contextualSpacing w:val="0"/>
        <w:jc w:val="both"/>
        <w:rPr>
          <w:rFonts w:cstheme="minorHAnsi"/>
          <w:b/>
          <w:vanish/>
        </w:rPr>
      </w:pPr>
    </w:p>
    <w:p w14:paraId="10AEDAF2" w14:textId="77777777" w:rsidR="006E4050" w:rsidRPr="00C143CC" w:rsidRDefault="006E4050" w:rsidP="006E4050">
      <w:pPr>
        <w:pStyle w:val="ListParagraph"/>
        <w:widowControl w:val="0"/>
        <w:numPr>
          <w:ilvl w:val="0"/>
          <w:numId w:val="19"/>
        </w:numPr>
        <w:kinsoku w:val="0"/>
        <w:overflowPunct w:val="0"/>
        <w:autoSpaceDE w:val="0"/>
        <w:autoSpaceDN w:val="0"/>
        <w:adjustRightInd w:val="0"/>
        <w:snapToGrid w:val="0"/>
        <w:spacing w:after="0" w:line="240" w:lineRule="auto"/>
        <w:contextualSpacing w:val="0"/>
        <w:jc w:val="both"/>
        <w:rPr>
          <w:rFonts w:cstheme="minorHAnsi"/>
          <w:b/>
          <w:vanish/>
        </w:rPr>
      </w:pPr>
    </w:p>
    <w:p w14:paraId="1F123B4D" w14:textId="77777777" w:rsidR="006E4050" w:rsidRPr="00C143CC" w:rsidRDefault="006E4050" w:rsidP="006E4050">
      <w:pPr>
        <w:pStyle w:val="ListParagraph"/>
        <w:widowControl w:val="0"/>
        <w:numPr>
          <w:ilvl w:val="0"/>
          <w:numId w:val="19"/>
        </w:numPr>
        <w:kinsoku w:val="0"/>
        <w:overflowPunct w:val="0"/>
        <w:autoSpaceDE w:val="0"/>
        <w:autoSpaceDN w:val="0"/>
        <w:adjustRightInd w:val="0"/>
        <w:snapToGrid w:val="0"/>
        <w:spacing w:after="0" w:line="240" w:lineRule="auto"/>
        <w:contextualSpacing w:val="0"/>
        <w:jc w:val="both"/>
        <w:rPr>
          <w:rFonts w:cstheme="minorHAnsi"/>
          <w:b/>
          <w:vanish/>
        </w:rPr>
      </w:pPr>
    </w:p>
    <w:p w14:paraId="1979B418" w14:textId="77777777" w:rsidR="006E4050" w:rsidRPr="00C143CC" w:rsidRDefault="006E4050" w:rsidP="00BC2DA4">
      <w:pPr>
        <w:pStyle w:val="ListParagraph"/>
        <w:widowControl w:val="0"/>
        <w:numPr>
          <w:ilvl w:val="0"/>
          <w:numId w:val="43"/>
        </w:numPr>
        <w:kinsoku w:val="0"/>
        <w:overflowPunct w:val="0"/>
        <w:autoSpaceDE w:val="0"/>
        <w:autoSpaceDN w:val="0"/>
        <w:adjustRightInd w:val="0"/>
        <w:snapToGrid w:val="0"/>
        <w:spacing w:after="0" w:line="240" w:lineRule="auto"/>
        <w:contextualSpacing w:val="0"/>
        <w:jc w:val="both"/>
        <w:rPr>
          <w:rFonts w:cstheme="minorHAnsi"/>
          <w:b/>
          <w:vanish/>
        </w:rPr>
      </w:pPr>
    </w:p>
    <w:p w14:paraId="6CFEBC41" w14:textId="77777777" w:rsidR="006E4050" w:rsidRPr="00C143CC" w:rsidRDefault="006E4050" w:rsidP="00BC2DA4">
      <w:pPr>
        <w:pStyle w:val="ListParagraph"/>
        <w:widowControl w:val="0"/>
        <w:numPr>
          <w:ilvl w:val="0"/>
          <w:numId w:val="43"/>
        </w:numPr>
        <w:kinsoku w:val="0"/>
        <w:overflowPunct w:val="0"/>
        <w:autoSpaceDE w:val="0"/>
        <w:autoSpaceDN w:val="0"/>
        <w:adjustRightInd w:val="0"/>
        <w:snapToGrid w:val="0"/>
        <w:spacing w:after="0" w:line="240" w:lineRule="auto"/>
        <w:contextualSpacing w:val="0"/>
        <w:jc w:val="both"/>
        <w:rPr>
          <w:rFonts w:cstheme="minorHAnsi"/>
          <w:b/>
          <w:vanish/>
        </w:rPr>
      </w:pPr>
    </w:p>
    <w:p w14:paraId="03890B05" w14:textId="77777777" w:rsidR="006E4050" w:rsidRPr="00C143CC" w:rsidRDefault="006E4050" w:rsidP="006E4050">
      <w:pPr>
        <w:widowControl w:val="0"/>
        <w:kinsoku w:val="0"/>
        <w:overflowPunct w:val="0"/>
        <w:autoSpaceDE w:val="0"/>
        <w:autoSpaceDN w:val="0"/>
        <w:adjustRightInd w:val="0"/>
        <w:snapToGrid w:val="0"/>
        <w:spacing w:after="0" w:line="240" w:lineRule="auto"/>
        <w:ind w:left="2160"/>
        <w:jc w:val="both"/>
        <w:rPr>
          <w:rFonts w:eastAsia="Batang" w:cstheme="minorHAnsi"/>
          <w:lang w:eastAsia="ko-KR"/>
        </w:rPr>
      </w:pPr>
    </w:p>
    <w:p w14:paraId="3B78669B" w14:textId="77777777" w:rsidR="006E4050" w:rsidRPr="00C143CC" w:rsidRDefault="006E4050" w:rsidP="006E4050">
      <w:pPr>
        <w:widowControl w:val="0"/>
        <w:numPr>
          <w:ilvl w:val="0"/>
          <w:numId w:val="13"/>
        </w:numPr>
        <w:kinsoku w:val="0"/>
        <w:overflowPunct w:val="0"/>
        <w:autoSpaceDE w:val="0"/>
        <w:autoSpaceDN w:val="0"/>
        <w:adjustRightInd w:val="0"/>
        <w:snapToGrid w:val="0"/>
        <w:spacing w:after="0" w:line="240" w:lineRule="auto"/>
        <w:jc w:val="both"/>
        <w:rPr>
          <w:rFonts w:cstheme="minorHAnsi"/>
          <w:b/>
        </w:rPr>
      </w:pPr>
      <w:r w:rsidRPr="00C143CC">
        <w:rPr>
          <w:rFonts w:cstheme="minorHAnsi"/>
          <w:b/>
        </w:rPr>
        <w:t>SPECIAL REQUIREMENTS OF DEVELOPING STATES AND PARTICIPATING TERRITORIES</w:t>
      </w:r>
    </w:p>
    <w:p w14:paraId="15050D19" w14:textId="77777777" w:rsidR="006E4050" w:rsidRPr="00C143CC" w:rsidRDefault="006E4050" w:rsidP="00BC2DA4">
      <w:pPr>
        <w:pStyle w:val="ListParagraph"/>
        <w:widowControl w:val="0"/>
        <w:numPr>
          <w:ilvl w:val="0"/>
          <w:numId w:val="40"/>
        </w:numPr>
        <w:kinsoku w:val="0"/>
        <w:overflowPunct w:val="0"/>
        <w:autoSpaceDE w:val="0"/>
        <w:autoSpaceDN w:val="0"/>
        <w:adjustRightInd w:val="0"/>
        <w:snapToGrid w:val="0"/>
        <w:spacing w:after="0" w:line="240" w:lineRule="auto"/>
        <w:contextualSpacing w:val="0"/>
        <w:jc w:val="both"/>
        <w:rPr>
          <w:rFonts w:cstheme="minorHAnsi"/>
          <w:b/>
          <w:vanish/>
        </w:rPr>
      </w:pPr>
    </w:p>
    <w:p w14:paraId="7DD421D0" w14:textId="77777777" w:rsidR="006E4050" w:rsidRPr="00C143CC" w:rsidRDefault="006E4050" w:rsidP="00BC2DA4">
      <w:pPr>
        <w:pStyle w:val="ListParagraph"/>
        <w:widowControl w:val="0"/>
        <w:numPr>
          <w:ilvl w:val="0"/>
          <w:numId w:val="40"/>
        </w:numPr>
        <w:kinsoku w:val="0"/>
        <w:overflowPunct w:val="0"/>
        <w:autoSpaceDE w:val="0"/>
        <w:autoSpaceDN w:val="0"/>
        <w:adjustRightInd w:val="0"/>
        <w:snapToGrid w:val="0"/>
        <w:spacing w:after="0" w:line="240" w:lineRule="auto"/>
        <w:contextualSpacing w:val="0"/>
        <w:jc w:val="both"/>
        <w:rPr>
          <w:rFonts w:cstheme="minorHAnsi"/>
          <w:b/>
          <w:vanish/>
        </w:rPr>
      </w:pPr>
    </w:p>
    <w:p w14:paraId="4E222F6F" w14:textId="77777777" w:rsidR="006E4050" w:rsidRPr="00C143CC" w:rsidRDefault="006E4050" w:rsidP="00BC2DA4">
      <w:pPr>
        <w:pStyle w:val="ListParagraph"/>
        <w:widowControl w:val="0"/>
        <w:numPr>
          <w:ilvl w:val="0"/>
          <w:numId w:val="40"/>
        </w:numPr>
        <w:kinsoku w:val="0"/>
        <w:overflowPunct w:val="0"/>
        <w:autoSpaceDE w:val="0"/>
        <w:autoSpaceDN w:val="0"/>
        <w:adjustRightInd w:val="0"/>
        <w:snapToGrid w:val="0"/>
        <w:spacing w:after="0" w:line="240" w:lineRule="auto"/>
        <w:contextualSpacing w:val="0"/>
        <w:jc w:val="both"/>
        <w:rPr>
          <w:rFonts w:cstheme="minorHAnsi"/>
          <w:b/>
          <w:vanish/>
        </w:rPr>
      </w:pPr>
    </w:p>
    <w:p w14:paraId="10828D5E" w14:textId="77777777" w:rsidR="006E4050" w:rsidRPr="00C143CC" w:rsidRDefault="006E4050" w:rsidP="00BC2DA4">
      <w:pPr>
        <w:pStyle w:val="ListParagraph"/>
        <w:widowControl w:val="0"/>
        <w:numPr>
          <w:ilvl w:val="0"/>
          <w:numId w:val="40"/>
        </w:numPr>
        <w:kinsoku w:val="0"/>
        <w:overflowPunct w:val="0"/>
        <w:autoSpaceDE w:val="0"/>
        <w:autoSpaceDN w:val="0"/>
        <w:adjustRightInd w:val="0"/>
        <w:snapToGrid w:val="0"/>
        <w:spacing w:after="0" w:line="240" w:lineRule="auto"/>
        <w:contextualSpacing w:val="0"/>
        <w:jc w:val="both"/>
        <w:rPr>
          <w:rFonts w:cstheme="minorHAnsi"/>
          <w:b/>
          <w:vanish/>
        </w:rPr>
      </w:pPr>
    </w:p>
    <w:p w14:paraId="7B761308" w14:textId="77777777" w:rsidR="006E4050" w:rsidRPr="00C143CC" w:rsidRDefault="006E4050" w:rsidP="00BC2DA4">
      <w:pPr>
        <w:pStyle w:val="ListParagraph"/>
        <w:widowControl w:val="0"/>
        <w:numPr>
          <w:ilvl w:val="0"/>
          <w:numId w:val="40"/>
        </w:numPr>
        <w:kinsoku w:val="0"/>
        <w:overflowPunct w:val="0"/>
        <w:autoSpaceDE w:val="0"/>
        <w:autoSpaceDN w:val="0"/>
        <w:adjustRightInd w:val="0"/>
        <w:snapToGrid w:val="0"/>
        <w:spacing w:after="0" w:line="240" w:lineRule="auto"/>
        <w:contextualSpacing w:val="0"/>
        <w:jc w:val="both"/>
        <w:rPr>
          <w:rFonts w:cstheme="minorHAnsi"/>
          <w:b/>
          <w:vanish/>
        </w:rPr>
      </w:pPr>
    </w:p>
    <w:p w14:paraId="7BC50979" w14:textId="77777777" w:rsidR="006E4050" w:rsidRPr="00C143CC" w:rsidRDefault="006E4050" w:rsidP="00BC2DA4">
      <w:pPr>
        <w:pStyle w:val="ListParagraph"/>
        <w:widowControl w:val="0"/>
        <w:numPr>
          <w:ilvl w:val="0"/>
          <w:numId w:val="40"/>
        </w:numPr>
        <w:kinsoku w:val="0"/>
        <w:overflowPunct w:val="0"/>
        <w:autoSpaceDE w:val="0"/>
        <w:autoSpaceDN w:val="0"/>
        <w:adjustRightInd w:val="0"/>
        <w:snapToGrid w:val="0"/>
        <w:spacing w:after="0" w:line="240" w:lineRule="auto"/>
        <w:contextualSpacing w:val="0"/>
        <w:jc w:val="both"/>
        <w:rPr>
          <w:rFonts w:cstheme="minorHAnsi"/>
          <w:b/>
          <w:vanish/>
        </w:rPr>
      </w:pPr>
    </w:p>
    <w:p w14:paraId="510952A1" w14:textId="77777777" w:rsidR="006E4050" w:rsidRPr="00C143CC" w:rsidRDefault="006E4050" w:rsidP="006E4050">
      <w:pPr>
        <w:widowControl w:val="0"/>
        <w:kinsoku w:val="0"/>
        <w:overflowPunct w:val="0"/>
        <w:autoSpaceDE w:val="0"/>
        <w:autoSpaceDN w:val="0"/>
        <w:adjustRightInd w:val="0"/>
        <w:snapToGrid w:val="0"/>
        <w:spacing w:after="0" w:line="240" w:lineRule="auto"/>
        <w:ind w:left="720"/>
        <w:jc w:val="both"/>
        <w:rPr>
          <w:rFonts w:cstheme="minorHAnsi"/>
        </w:rPr>
      </w:pPr>
    </w:p>
    <w:p w14:paraId="6DB3C513" w14:textId="77777777" w:rsidR="006E4050" w:rsidRPr="00C143CC" w:rsidRDefault="006E4050" w:rsidP="006E4050">
      <w:pPr>
        <w:widowControl w:val="0"/>
        <w:numPr>
          <w:ilvl w:val="0"/>
          <w:numId w:val="13"/>
        </w:numPr>
        <w:kinsoku w:val="0"/>
        <w:overflowPunct w:val="0"/>
        <w:autoSpaceDE w:val="0"/>
        <w:autoSpaceDN w:val="0"/>
        <w:adjustRightInd w:val="0"/>
        <w:snapToGrid w:val="0"/>
        <w:spacing w:after="0" w:line="240" w:lineRule="auto"/>
        <w:jc w:val="both"/>
        <w:rPr>
          <w:rFonts w:cstheme="minorHAnsi"/>
          <w:b/>
        </w:rPr>
      </w:pPr>
      <w:r w:rsidRPr="00C143CC">
        <w:rPr>
          <w:rFonts w:cstheme="minorHAnsi"/>
          <w:b/>
        </w:rPr>
        <w:t>FUTURE WORK PROGRAM AND BUDGET</w:t>
      </w:r>
    </w:p>
    <w:p w14:paraId="249C5AE5" w14:textId="77777777" w:rsidR="006E4050" w:rsidRPr="00C143CC" w:rsidRDefault="006E4050" w:rsidP="006E4050">
      <w:pPr>
        <w:widowControl w:val="0"/>
        <w:kinsoku w:val="0"/>
        <w:overflowPunct w:val="0"/>
        <w:autoSpaceDE w:val="0"/>
        <w:autoSpaceDN w:val="0"/>
        <w:adjustRightInd w:val="0"/>
        <w:snapToGrid w:val="0"/>
        <w:spacing w:after="0" w:line="240" w:lineRule="auto"/>
        <w:jc w:val="both"/>
        <w:rPr>
          <w:rFonts w:cstheme="minorHAnsi"/>
        </w:rPr>
      </w:pPr>
    </w:p>
    <w:p w14:paraId="1D57D9BC" w14:textId="77777777" w:rsidR="006E4050" w:rsidRPr="00C143CC" w:rsidRDefault="006E4050" w:rsidP="00BC2DA4">
      <w:pPr>
        <w:pStyle w:val="ListParagraph"/>
        <w:widowControl w:val="0"/>
        <w:numPr>
          <w:ilvl w:val="0"/>
          <w:numId w:val="42"/>
        </w:numPr>
        <w:kinsoku w:val="0"/>
        <w:overflowPunct w:val="0"/>
        <w:autoSpaceDE w:val="0"/>
        <w:autoSpaceDN w:val="0"/>
        <w:adjustRightInd w:val="0"/>
        <w:snapToGrid w:val="0"/>
        <w:spacing w:after="0" w:line="240" w:lineRule="auto"/>
        <w:contextualSpacing w:val="0"/>
        <w:jc w:val="both"/>
        <w:rPr>
          <w:rFonts w:cstheme="minorHAnsi"/>
          <w:b/>
          <w:vanish/>
        </w:rPr>
      </w:pPr>
    </w:p>
    <w:p w14:paraId="4E48D345" w14:textId="77777777" w:rsidR="006E4050" w:rsidRPr="00C143CC" w:rsidRDefault="006E4050" w:rsidP="00BC2DA4">
      <w:pPr>
        <w:pStyle w:val="ListParagraph"/>
        <w:widowControl w:val="0"/>
        <w:numPr>
          <w:ilvl w:val="0"/>
          <w:numId w:val="42"/>
        </w:numPr>
        <w:kinsoku w:val="0"/>
        <w:overflowPunct w:val="0"/>
        <w:autoSpaceDE w:val="0"/>
        <w:autoSpaceDN w:val="0"/>
        <w:adjustRightInd w:val="0"/>
        <w:snapToGrid w:val="0"/>
        <w:spacing w:after="0" w:line="240" w:lineRule="auto"/>
        <w:contextualSpacing w:val="0"/>
        <w:jc w:val="both"/>
        <w:rPr>
          <w:rFonts w:cstheme="minorHAnsi"/>
          <w:b/>
          <w:vanish/>
        </w:rPr>
      </w:pPr>
    </w:p>
    <w:p w14:paraId="5ADDCCF7" w14:textId="77777777" w:rsidR="006E4050" w:rsidRPr="00C143CC" w:rsidRDefault="006E4050" w:rsidP="00BC2DA4">
      <w:pPr>
        <w:pStyle w:val="ListParagraph"/>
        <w:widowControl w:val="0"/>
        <w:numPr>
          <w:ilvl w:val="0"/>
          <w:numId w:val="42"/>
        </w:numPr>
        <w:kinsoku w:val="0"/>
        <w:overflowPunct w:val="0"/>
        <w:autoSpaceDE w:val="0"/>
        <w:autoSpaceDN w:val="0"/>
        <w:adjustRightInd w:val="0"/>
        <w:snapToGrid w:val="0"/>
        <w:spacing w:after="0" w:line="240" w:lineRule="auto"/>
        <w:contextualSpacing w:val="0"/>
        <w:jc w:val="both"/>
        <w:rPr>
          <w:rFonts w:cstheme="minorHAnsi"/>
          <w:b/>
          <w:vanish/>
        </w:rPr>
      </w:pPr>
    </w:p>
    <w:p w14:paraId="0A0D03D7" w14:textId="77777777" w:rsidR="006E4050" w:rsidRPr="00C143CC" w:rsidRDefault="006E4050" w:rsidP="00BC2DA4">
      <w:pPr>
        <w:pStyle w:val="ListParagraph"/>
        <w:widowControl w:val="0"/>
        <w:numPr>
          <w:ilvl w:val="0"/>
          <w:numId w:val="42"/>
        </w:numPr>
        <w:kinsoku w:val="0"/>
        <w:overflowPunct w:val="0"/>
        <w:autoSpaceDE w:val="0"/>
        <w:autoSpaceDN w:val="0"/>
        <w:adjustRightInd w:val="0"/>
        <w:snapToGrid w:val="0"/>
        <w:spacing w:after="0" w:line="240" w:lineRule="auto"/>
        <w:contextualSpacing w:val="0"/>
        <w:jc w:val="both"/>
        <w:rPr>
          <w:rFonts w:cstheme="minorHAnsi"/>
          <w:b/>
          <w:vanish/>
        </w:rPr>
      </w:pPr>
    </w:p>
    <w:p w14:paraId="3058F5FF" w14:textId="77777777" w:rsidR="006E4050" w:rsidRPr="00C143CC" w:rsidRDefault="006E4050" w:rsidP="006E4050">
      <w:pPr>
        <w:pStyle w:val="ListParagraph"/>
        <w:widowControl w:val="0"/>
        <w:numPr>
          <w:ilvl w:val="0"/>
          <w:numId w:val="18"/>
        </w:numPr>
        <w:kinsoku w:val="0"/>
        <w:overflowPunct w:val="0"/>
        <w:autoSpaceDE w:val="0"/>
        <w:autoSpaceDN w:val="0"/>
        <w:adjustRightInd w:val="0"/>
        <w:snapToGrid w:val="0"/>
        <w:spacing w:after="0" w:line="240" w:lineRule="auto"/>
        <w:contextualSpacing w:val="0"/>
        <w:jc w:val="both"/>
        <w:rPr>
          <w:rFonts w:cstheme="minorHAnsi"/>
          <w:b/>
          <w:vanish/>
        </w:rPr>
      </w:pPr>
    </w:p>
    <w:p w14:paraId="5FE1F587" w14:textId="77777777" w:rsidR="006E4050" w:rsidRPr="00C143CC" w:rsidRDefault="006E4050" w:rsidP="006E4050">
      <w:pPr>
        <w:pStyle w:val="ListParagraph"/>
        <w:widowControl w:val="0"/>
        <w:numPr>
          <w:ilvl w:val="0"/>
          <w:numId w:val="18"/>
        </w:numPr>
        <w:kinsoku w:val="0"/>
        <w:overflowPunct w:val="0"/>
        <w:autoSpaceDE w:val="0"/>
        <w:autoSpaceDN w:val="0"/>
        <w:adjustRightInd w:val="0"/>
        <w:snapToGrid w:val="0"/>
        <w:spacing w:after="0" w:line="240" w:lineRule="auto"/>
        <w:contextualSpacing w:val="0"/>
        <w:jc w:val="both"/>
        <w:rPr>
          <w:rFonts w:cstheme="minorHAnsi"/>
          <w:b/>
          <w:vanish/>
        </w:rPr>
      </w:pPr>
    </w:p>
    <w:p w14:paraId="7A95173A" w14:textId="77777777" w:rsidR="006E4050" w:rsidRPr="00C143CC" w:rsidRDefault="006E4050" w:rsidP="006E4050">
      <w:pPr>
        <w:pStyle w:val="ListParagraph"/>
        <w:widowControl w:val="0"/>
        <w:numPr>
          <w:ilvl w:val="0"/>
          <w:numId w:val="18"/>
        </w:numPr>
        <w:kinsoku w:val="0"/>
        <w:overflowPunct w:val="0"/>
        <w:autoSpaceDE w:val="0"/>
        <w:autoSpaceDN w:val="0"/>
        <w:adjustRightInd w:val="0"/>
        <w:snapToGrid w:val="0"/>
        <w:spacing w:after="0" w:line="240" w:lineRule="auto"/>
        <w:contextualSpacing w:val="0"/>
        <w:jc w:val="both"/>
        <w:rPr>
          <w:rFonts w:cstheme="minorHAnsi"/>
          <w:b/>
          <w:vanish/>
        </w:rPr>
      </w:pPr>
    </w:p>
    <w:p w14:paraId="44A90E72" w14:textId="77777777" w:rsidR="006E4050" w:rsidRPr="00C143CC" w:rsidRDefault="006E4050" w:rsidP="006E4050">
      <w:pPr>
        <w:pStyle w:val="ListParagraph"/>
        <w:widowControl w:val="0"/>
        <w:numPr>
          <w:ilvl w:val="0"/>
          <w:numId w:val="18"/>
        </w:numPr>
        <w:kinsoku w:val="0"/>
        <w:overflowPunct w:val="0"/>
        <w:autoSpaceDE w:val="0"/>
        <w:autoSpaceDN w:val="0"/>
        <w:adjustRightInd w:val="0"/>
        <w:snapToGrid w:val="0"/>
        <w:spacing w:after="0" w:line="240" w:lineRule="auto"/>
        <w:contextualSpacing w:val="0"/>
        <w:jc w:val="both"/>
        <w:rPr>
          <w:rFonts w:cstheme="minorHAnsi"/>
          <w:b/>
          <w:vanish/>
        </w:rPr>
      </w:pPr>
    </w:p>
    <w:p w14:paraId="249C075A" w14:textId="77777777" w:rsidR="006E4050" w:rsidRPr="00C143CC" w:rsidRDefault="006E4050" w:rsidP="006E4050">
      <w:pPr>
        <w:pStyle w:val="ListParagraph"/>
        <w:widowControl w:val="0"/>
        <w:numPr>
          <w:ilvl w:val="0"/>
          <w:numId w:val="18"/>
        </w:numPr>
        <w:kinsoku w:val="0"/>
        <w:overflowPunct w:val="0"/>
        <w:autoSpaceDE w:val="0"/>
        <w:autoSpaceDN w:val="0"/>
        <w:adjustRightInd w:val="0"/>
        <w:snapToGrid w:val="0"/>
        <w:spacing w:after="0" w:line="240" w:lineRule="auto"/>
        <w:contextualSpacing w:val="0"/>
        <w:jc w:val="both"/>
        <w:rPr>
          <w:rFonts w:cstheme="minorHAnsi"/>
          <w:b/>
          <w:vanish/>
        </w:rPr>
      </w:pPr>
    </w:p>
    <w:p w14:paraId="10D2DCAB" w14:textId="77777777" w:rsidR="006E4050" w:rsidRPr="00C143CC" w:rsidRDefault="006E4050" w:rsidP="006E4050">
      <w:pPr>
        <w:widowControl w:val="0"/>
        <w:numPr>
          <w:ilvl w:val="1"/>
          <w:numId w:val="18"/>
        </w:numPr>
        <w:kinsoku w:val="0"/>
        <w:overflowPunct w:val="0"/>
        <w:autoSpaceDE w:val="0"/>
        <w:autoSpaceDN w:val="0"/>
        <w:adjustRightInd w:val="0"/>
        <w:snapToGrid w:val="0"/>
        <w:spacing w:after="0" w:line="240" w:lineRule="auto"/>
        <w:jc w:val="both"/>
        <w:rPr>
          <w:rFonts w:cstheme="minorHAnsi"/>
          <w:b/>
        </w:rPr>
      </w:pPr>
      <w:r w:rsidRPr="00C143CC">
        <w:rPr>
          <w:rFonts w:cstheme="minorHAnsi"/>
          <w:b/>
        </w:rPr>
        <w:t>Development of the 20</w:t>
      </w:r>
      <w:r w:rsidRPr="00C143CC">
        <w:rPr>
          <w:rFonts w:cstheme="minorHAnsi"/>
          <w:b/>
          <w:lang w:eastAsia="ko-KR"/>
        </w:rPr>
        <w:t>26</w:t>
      </w:r>
      <w:r w:rsidRPr="00C143CC">
        <w:rPr>
          <w:rFonts w:cstheme="minorHAnsi"/>
          <w:b/>
        </w:rPr>
        <w:t xml:space="preserve"> </w:t>
      </w:r>
      <w:r w:rsidRPr="00C143CC">
        <w:rPr>
          <w:rFonts w:cstheme="minorHAnsi"/>
          <w:b/>
          <w:lang w:eastAsia="ko-KR"/>
        </w:rPr>
        <w:t>w</w:t>
      </w:r>
      <w:r w:rsidRPr="00C143CC">
        <w:rPr>
          <w:rFonts w:cstheme="minorHAnsi"/>
          <w:b/>
        </w:rPr>
        <w:t xml:space="preserve">ork </w:t>
      </w:r>
      <w:r w:rsidRPr="00C143CC">
        <w:rPr>
          <w:rFonts w:cstheme="minorHAnsi"/>
          <w:b/>
          <w:lang w:eastAsia="ko-KR"/>
        </w:rPr>
        <w:t>p</w:t>
      </w:r>
      <w:r w:rsidRPr="00C143CC">
        <w:rPr>
          <w:rFonts w:cstheme="minorHAnsi"/>
          <w:b/>
        </w:rPr>
        <w:t>rogram and budget, and projection of 20</w:t>
      </w:r>
      <w:r w:rsidRPr="00C143CC">
        <w:rPr>
          <w:rFonts w:cstheme="minorHAnsi"/>
          <w:b/>
          <w:lang w:eastAsia="ko-KR"/>
        </w:rPr>
        <w:t>27</w:t>
      </w:r>
      <w:r w:rsidRPr="00C143CC">
        <w:rPr>
          <w:rFonts w:cstheme="minorHAnsi"/>
          <w:b/>
        </w:rPr>
        <w:t>-202</w:t>
      </w:r>
      <w:r w:rsidRPr="00C143CC">
        <w:rPr>
          <w:rFonts w:cstheme="minorHAnsi"/>
          <w:b/>
          <w:lang w:eastAsia="ko-KR"/>
        </w:rPr>
        <w:t>8</w:t>
      </w:r>
      <w:r w:rsidRPr="00C143CC">
        <w:rPr>
          <w:rFonts w:cstheme="minorHAnsi"/>
          <w:b/>
        </w:rPr>
        <w:t xml:space="preserve"> provisional </w:t>
      </w:r>
      <w:r w:rsidRPr="00C143CC">
        <w:rPr>
          <w:rFonts w:cstheme="minorHAnsi"/>
          <w:b/>
          <w:lang w:eastAsia="ko-KR"/>
        </w:rPr>
        <w:t>w</w:t>
      </w:r>
      <w:r w:rsidRPr="00C143CC">
        <w:rPr>
          <w:rFonts w:cstheme="minorHAnsi"/>
          <w:b/>
        </w:rPr>
        <w:t xml:space="preserve">ork </w:t>
      </w:r>
      <w:r w:rsidRPr="00C143CC">
        <w:rPr>
          <w:rFonts w:cstheme="minorHAnsi"/>
          <w:b/>
          <w:lang w:eastAsia="ko-KR"/>
        </w:rPr>
        <w:t>p</w:t>
      </w:r>
      <w:r w:rsidRPr="00C143CC">
        <w:rPr>
          <w:rFonts w:cstheme="minorHAnsi"/>
          <w:b/>
        </w:rPr>
        <w:t xml:space="preserve">rogram and indicative budget </w:t>
      </w:r>
    </w:p>
    <w:p w14:paraId="04683EDA" w14:textId="77777777" w:rsidR="006E4050" w:rsidRPr="00C143CC" w:rsidRDefault="006E4050" w:rsidP="006E4050">
      <w:pPr>
        <w:widowControl w:val="0"/>
        <w:kinsoku w:val="0"/>
        <w:overflowPunct w:val="0"/>
        <w:autoSpaceDE w:val="0"/>
        <w:autoSpaceDN w:val="0"/>
        <w:adjustRightInd w:val="0"/>
        <w:snapToGrid w:val="0"/>
        <w:spacing w:after="0" w:line="240" w:lineRule="auto"/>
        <w:ind w:left="720"/>
        <w:jc w:val="both"/>
        <w:rPr>
          <w:rFonts w:cstheme="minorHAnsi"/>
          <w:lang w:eastAsia="ko-KR"/>
        </w:rPr>
      </w:pPr>
    </w:p>
    <w:p w14:paraId="2E3FE38C" w14:textId="77777777" w:rsidR="006E4050" w:rsidRPr="00C143CC" w:rsidRDefault="006E4050" w:rsidP="006E4050">
      <w:pPr>
        <w:widowControl w:val="0"/>
        <w:numPr>
          <w:ilvl w:val="0"/>
          <w:numId w:val="13"/>
        </w:numPr>
        <w:kinsoku w:val="0"/>
        <w:overflowPunct w:val="0"/>
        <w:autoSpaceDE w:val="0"/>
        <w:autoSpaceDN w:val="0"/>
        <w:adjustRightInd w:val="0"/>
        <w:snapToGrid w:val="0"/>
        <w:spacing w:after="0" w:line="240" w:lineRule="auto"/>
        <w:jc w:val="both"/>
        <w:rPr>
          <w:rFonts w:cstheme="minorHAnsi"/>
          <w:b/>
        </w:rPr>
      </w:pPr>
      <w:r w:rsidRPr="00C143CC">
        <w:rPr>
          <w:rFonts w:cstheme="minorHAnsi"/>
          <w:b/>
        </w:rPr>
        <w:t>ADMINISTRATIVE MATTERS</w:t>
      </w:r>
    </w:p>
    <w:p w14:paraId="64094E18" w14:textId="77777777" w:rsidR="006E4050" w:rsidRPr="00C143CC" w:rsidRDefault="006E4050" w:rsidP="00BC2DA4">
      <w:pPr>
        <w:pStyle w:val="ListParagraph"/>
        <w:widowControl w:val="0"/>
        <w:numPr>
          <w:ilvl w:val="0"/>
          <w:numId w:val="41"/>
        </w:numPr>
        <w:kinsoku w:val="0"/>
        <w:overflowPunct w:val="0"/>
        <w:autoSpaceDE w:val="0"/>
        <w:autoSpaceDN w:val="0"/>
        <w:adjustRightInd w:val="0"/>
        <w:snapToGrid w:val="0"/>
        <w:spacing w:after="0" w:line="240" w:lineRule="auto"/>
        <w:contextualSpacing w:val="0"/>
        <w:jc w:val="both"/>
        <w:rPr>
          <w:rFonts w:cstheme="minorHAnsi"/>
          <w:b/>
          <w:vanish/>
        </w:rPr>
      </w:pPr>
    </w:p>
    <w:p w14:paraId="5405DF8F" w14:textId="77777777" w:rsidR="006E4050" w:rsidRPr="00C143CC" w:rsidRDefault="006E4050" w:rsidP="00BC2DA4">
      <w:pPr>
        <w:pStyle w:val="ListParagraph"/>
        <w:widowControl w:val="0"/>
        <w:numPr>
          <w:ilvl w:val="0"/>
          <w:numId w:val="41"/>
        </w:numPr>
        <w:kinsoku w:val="0"/>
        <w:overflowPunct w:val="0"/>
        <w:autoSpaceDE w:val="0"/>
        <w:autoSpaceDN w:val="0"/>
        <w:adjustRightInd w:val="0"/>
        <w:snapToGrid w:val="0"/>
        <w:spacing w:after="0" w:line="240" w:lineRule="auto"/>
        <w:contextualSpacing w:val="0"/>
        <w:jc w:val="both"/>
        <w:rPr>
          <w:rFonts w:cstheme="minorHAnsi"/>
          <w:b/>
          <w:vanish/>
        </w:rPr>
      </w:pPr>
    </w:p>
    <w:p w14:paraId="005E5FEC" w14:textId="77777777" w:rsidR="006E4050" w:rsidRPr="00C143CC" w:rsidRDefault="006E4050" w:rsidP="00BC2DA4">
      <w:pPr>
        <w:pStyle w:val="ListParagraph"/>
        <w:widowControl w:val="0"/>
        <w:numPr>
          <w:ilvl w:val="0"/>
          <w:numId w:val="41"/>
        </w:numPr>
        <w:kinsoku w:val="0"/>
        <w:overflowPunct w:val="0"/>
        <w:autoSpaceDE w:val="0"/>
        <w:autoSpaceDN w:val="0"/>
        <w:adjustRightInd w:val="0"/>
        <w:snapToGrid w:val="0"/>
        <w:spacing w:after="0" w:line="240" w:lineRule="auto"/>
        <w:contextualSpacing w:val="0"/>
        <w:jc w:val="both"/>
        <w:rPr>
          <w:rFonts w:cstheme="minorHAnsi"/>
          <w:b/>
          <w:vanish/>
        </w:rPr>
      </w:pPr>
    </w:p>
    <w:p w14:paraId="3F929496" w14:textId="77777777" w:rsidR="006E4050" w:rsidRPr="00C143CC" w:rsidRDefault="006E4050" w:rsidP="00BC2DA4">
      <w:pPr>
        <w:pStyle w:val="ListParagraph"/>
        <w:widowControl w:val="0"/>
        <w:numPr>
          <w:ilvl w:val="0"/>
          <w:numId w:val="41"/>
        </w:numPr>
        <w:kinsoku w:val="0"/>
        <w:overflowPunct w:val="0"/>
        <w:autoSpaceDE w:val="0"/>
        <w:autoSpaceDN w:val="0"/>
        <w:adjustRightInd w:val="0"/>
        <w:snapToGrid w:val="0"/>
        <w:spacing w:after="0" w:line="240" w:lineRule="auto"/>
        <w:contextualSpacing w:val="0"/>
        <w:jc w:val="both"/>
        <w:rPr>
          <w:rFonts w:cstheme="minorHAnsi"/>
          <w:b/>
          <w:vanish/>
        </w:rPr>
      </w:pPr>
    </w:p>
    <w:p w14:paraId="755B0CA4" w14:textId="77777777" w:rsidR="006E4050" w:rsidRPr="00C143CC" w:rsidRDefault="006E4050" w:rsidP="006E4050">
      <w:pPr>
        <w:pStyle w:val="ListParagraph"/>
        <w:widowControl w:val="0"/>
        <w:numPr>
          <w:ilvl w:val="0"/>
          <w:numId w:val="19"/>
        </w:numPr>
        <w:kinsoku w:val="0"/>
        <w:overflowPunct w:val="0"/>
        <w:autoSpaceDE w:val="0"/>
        <w:autoSpaceDN w:val="0"/>
        <w:adjustRightInd w:val="0"/>
        <w:snapToGrid w:val="0"/>
        <w:spacing w:after="0" w:line="240" w:lineRule="auto"/>
        <w:contextualSpacing w:val="0"/>
        <w:jc w:val="both"/>
        <w:rPr>
          <w:rFonts w:cstheme="minorHAnsi"/>
          <w:b/>
          <w:vanish/>
        </w:rPr>
      </w:pPr>
    </w:p>
    <w:p w14:paraId="4100E91D" w14:textId="77777777" w:rsidR="006E4050" w:rsidRPr="00C143CC" w:rsidRDefault="006E4050" w:rsidP="006E4050">
      <w:pPr>
        <w:widowControl w:val="0"/>
        <w:tabs>
          <w:tab w:val="num" w:pos="567"/>
        </w:tabs>
        <w:kinsoku w:val="0"/>
        <w:overflowPunct w:val="0"/>
        <w:autoSpaceDE w:val="0"/>
        <w:autoSpaceDN w:val="0"/>
        <w:adjustRightInd w:val="0"/>
        <w:snapToGrid w:val="0"/>
        <w:spacing w:after="0" w:line="240" w:lineRule="auto"/>
        <w:ind w:left="720"/>
        <w:jc w:val="both"/>
        <w:rPr>
          <w:rFonts w:cstheme="minorHAnsi"/>
          <w:lang w:eastAsia="ja-JP"/>
        </w:rPr>
      </w:pPr>
    </w:p>
    <w:p w14:paraId="5AFBC8FD" w14:textId="77777777" w:rsidR="006E4050" w:rsidRPr="00C143CC" w:rsidRDefault="006E4050" w:rsidP="006E4050">
      <w:pPr>
        <w:widowControl w:val="0"/>
        <w:numPr>
          <w:ilvl w:val="1"/>
          <w:numId w:val="19"/>
        </w:numPr>
        <w:kinsoku w:val="0"/>
        <w:overflowPunct w:val="0"/>
        <w:autoSpaceDE w:val="0"/>
        <w:autoSpaceDN w:val="0"/>
        <w:adjustRightInd w:val="0"/>
        <w:snapToGrid w:val="0"/>
        <w:spacing w:after="0" w:line="240" w:lineRule="auto"/>
        <w:jc w:val="both"/>
        <w:rPr>
          <w:rFonts w:cstheme="minorHAnsi"/>
          <w:b/>
        </w:rPr>
      </w:pPr>
      <w:r w:rsidRPr="00C143CC">
        <w:rPr>
          <w:rFonts w:cstheme="minorHAnsi"/>
          <w:b/>
        </w:rPr>
        <w:t xml:space="preserve">Future operation of the Scientific Committee </w:t>
      </w:r>
    </w:p>
    <w:p w14:paraId="085A6862" w14:textId="77777777" w:rsidR="006E4050" w:rsidRPr="00C143CC" w:rsidRDefault="006E4050" w:rsidP="00BC2DA4">
      <w:pPr>
        <w:pStyle w:val="ListParagraph"/>
        <w:widowControl w:val="0"/>
        <w:numPr>
          <w:ilvl w:val="2"/>
          <w:numId w:val="46"/>
        </w:numPr>
        <w:kinsoku w:val="0"/>
        <w:overflowPunct w:val="0"/>
        <w:autoSpaceDE w:val="0"/>
        <w:autoSpaceDN w:val="0"/>
        <w:adjustRightInd w:val="0"/>
        <w:snapToGrid w:val="0"/>
        <w:spacing w:after="0" w:line="240" w:lineRule="auto"/>
        <w:ind w:left="720"/>
        <w:contextualSpacing w:val="0"/>
        <w:jc w:val="both"/>
        <w:rPr>
          <w:rFonts w:cstheme="minorHAnsi"/>
        </w:rPr>
      </w:pPr>
      <w:r w:rsidRPr="00C143CC">
        <w:rPr>
          <w:rStyle w:val="Strong"/>
          <w:rFonts w:cstheme="minorHAnsi"/>
        </w:rPr>
        <w:t xml:space="preserve">Guidelines and </w:t>
      </w:r>
      <w:r w:rsidRPr="00C143CC">
        <w:rPr>
          <w:rStyle w:val="Strong"/>
          <w:rFonts w:cstheme="minorHAnsi"/>
          <w:lang w:eastAsia="ko-KR"/>
        </w:rPr>
        <w:t>p</w:t>
      </w:r>
      <w:r w:rsidRPr="00C143CC">
        <w:rPr>
          <w:rStyle w:val="Strong"/>
          <w:rFonts w:cstheme="minorHAnsi"/>
        </w:rPr>
        <w:t xml:space="preserve">rocess </w:t>
      </w:r>
      <w:r w:rsidRPr="00C143CC">
        <w:rPr>
          <w:rStyle w:val="Strong"/>
          <w:rFonts w:cstheme="minorHAnsi"/>
          <w:lang w:eastAsia="ko-KR"/>
        </w:rPr>
        <w:t>i</w:t>
      </w:r>
      <w:r w:rsidRPr="00C143CC">
        <w:rPr>
          <w:rStyle w:val="Strong"/>
          <w:rFonts w:cstheme="minorHAnsi"/>
        </w:rPr>
        <w:t>mprovements</w:t>
      </w:r>
    </w:p>
    <w:p w14:paraId="0F631C3F" w14:textId="77777777" w:rsidR="006E4050" w:rsidRPr="00C143CC" w:rsidRDefault="006E4050" w:rsidP="00BC2DA4">
      <w:pPr>
        <w:pStyle w:val="ListParagraph"/>
        <w:widowControl w:val="0"/>
        <w:numPr>
          <w:ilvl w:val="2"/>
          <w:numId w:val="46"/>
        </w:numPr>
        <w:kinsoku w:val="0"/>
        <w:overflowPunct w:val="0"/>
        <w:autoSpaceDE w:val="0"/>
        <w:autoSpaceDN w:val="0"/>
        <w:adjustRightInd w:val="0"/>
        <w:snapToGrid w:val="0"/>
        <w:spacing w:after="0" w:line="240" w:lineRule="auto"/>
        <w:ind w:left="720"/>
        <w:contextualSpacing w:val="0"/>
        <w:jc w:val="both"/>
        <w:rPr>
          <w:rStyle w:val="Strong"/>
          <w:rFonts w:cstheme="minorHAnsi"/>
          <w:b w:val="0"/>
          <w:bCs w:val="0"/>
        </w:rPr>
      </w:pPr>
      <w:r w:rsidRPr="00C143CC">
        <w:rPr>
          <w:rStyle w:val="Strong"/>
          <w:rFonts w:cstheme="minorHAnsi"/>
          <w:lang w:eastAsia="ko-KR"/>
        </w:rPr>
        <w:t xml:space="preserve">Policy of </w:t>
      </w:r>
      <w:r w:rsidRPr="00C143CC">
        <w:rPr>
          <w:rStyle w:val="Strong"/>
          <w:rFonts w:cstheme="minorHAnsi"/>
        </w:rPr>
        <w:t xml:space="preserve">SC </w:t>
      </w:r>
      <w:r w:rsidRPr="00C143CC">
        <w:rPr>
          <w:rStyle w:val="Strong"/>
          <w:rFonts w:cstheme="minorHAnsi"/>
          <w:lang w:eastAsia="ko-KR"/>
        </w:rPr>
        <w:t>m</w:t>
      </w:r>
      <w:r w:rsidRPr="00C143CC">
        <w:rPr>
          <w:rStyle w:val="Strong"/>
          <w:rFonts w:cstheme="minorHAnsi"/>
        </w:rPr>
        <w:t xml:space="preserve">eeting </w:t>
      </w:r>
      <w:r w:rsidRPr="00C143CC">
        <w:rPr>
          <w:rStyle w:val="Strong"/>
          <w:rFonts w:cstheme="minorHAnsi"/>
          <w:lang w:eastAsia="ko-KR"/>
        </w:rPr>
        <w:t>d</w:t>
      </w:r>
      <w:r w:rsidRPr="00C143CC">
        <w:rPr>
          <w:rStyle w:val="Strong"/>
          <w:rFonts w:cstheme="minorHAnsi"/>
        </w:rPr>
        <w:t xml:space="preserve">uration </w:t>
      </w:r>
    </w:p>
    <w:p w14:paraId="683F498B" w14:textId="77777777" w:rsidR="006E4050" w:rsidRPr="00C143CC" w:rsidRDefault="006E4050" w:rsidP="006E4050">
      <w:pPr>
        <w:widowControl w:val="0"/>
        <w:numPr>
          <w:ilvl w:val="1"/>
          <w:numId w:val="19"/>
        </w:numPr>
        <w:kinsoku w:val="0"/>
        <w:overflowPunct w:val="0"/>
        <w:autoSpaceDE w:val="0"/>
        <w:autoSpaceDN w:val="0"/>
        <w:adjustRightInd w:val="0"/>
        <w:snapToGrid w:val="0"/>
        <w:spacing w:after="0" w:line="240" w:lineRule="auto"/>
        <w:jc w:val="both"/>
        <w:rPr>
          <w:rFonts w:cstheme="minorHAnsi"/>
          <w:b/>
        </w:rPr>
      </w:pPr>
      <w:r w:rsidRPr="00C143CC">
        <w:rPr>
          <w:rFonts w:cstheme="minorHAnsi"/>
          <w:b/>
        </w:rPr>
        <w:t xml:space="preserve">Election of Officers of the Scientific Committee </w:t>
      </w:r>
    </w:p>
    <w:p w14:paraId="5EF53D39" w14:textId="77777777" w:rsidR="006E4050" w:rsidRPr="00C143CC" w:rsidRDefault="006E4050" w:rsidP="006E4050">
      <w:pPr>
        <w:widowControl w:val="0"/>
        <w:numPr>
          <w:ilvl w:val="1"/>
          <w:numId w:val="19"/>
        </w:numPr>
        <w:kinsoku w:val="0"/>
        <w:overflowPunct w:val="0"/>
        <w:autoSpaceDE w:val="0"/>
        <w:autoSpaceDN w:val="0"/>
        <w:adjustRightInd w:val="0"/>
        <w:snapToGrid w:val="0"/>
        <w:spacing w:after="0" w:line="240" w:lineRule="auto"/>
        <w:jc w:val="both"/>
        <w:rPr>
          <w:rFonts w:cstheme="minorHAnsi"/>
          <w:b/>
        </w:rPr>
      </w:pPr>
      <w:r w:rsidRPr="00C143CC">
        <w:rPr>
          <w:rFonts w:cstheme="minorHAnsi"/>
          <w:b/>
        </w:rPr>
        <w:t xml:space="preserve">Next meeting </w:t>
      </w:r>
    </w:p>
    <w:p w14:paraId="013AAAD9" w14:textId="77777777" w:rsidR="006E4050" w:rsidRPr="00C143CC" w:rsidRDefault="006E4050" w:rsidP="006E4050">
      <w:pPr>
        <w:widowControl w:val="0"/>
        <w:kinsoku w:val="0"/>
        <w:overflowPunct w:val="0"/>
        <w:autoSpaceDE w:val="0"/>
        <w:autoSpaceDN w:val="0"/>
        <w:adjustRightInd w:val="0"/>
        <w:snapToGrid w:val="0"/>
        <w:spacing w:after="0" w:line="240" w:lineRule="auto"/>
        <w:ind w:left="720"/>
        <w:jc w:val="both"/>
        <w:rPr>
          <w:rFonts w:cstheme="minorHAnsi"/>
          <w:lang w:eastAsia="ko-KR"/>
        </w:rPr>
      </w:pPr>
    </w:p>
    <w:p w14:paraId="42B8F2F7" w14:textId="77777777" w:rsidR="006E4050" w:rsidRPr="00C143CC" w:rsidRDefault="006E4050" w:rsidP="006E4050">
      <w:pPr>
        <w:widowControl w:val="0"/>
        <w:numPr>
          <w:ilvl w:val="0"/>
          <w:numId w:val="13"/>
        </w:numPr>
        <w:kinsoku w:val="0"/>
        <w:overflowPunct w:val="0"/>
        <w:autoSpaceDE w:val="0"/>
        <w:autoSpaceDN w:val="0"/>
        <w:adjustRightInd w:val="0"/>
        <w:snapToGrid w:val="0"/>
        <w:spacing w:after="0" w:line="240" w:lineRule="auto"/>
        <w:jc w:val="both"/>
        <w:rPr>
          <w:rFonts w:cstheme="minorHAnsi"/>
          <w:b/>
        </w:rPr>
      </w:pPr>
      <w:r w:rsidRPr="00C143CC">
        <w:rPr>
          <w:rFonts w:cstheme="minorHAnsi"/>
          <w:b/>
        </w:rPr>
        <w:t>OTHER MATTERS</w:t>
      </w:r>
    </w:p>
    <w:p w14:paraId="4C4DC70C" w14:textId="77777777" w:rsidR="006E4050" w:rsidRPr="00C143CC" w:rsidRDefault="006E4050" w:rsidP="006E4050">
      <w:pPr>
        <w:widowControl w:val="0"/>
        <w:kinsoku w:val="0"/>
        <w:overflowPunct w:val="0"/>
        <w:autoSpaceDE w:val="0"/>
        <w:autoSpaceDN w:val="0"/>
        <w:adjustRightInd w:val="0"/>
        <w:snapToGrid w:val="0"/>
        <w:spacing w:after="0" w:line="240" w:lineRule="auto"/>
        <w:ind w:left="720"/>
        <w:jc w:val="both"/>
        <w:rPr>
          <w:rFonts w:cstheme="minorHAnsi"/>
        </w:rPr>
      </w:pPr>
    </w:p>
    <w:p w14:paraId="5ED9EA14" w14:textId="77777777" w:rsidR="006E4050" w:rsidRPr="00C143CC" w:rsidRDefault="006E4050" w:rsidP="006E4050">
      <w:pPr>
        <w:widowControl w:val="0"/>
        <w:numPr>
          <w:ilvl w:val="0"/>
          <w:numId w:val="13"/>
        </w:numPr>
        <w:kinsoku w:val="0"/>
        <w:overflowPunct w:val="0"/>
        <w:autoSpaceDE w:val="0"/>
        <w:autoSpaceDN w:val="0"/>
        <w:adjustRightInd w:val="0"/>
        <w:snapToGrid w:val="0"/>
        <w:spacing w:after="0" w:line="240" w:lineRule="auto"/>
        <w:jc w:val="both"/>
        <w:rPr>
          <w:rFonts w:cstheme="minorHAnsi"/>
          <w:b/>
        </w:rPr>
      </w:pPr>
      <w:r w:rsidRPr="00C143CC">
        <w:rPr>
          <w:rFonts w:cstheme="minorHAnsi"/>
          <w:b/>
        </w:rPr>
        <w:t>ADOPTION OF THE SUMMARY REPORT OF THE TWENTIETH REGULAR SESSION OF THE SCIENTIFIC COMMITTEE</w:t>
      </w:r>
    </w:p>
    <w:p w14:paraId="68F5EF7C" w14:textId="77777777" w:rsidR="006E4050" w:rsidRPr="00C143CC" w:rsidRDefault="006E4050" w:rsidP="006E4050">
      <w:pPr>
        <w:widowControl w:val="0"/>
        <w:kinsoku w:val="0"/>
        <w:overflowPunct w:val="0"/>
        <w:autoSpaceDE w:val="0"/>
        <w:autoSpaceDN w:val="0"/>
        <w:adjustRightInd w:val="0"/>
        <w:snapToGrid w:val="0"/>
        <w:spacing w:after="0" w:line="240" w:lineRule="auto"/>
        <w:ind w:left="720"/>
        <w:jc w:val="both"/>
        <w:rPr>
          <w:rFonts w:cstheme="minorHAnsi"/>
          <w:lang w:eastAsia="ko-KR"/>
        </w:rPr>
      </w:pPr>
    </w:p>
    <w:p w14:paraId="3DF1494E" w14:textId="77777777" w:rsidR="006E4050" w:rsidRPr="00C143CC" w:rsidRDefault="006E4050" w:rsidP="006E4050">
      <w:pPr>
        <w:widowControl w:val="0"/>
        <w:numPr>
          <w:ilvl w:val="0"/>
          <w:numId w:val="13"/>
        </w:numPr>
        <w:kinsoku w:val="0"/>
        <w:overflowPunct w:val="0"/>
        <w:autoSpaceDE w:val="0"/>
        <w:autoSpaceDN w:val="0"/>
        <w:adjustRightInd w:val="0"/>
        <w:snapToGrid w:val="0"/>
        <w:spacing w:after="0" w:line="240" w:lineRule="auto"/>
        <w:jc w:val="both"/>
        <w:rPr>
          <w:rFonts w:cstheme="minorHAnsi"/>
          <w:b/>
        </w:rPr>
      </w:pPr>
      <w:r w:rsidRPr="00C143CC">
        <w:rPr>
          <w:rFonts w:cstheme="minorHAnsi"/>
          <w:b/>
        </w:rPr>
        <w:t>CLOSE OF THE MEETING</w:t>
      </w:r>
    </w:p>
    <w:p w14:paraId="6C960655" w14:textId="77777777" w:rsidR="006E4050" w:rsidRPr="00C143CC" w:rsidRDefault="006E4050" w:rsidP="006E4050">
      <w:pPr>
        <w:widowControl w:val="0"/>
        <w:kinsoku w:val="0"/>
        <w:overflowPunct w:val="0"/>
        <w:autoSpaceDE w:val="0"/>
        <w:autoSpaceDN w:val="0"/>
        <w:adjustRightInd w:val="0"/>
        <w:snapToGrid w:val="0"/>
        <w:spacing w:after="0" w:line="240" w:lineRule="auto"/>
        <w:jc w:val="both"/>
        <w:rPr>
          <w:rFonts w:eastAsia="Batang" w:cstheme="minorHAnsi"/>
          <w:lang w:eastAsia="ko-KR"/>
        </w:rPr>
      </w:pPr>
    </w:p>
    <w:p w14:paraId="27BA48AF" w14:textId="77777777" w:rsidR="00035A20" w:rsidRPr="00E51D73" w:rsidRDefault="00035A20" w:rsidP="00804B96">
      <w:pPr>
        <w:adjustRightInd w:val="0"/>
        <w:snapToGrid w:val="0"/>
        <w:spacing w:after="0" w:line="240" w:lineRule="auto"/>
        <w:ind w:right="330"/>
        <w:jc w:val="right"/>
        <w:rPr>
          <w:rFonts w:cstheme="minorHAnsi"/>
          <w:b/>
          <w:bCs/>
          <w:sz w:val="24"/>
          <w:szCs w:val="24"/>
          <w:lang w:eastAsia="ko-KR"/>
        </w:rPr>
        <w:sectPr w:rsidR="00035A20" w:rsidRPr="00E51D73" w:rsidSect="006E4050">
          <w:footerReference w:type="even" r:id="rId35"/>
          <w:footerReference w:type="default" r:id="rId36"/>
          <w:headerReference w:type="first" r:id="rId37"/>
          <w:pgSz w:w="12240" w:h="15840" w:code="1"/>
          <w:pgMar w:top="1440" w:right="1440" w:bottom="1440" w:left="1440" w:header="720" w:footer="720" w:gutter="0"/>
          <w:cols w:space="720"/>
          <w:docGrid w:linePitch="360"/>
        </w:sectPr>
      </w:pPr>
    </w:p>
    <w:p w14:paraId="2D268F63" w14:textId="3B5794B8" w:rsidR="00AE562C" w:rsidRPr="007643CE" w:rsidRDefault="00AE562C" w:rsidP="007643CE">
      <w:pPr>
        <w:adjustRightInd w:val="0"/>
        <w:snapToGrid w:val="0"/>
        <w:spacing w:after="0" w:line="240" w:lineRule="auto"/>
        <w:jc w:val="right"/>
        <w:rPr>
          <w:rFonts w:cstheme="minorHAnsi"/>
          <w:sz w:val="20"/>
          <w:szCs w:val="20"/>
        </w:rPr>
      </w:pPr>
      <w:r w:rsidRPr="007643CE">
        <w:rPr>
          <w:rFonts w:cstheme="minorHAnsi"/>
          <w:b/>
          <w:bCs/>
          <w:sz w:val="20"/>
          <w:szCs w:val="20"/>
          <w:lang w:eastAsia="ko-KR"/>
        </w:rPr>
        <w:lastRenderedPageBreak/>
        <w:t>Attachment 2</w:t>
      </w:r>
    </w:p>
    <w:p w14:paraId="7C8FF40A" w14:textId="77777777" w:rsidR="007643CE" w:rsidRPr="007643CE" w:rsidRDefault="007643CE" w:rsidP="007643CE">
      <w:pPr>
        <w:kinsoku w:val="0"/>
        <w:overflowPunct w:val="0"/>
        <w:adjustRightInd w:val="0"/>
        <w:snapToGrid w:val="0"/>
        <w:spacing w:after="0" w:line="240" w:lineRule="auto"/>
        <w:jc w:val="center"/>
        <w:rPr>
          <w:rFonts w:cstheme="minorHAnsi"/>
          <w:b/>
          <w:sz w:val="20"/>
          <w:szCs w:val="20"/>
        </w:rPr>
      </w:pPr>
      <w:r w:rsidRPr="007643CE">
        <w:rPr>
          <w:rFonts w:cstheme="minorHAnsi"/>
          <w:b/>
          <w:sz w:val="20"/>
          <w:szCs w:val="20"/>
        </w:rPr>
        <w:t>SCIENTIFIC COMMITTEE</w:t>
      </w:r>
    </w:p>
    <w:p w14:paraId="39922423" w14:textId="77777777" w:rsidR="007643CE" w:rsidRPr="007643CE" w:rsidRDefault="007643CE" w:rsidP="007643CE">
      <w:pPr>
        <w:adjustRightInd w:val="0"/>
        <w:snapToGrid w:val="0"/>
        <w:spacing w:after="0" w:line="240" w:lineRule="auto"/>
        <w:jc w:val="center"/>
        <w:rPr>
          <w:rFonts w:cstheme="minorHAnsi"/>
          <w:b/>
          <w:sz w:val="20"/>
          <w:szCs w:val="20"/>
        </w:rPr>
      </w:pPr>
      <w:r w:rsidRPr="007643CE">
        <w:rPr>
          <w:rFonts w:cstheme="minorHAnsi"/>
          <w:b/>
          <w:sz w:val="20"/>
          <w:szCs w:val="20"/>
        </w:rPr>
        <w:t xml:space="preserve">TWENTY-FIRST REGULAR SESSION </w:t>
      </w:r>
    </w:p>
    <w:p w14:paraId="368119F9" w14:textId="77777777" w:rsidR="007643CE" w:rsidRPr="007643CE" w:rsidRDefault="007643CE" w:rsidP="007643CE">
      <w:pPr>
        <w:adjustRightInd w:val="0"/>
        <w:snapToGrid w:val="0"/>
        <w:spacing w:after="0" w:line="240" w:lineRule="auto"/>
        <w:jc w:val="center"/>
        <w:rPr>
          <w:rFonts w:cstheme="minorHAnsi"/>
          <w:sz w:val="20"/>
          <w:szCs w:val="20"/>
        </w:rPr>
      </w:pPr>
      <w:bookmarkStart w:id="64" w:name="_Hlk197533517"/>
      <w:r w:rsidRPr="007643CE">
        <w:rPr>
          <w:rFonts w:cstheme="minorHAnsi"/>
          <w:sz w:val="20"/>
          <w:szCs w:val="20"/>
        </w:rPr>
        <w:t>Nuku’alofa, Tonga</w:t>
      </w:r>
    </w:p>
    <w:bookmarkEnd w:id="64"/>
    <w:p w14:paraId="11CE3555" w14:textId="77777777" w:rsidR="007643CE" w:rsidRPr="007643CE" w:rsidRDefault="007643CE" w:rsidP="007643CE">
      <w:pPr>
        <w:adjustRightInd w:val="0"/>
        <w:snapToGrid w:val="0"/>
        <w:spacing w:after="0" w:line="240" w:lineRule="auto"/>
        <w:jc w:val="center"/>
        <w:rPr>
          <w:rFonts w:cstheme="minorHAnsi"/>
          <w:sz w:val="20"/>
          <w:szCs w:val="20"/>
        </w:rPr>
      </w:pPr>
      <w:r w:rsidRPr="007643CE">
        <w:rPr>
          <w:rFonts w:cstheme="minorHAnsi"/>
          <w:sz w:val="20"/>
          <w:szCs w:val="20"/>
        </w:rPr>
        <w:t>13 – 21 August 2025</w:t>
      </w:r>
    </w:p>
    <w:p w14:paraId="2EE0C97C" w14:textId="77777777" w:rsidR="007643CE" w:rsidRPr="007643CE" w:rsidRDefault="007643CE" w:rsidP="007643CE">
      <w:pPr>
        <w:pBdr>
          <w:top w:val="single" w:sz="18" w:space="1" w:color="auto"/>
          <w:bottom w:val="single" w:sz="18" w:space="0" w:color="auto"/>
        </w:pBdr>
        <w:adjustRightInd w:val="0"/>
        <w:snapToGrid w:val="0"/>
        <w:spacing w:after="0" w:line="240" w:lineRule="auto"/>
        <w:jc w:val="center"/>
        <w:rPr>
          <w:rFonts w:cstheme="minorHAnsi"/>
          <w:b/>
          <w:bCs/>
          <w:sz w:val="20"/>
          <w:szCs w:val="20"/>
        </w:rPr>
      </w:pPr>
      <w:r w:rsidRPr="007643CE">
        <w:rPr>
          <w:rFonts w:cstheme="minorHAnsi"/>
          <w:b/>
          <w:bCs/>
          <w:sz w:val="20"/>
          <w:szCs w:val="20"/>
        </w:rPr>
        <w:t xml:space="preserve">INDICATIVE SCHEDULE (Matrix) – </w:t>
      </w:r>
      <w:r w:rsidRPr="007643CE">
        <w:rPr>
          <w:rFonts w:cstheme="minorHAnsi"/>
          <w:b/>
          <w:bCs/>
          <w:color w:val="0066FF"/>
          <w:sz w:val="20"/>
          <w:szCs w:val="20"/>
        </w:rPr>
        <w:t>Opening Ceremony Schedule is annexed</w:t>
      </w:r>
    </w:p>
    <w:p w14:paraId="009E5817" w14:textId="77777777" w:rsidR="007643CE" w:rsidRPr="007643CE" w:rsidRDefault="007643CE" w:rsidP="007643CE">
      <w:pPr>
        <w:adjustRightInd w:val="0"/>
        <w:snapToGrid w:val="0"/>
        <w:spacing w:after="0" w:line="240" w:lineRule="auto"/>
        <w:jc w:val="right"/>
        <w:rPr>
          <w:rFonts w:cstheme="minorHAnsi"/>
          <w:b/>
          <w:sz w:val="20"/>
          <w:szCs w:val="20"/>
        </w:rPr>
      </w:pPr>
      <w:r w:rsidRPr="007643CE">
        <w:rPr>
          <w:rFonts w:cstheme="minorHAnsi"/>
          <w:b/>
          <w:sz w:val="20"/>
          <w:szCs w:val="20"/>
        </w:rPr>
        <w:t>WCPFC-SC21-2025/05 (Rev.01)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8"/>
        <w:gridCol w:w="1798"/>
        <w:gridCol w:w="1799"/>
        <w:gridCol w:w="1799"/>
        <w:gridCol w:w="1802"/>
        <w:gridCol w:w="1799"/>
        <w:gridCol w:w="1799"/>
        <w:gridCol w:w="1796"/>
      </w:tblGrid>
      <w:tr w:rsidR="007643CE" w:rsidRPr="007643CE" w14:paraId="182A35C6" w14:textId="77777777" w:rsidTr="00C17640">
        <w:trPr>
          <w:trHeight w:val="288"/>
        </w:trPr>
        <w:tc>
          <w:tcPr>
            <w:tcW w:w="625" w:type="pct"/>
            <w:shd w:val="clear" w:color="auto" w:fill="BFBFBF" w:themeFill="background1" w:themeFillShade="BF"/>
            <w:vAlign w:val="center"/>
          </w:tcPr>
          <w:p w14:paraId="55A62D1E" w14:textId="77777777" w:rsidR="007643CE" w:rsidRPr="007643CE" w:rsidRDefault="007643CE" w:rsidP="007643CE">
            <w:pPr>
              <w:adjustRightInd w:val="0"/>
              <w:snapToGrid w:val="0"/>
              <w:spacing w:after="0" w:line="240" w:lineRule="auto"/>
              <w:jc w:val="center"/>
              <w:rPr>
                <w:rFonts w:cstheme="minorHAnsi"/>
                <w:b/>
                <w:sz w:val="20"/>
                <w:szCs w:val="20"/>
                <w:lang w:eastAsia="ja-JP"/>
              </w:rPr>
            </w:pPr>
            <w:bookmarkStart w:id="65" w:name="_Hlk201875602"/>
            <w:r w:rsidRPr="007643CE">
              <w:rPr>
                <w:rFonts w:cstheme="minorHAnsi"/>
                <w:b/>
                <w:sz w:val="20"/>
                <w:szCs w:val="20"/>
                <w:lang w:eastAsia="ja-JP"/>
              </w:rPr>
              <w:t>Time</w:t>
            </w:r>
          </w:p>
        </w:tc>
        <w:tc>
          <w:tcPr>
            <w:tcW w:w="625" w:type="pct"/>
            <w:tcBorders>
              <w:bottom w:val="single" w:sz="4" w:space="0" w:color="auto"/>
            </w:tcBorders>
            <w:shd w:val="clear" w:color="auto" w:fill="BFBFBF" w:themeFill="background1" w:themeFillShade="BF"/>
            <w:noWrap/>
            <w:vAlign w:val="center"/>
          </w:tcPr>
          <w:p w14:paraId="631DABAB" w14:textId="77777777" w:rsidR="007643CE" w:rsidRPr="007643CE" w:rsidRDefault="007643CE" w:rsidP="007643CE">
            <w:pPr>
              <w:adjustRightInd w:val="0"/>
              <w:snapToGrid w:val="0"/>
              <w:spacing w:after="0" w:line="240" w:lineRule="auto"/>
              <w:jc w:val="center"/>
              <w:rPr>
                <w:rFonts w:cstheme="minorHAnsi"/>
                <w:b/>
                <w:bCs/>
                <w:sz w:val="20"/>
                <w:szCs w:val="20"/>
                <w:lang w:eastAsia="ja-JP"/>
              </w:rPr>
            </w:pPr>
            <w:r w:rsidRPr="007643CE">
              <w:rPr>
                <w:rFonts w:cstheme="minorHAnsi"/>
                <w:b/>
                <w:bCs/>
                <w:sz w:val="20"/>
                <w:szCs w:val="20"/>
                <w:lang w:eastAsia="ja-JP"/>
              </w:rPr>
              <w:t>Sun</w:t>
            </w:r>
          </w:p>
        </w:tc>
        <w:tc>
          <w:tcPr>
            <w:tcW w:w="625" w:type="pct"/>
            <w:tcBorders>
              <w:bottom w:val="single" w:sz="4" w:space="0" w:color="auto"/>
            </w:tcBorders>
            <w:shd w:val="clear" w:color="auto" w:fill="BFBFBF" w:themeFill="background1" w:themeFillShade="BF"/>
            <w:noWrap/>
            <w:vAlign w:val="center"/>
            <w:hideMark/>
          </w:tcPr>
          <w:p w14:paraId="044FA746" w14:textId="77777777" w:rsidR="007643CE" w:rsidRPr="007643CE" w:rsidRDefault="007643CE" w:rsidP="007643CE">
            <w:pPr>
              <w:adjustRightInd w:val="0"/>
              <w:snapToGrid w:val="0"/>
              <w:spacing w:after="0" w:line="240" w:lineRule="auto"/>
              <w:jc w:val="center"/>
              <w:rPr>
                <w:rFonts w:cstheme="minorHAnsi"/>
                <w:b/>
                <w:bCs/>
                <w:sz w:val="20"/>
                <w:szCs w:val="20"/>
                <w:lang w:eastAsia="ja-JP"/>
              </w:rPr>
            </w:pPr>
            <w:r w:rsidRPr="007643CE">
              <w:rPr>
                <w:rFonts w:cstheme="minorHAnsi"/>
                <w:b/>
                <w:bCs/>
                <w:sz w:val="20"/>
                <w:szCs w:val="20"/>
                <w:lang w:eastAsia="ja-JP"/>
              </w:rPr>
              <w:t>Mon</w:t>
            </w:r>
          </w:p>
        </w:tc>
        <w:tc>
          <w:tcPr>
            <w:tcW w:w="625" w:type="pct"/>
            <w:tcBorders>
              <w:bottom w:val="single" w:sz="4" w:space="0" w:color="auto"/>
            </w:tcBorders>
            <w:shd w:val="clear" w:color="auto" w:fill="BFBFBF" w:themeFill="background1" w:themeFillShade="BF"/>
            <w:noWrap/>
            <w:vAlign w:val="center"/>
            <w:hideMark/>
          </w:tcPr>
          <w:p w14:paraId="7ED0EE56" w14:textId="77777777" w:rsidR="007643CE" w:rsidRPr="007643CE" w:rsidRDefault="007643CE" w:rsidP="007643CE">
            <w:pPr>
              <w:adjustRightInd w:val="0"/>
              <w:snapToGrid w:val="0"/>
              <w:spacing w:after="0" w:line="240" w:lineRule="auto"/>
              <w:jc w:val="center"/>
              <w:rPr>
                <w:rFonts w:cstheme="minorHAnsi"/>
                <w:b/>
                <w:bCs/>
                <w:sz w:val="20"/>
                <w:szCs w:val="20"/>
              </w:rPr>
            </w:pPr>
            <w:r w:rsidRPr="007643CE">
              <w:rPr>
                <w:rFonts w:cstheme="minorHAnsi"/>
                <w:b/>
                <w:bCs/>
                <w:sz w:val="20"/>
                <w:szCs w:val="20"/>
                <w:lang w:eastAsia="ja-JP"/>
              </w:rPr>
              <w:t xml:space="preserve">Tue, </w:t>
            </w:r>
            <w:r w:rsidRPr="007643CE">
              <w:rPr>
                <w:rFonts w:cstheme="minorHAnsi"/>
                <w:b/>
                <w:bCs/>
                <w:sz w:val="20"/>
                <w:szCs w:val="20"/>
              </w:rPr>
              <w:t>12 August</w:t>
            </w:r>
          </w:p>
        </w:tc>
        <w:tc>
          <w:tcPr>
            <w:tcW w:w="626" w:type="pct"/>
            <w:tcBorders>
              <w:bottom w:val="single" w:sz="4" w:space="0" w:color="auto"/>
            </w:tcBorders>
            <w:shd w:val="clear" w:color="auto" w:fill="BFBFBF" w:themeFill="background1" w:themeFillShade="BF"/>
            <w:noWrap/>
            <w:vAlign w:val="center"/>
            <w:hideMark/>
          </w:tcPr>
          <w:p w14:paraId="30544524" w14:textId="77777777" w:rsidR="007643CE" w:rsidRPr="007643CE" w:rsidRDefault="007643CE" w:rsidP="007643CE">
            <w:pPr>
              <w:adjustRightInd w:val="0"/>
              <w:snapToGrid w:val="0"/>
              <w:spacing w:after="0" w:line="240" w:lineRule="auto"/>
              <w:jc w:val="center"/>
              <w:rPr>
                <w:rFonts w:cstheme="minorHAnsi"/>
                <w:b/>
                <w:bCs/>
                <w:sz w:val="20"/>
                <w:szCs w:val="20"/>
              </w:rPr>
            </w:pPr>
            <w:r w:rsidRPr="007643CE">
              <w:rPr>
                <w:rFonts w:cstheme="minorHAnsi"/>
                <w:b/>
                <w:bCs/>
                <w:sz w:val="20"/>
                <w:szCs w:val="20"/>
                <w:lang w:eastAsia="ja-JP"/>
              </w:rPr>
              <w:t xml:space="preserve">Wed, </w:t>
            </w:r>
            <w:r w:rsidRPr="007643CE">
              <w:rPr>
                <w:rFonts w:cstheme="minorHAnsi"/>
                <w:b/>
                <w:bCs/>
                <w:sz w:val="20"/>
                <w:szCs w:val="20"/>
              </w:rPr>
              <w:t>13</w:t>
            </w:r>
          </w:p>
        </w:tc>
        <w:tc>
          <w:tcPr>
            <w:tcW w:w="625" w:type="pct"/>
            <w:tcBorders>
              <w:bottom w:val="single" w:sz="4" w:space="0" w:color="auto"/>
            </w:tcBorders>
            <w:shd w:val="clear" w:color="auto" w:fill="BFBFBF" w:themeFill="background1" w:themeFillShade="BF"/>
            <w:noWrap/>
            <w:vAlign w:val="center"/>
            <w:hideMark/>
          </w:tcPr>
          <w:p w14:paraId="2BED3F22" w14:textId="77777777" w:rsidR="007643CE" w:rsidRPr="007643CE" w:rsidRDefault="007643CE" w:rsidP="007643CE">
            <w:pPr>
              <w:adjustRightInd w:val="0"/>
              <w:snapToGrid w:val="0"/>
              <w:spacing w:after="0" w:line="240" w:lineRule="auto"/>
              <w:jc w:val="center"/>
              <w:rPr>
                <w:rFonts w:cstheme="minorHAnsi"/>
                <w:b/>
                <w:bCs/>
                <w:sz w:val="20"/>
                <w:szCs w:val="20"/>
              </w:rPr>
            </w:pPr>
            <w:r w:rsidRPr="007643CE">
              <w:rPr>
                <w:rFonts w:cstheme="minorHAnsi"/>
                <w:b/>
                <w:bCs/>
                <w:sz w:val="20"/>
                <w:szCs w:val="20"/>
                <w:lang w:eastAsia="ja-JP"/>
              </w:rPr>
              <w:t xml:space="preserve">Thu, </w:t>
            </w:r>
            <w:r w:rsidRPr="007643CE">
              <w:rPr>
                <w:rFonts w:cstheme="minorHAnsi"/>
                <w:b/>
                <w:bCs/>
                <w:sz w:val="20"/>
                <w:szCs w:val="20"/>
              </w:rPr>
              <w:t>14</w:t>
            </w:r>
          </w:p>
        </w:tc>
        <w:tc>
          <w:tcPr>
            <w:tcW w:w="625" w:type="pct"/>
            <w:tcBorders>
              <w:bottom w:val="single" w:sz="4" w:space="0" w:color="auto"/>
            </w:tcBorders>
            <w:shd w:val="clear" w:color="auto" w:fill="BFBFBF" w:themeFill="background1" w:themeFillShade="BF"/>
            <w:noWrap/>
            <w:vAlign w:val="center"/>
            <w:hideMark/>
          </w:tcPr>
          <w:p w14:paraId="479BD903" w14:textId="77777777" w:rsidR="007643CE" w:rsidRPr="007643CE" w:rsidRDefault="007643CE" w:rsidP="007643CE">
            <w:pPr>
              <w:adjustRightInd w:val="0"/>
              <w:snapToGrid w:val="0"/>
              <w:spacing w:after="0" w:line="240" w:lineRule="auto"/>
              <w:jc w:val="center"/>
              <w:rPr>
                <w:rFonts w:cstheme="minorHAnsi"/>
                <w:b/>
                <w:bCs/>
                <w:sz w:val="20"/>
                <w:szCs w:val="20"/>
              </w:rPr>
            </w:pPr>
            <w:r w:rsidRPr="007643CE">
              <w:rPr>
                <w:rFonts w:cstheme="minorHAnsi"/>
                <w:b/>
                <w:bCs/>
                <w:sz w:val="20"/>
                <w:szCs w:val="20"/>
                <w:lang w:eastAsia="ja-JP"/>
              </w:rPr>
              <w:t xml:space="preserve">Fri, </w:t>
            </w:r>
            <w:r w:rsidRPr="007643CE">
              <w:rPr>
                <w:rFonts w:cstheme="minorHAnsi"/>
                <w:b/>
                <w:bCs/>
                <w:sz w:val="20"/>
                <w:szCs w:val="20"/>
              </w:rPr>
              <w:t>15</w:t>
            </w:r>
          </w:p>
        </w:tc>
        <w:tc>
          <w:tcPr>
            <w:tcW w:w="624" w:type="pct"/>
            <w:tcBorders>
              <w:bottom w:val="single" w:sz="4" w:space="0" w:color="auto"/>
            </w:tcBorders>
            <w:shd w:val="clear" w:color="auto" w:fill="BFBFBF" w:themeFill="background1" w:themeFillShade="BF"/>
            <w:noWrap/>
            <w:vAlign w:val="center"/>
            <w:hideMark/>
          </w:tcPr>
          <w:p w14:paraId="40E123E1" w14:textId="77777777" w:rsidR="007643CE" w:rsidRPr="007643CE" w:rsidRDefault="007643CE" w:rsidP="007643CE">
            <w:pPr>
              <w:adjustRightInd w:val="0"/>
              <w:snapToGrid w:val="0"/>
              <w:spacing w:after="0" w:line="240" w:lineRule="auto"/>
              <w:jc w:val="center"/>
              <w:rPr>
                <w:rFonts w:cstheme="minorHAnsi"/>
                <w:b/>
                <w:bCs/>
                <w:sz w:val="20"/>
                <w:szCs w:val="20"/>
              </w:rPr>
            </w:pPr>
            <w:r w:rsidRPr="007643CE">
              <w:rPr>
                <w:rFonts w:cstheme="minorHAnsi"/>
                <w:b/>
                <w:bCs/>
                <w:sz w:val="20"/>
                <w:szCs w:val="20"/>
                <w:lang w:eastAsia="ja-JP"/>
              </w:rPr>
              <w:t xml:space="preserve">Sat, </w:t>
            </w:r>
            <w:r w:rsidRPr="007643CE">
              <w:rPr>
                <w:rFonts w:cstheme="minorHAnsi"/>
                <w:b/>
                <w:bCs/>
                <w:sz w:val="20"/>
                <w:szCs w:val="20"/>
              </w:rPr>
              <w:t>16</w:t>
            </w:r>
          </w:p>
        </w:tc>
      </w:tr>
      <w:tr w:rsidR="007643CE" w:rsidRPr="007643CE" w14:paraId="0F38DF7E" w14:textId="77777777" w:rsidTr="00C17640">
        <w:trPr>
          <w:trHeight w:val="431"/>
        </w:trPr>
        <w:tc>
          <w:tcPr>
            <w:tcW w:w="625" w:type="pct"/>
            <w:tcBorders>
              <w:bottom w:val="single" w:sz="4" w:space="0" w:color="auto"/>
            </w:tcBorders>
            <w:vAlign w:val="center"/>
          </w:tcPr>
          <w:p w14:paraId="265DA7E6" w14:textId="77777777" w:rsidR="007643CE" w:rsidRPr="007643CE" w:rsidRDefault="007643CE" w:rsidP="007643CE">
            <w:pPr>
              <w:adjustRightInd w:val="0"/>
              <w:snapToGrid w:val="0"/>
              <w:spacing w:after="0" w:line="240" w:lineRule="auto"/>
              <w:jc w:val="center"/>
              <w:rPr>
                <w:rFonts w:cstheme="minorHAnsi"/>
                <w:b/>
                <w:sz w:val="20"/>
                <w:szCs w:val="20"/>
                <w:lang w:eastAsia="ja-JP"/>
              </w:rPr>
            </w:pPr>
            <w:r w:rsidRPr="007643CE">
              <w:rPr>
                <w:rFonts w:cstheme="minorHAnsi"/>
                <w:b/>
                <w:sz w:val="20"/>
                <w:szCs w:val="20"/>
                <w:lang w:eastAsia="ja-JP"/>
              </w:rPr>
              <w:t>0830-1000 (1.5h)</w:t>
            </w:r>
          </w:p>
        </w:tc>
        <w:tc>
          <w:tcPr>
            <w:tcW w:w="625" w:type="pct"/>
            <w:vMerge w:val="restart"/>
            <w:noWrap/>
            <w:vAlign w:val="center"/>
          </w:tcPr>
          <w:p w14:paraId="71FEFA85" w14:textId="77777777" w:rsidR="007643CE" w:rsidRPr="007643CE" w:rsidRDefault="007643CE" w:rsidP="007643CE">
            <w:pPr>
              <w:adjustRightInd w:val="0"/>
              <w:snapToGrid w:val="0"/>
              <w:spacing w:after="0" w:line="240" w:lineRule="auto"/>
              <w:ind w:left="360"/>
              <w:rPr>
                <w:rFonts w:cstheme="minorHAnsi"/>
                <w:b/>
                <w:sz w:val="20"/>
                <w:szCs w:val="20"/>
              </w:rPr>
            </w:pPr>
          </w:p>
        </w:tc>
        <w:tc>
          <w:tcPr>
            <w:tcW w:w="625" w:type="pct"/>
            <w:vMerge w:val="restart"/>
            <w:vAlign w:val="center"/>
          </w:tcPr>
          <w:p w14:paraId="5DDDA398" w14:textId="77777777" w:rsidR="007643CE" w:rsidRPr="007643CE" w:rsidRDefault="007643CE" w:rsidP="007643CE">
            <w:pPr>
              <w:adjustRightInd w:val="0"/>
              <w:snapToGrid w:val="0"/>
              <w:spacing w:after="0" w:line="240" w:lineRule="auto"/>
              <w:jc w:val="center"/>
              <w:rPr>
                <w:rFonts w:cstheme="minorHAnsi"/>
                <w:b/>
                <w:sz w:val="20"/>
                <w:szCs w:val="20"/>
              </w:rPr>
            </w:pPr>
          </w:p>
        </w:tc>
        <w:tc>
          <w:tcPr>
            <w:tcW w:w="625" w:type="pct"/>
            <w:vMerge w:val="restart"/>
            <w:noWrap/>
            <w:vAlign w:val="center"/>
          </w:tcPr>
          <w:p w14:paraId="1AD9F1FC" w14:textId="77777777" w:rsidR="007643CE" w:rsidRPr="007643CE" w:rsidRDefault="007643CE" w:rsidP="007643CE">
            <w:pPr>
              <w:adjustRightInd w:val="0"/>
              <w:snapToGrid w:val="0"/>
              <w:spacing w:after="0" w:line="240" w:lineRule="auto"/>
              <w:jc w:val="center"/>
              <w:rPr>
                <w:rFonts w:cstheme="minorHAnsi"/>
                <w:sz w:val="20"/>
                <w:szCs w:val="20"/>
                <w:lang w:eastAsia="ja-JP"/>
              </w:rPr>
            </w:pPr>
          </w:p>
        </w:tc>
        <w:tc>
          <w:tcPr>
            <w:tcW w:w="626" w:type="pct"/>
            <w:tcBorders>
              <w:bottom w:val="single" w:sz="4" w:space="0" w:color="auto"/>
            </w:tcBorders>
            <w:shd w:val="clear" w:color="auto" w:fill="FDE9D9" w:themeFill="accent6" w:themeFillTint="33"/>
            <w:noWrap/>
            <w:vAlign w:val="center"/>
          </w:tcPr>
          <w:p w14:paraId="36251C60" w14:textId="77777777" w:rsidR="007643CE" w:rsidRPr="007643CE" w:rsidRDefault="007643CE" w:rsidP="007643CE">
            <w:pPr>
              <w:adjustRightInd w:val="0"/>
              <w:snapToGrid w:val="0"/>
              <w:spacing w:after="0" w:line="240" w:lineRule="auto"/>
              <w:ind w:left="-108" w:right="-108"/>
              <w:rPr>
                <w:rFonts w:cstheme="minorHAnsi"/>
                <w:b/>
                <w:sz w:val="20"/>
                <w:szCs w:val="20"/>
              </w:rPr>
            </w:pPr>
            <w:r w:rsidRPr="007643CE">
              <w:rPr>
                <w:rFonts w:cstheme="minorHAnsi"/>
                <w:b/>
                <w:sz w:val="20"/>
                <w:szCs w:val="20"/>
              </w:rPr>
              <w:t>Opening Ceremony</w:t>
            </w:r>
          </w:p>
          <w:p w14:paraId="48BE61D2" w14:textId="77777777" w:rsidR="007643CE" w:rsidRPr="007643CE" w:rsidRDefault="007643CE" w:rsidP="007643CE">
            <w:pPr>
              <w:adjustRightInd w:val="0"/>
              <w:snapToGrid w:val="0"/>
              <w:spacing w:after="0" w:line="240" w:lineRule="auto"/>
              <w:rPr>
                <w:rFonts w:cstheme="minorHAnsi"/>
                <w:b/>
                <w:sz w:val="20"/>
                <w:szCs w:val="20"/>
              </w:rPr>
            </w:pPr>
            <w:r w:rsidRPr="007643CE">
              <w:rPr>
                <w:rFonts w:cstheme="minorHAnsi"/>
                <w:b/>
                <w:sz w:val="20"/>
                <w:szCs w:val="20"/>
              </w:rPr>
              <w:t>08</w:t>
            </w:r>
            <w:ins w:id="66" w:author="SungKwon Soh" w:date="2025-08-04T09:35:00Z" w16du:dateUtc="2025-08-03T22:35:00Z">
              <w:r w:rsidRPr="007643CE">
                <w:rPr>
                  <w:rFonts w:cstheme="minorHAnsi"/>
                  <w:b/>
                  <w:sz w:val="20"/>
                  <w:szCs w:val="20"/>
                </w:rPr>
                <w:t>3</w:t>
              </w:r>
            </w:ins>
            <w:r w:rsidRPr="007643CE">
              <w:rPr>
                <w:rFonts w:cstheme="minorHAnsi"/>
                <w:b/>
                <w:sz w:val="20"/>
                <w:szCs w:val="20"/>
              </w:rPr>
              <w:t>0-</w:t>
            </w:r>
            <w:ins w:id="67" w:author="SungKwon Soh" w:date="2025-08-04T09:35:00Z" w16du:dateUtc="2025-08-03T22:35:00Z">
              <w:r w:rsidRPr="007643CE">
                <w:rPr>
                  <w:rFonts w:cstheme="minorHAnsi"/>
                  <w:b/>
                  <w:sz w:val="20"/>
                  <w:szCs w:val="20"/>
                </w:rPr>
                <w:t>10</w:t>
              </w:r>
            </w:ins>
            <w:r w:rsidRPr="007643CE">
              <w:rPr>
                <w:rFonts w:cstheme="minorHAnsi"/>
                <w:b/>
                <w:sz w:val="20"/>
                <w:szCs w:val="20"/>
              </w:rPr>
              <w:t>00</w:t>
            </w:r>
          </w:p>
        </w:tc>
        <w:tc>
          <w:tcPr>
            <w:tcW w:w="625" w:type="pct"/>
            <w:tcBorders>
              <w:bottom w:val="single" w:sz="4" w:space="0" w:color="auto"/>
              <w:right w:val="single" w:sz="4" w:space="0" w:color="auto"/>
            </w:tcBorders>
            <w:shd w:val="clear" w:color="auto" w:fill="D99594" w:themeFill="accent2" w:themeFillTint="99"/>
            <w:noWrap/>
            <w:vAlign w:val="center"/>
          </w:tcPr>
          <w:p w14:paraId="4ABB920D" w14:textId="77777777" w:rsidR="007643CE" w:rsidRPr="007643CE" w:rsidRDefault="007643CE" w:rsidP="007643CE">
            <w:pPr>
              <w:adjustRightInd w:val="0"/>
              <w:snapToGrid w:val="0"/>
              <w:spacing w:after="0" w:line="240" w:lineRule="auto"/>
              <w:rPr>
                <w:rFonts w:eastAsia="Malgun Gothic" w:cstheme="minorHAnsi"/>
                <w:b/>
                <w:bCs/>
                <w:sz w:val="20"/>
                <w:szCs w:val="20"/>
              </w:rPr>
            </w:pPr>
            <w:r w:rsidRPr="007643CE">
              <w:rPr>
                <w:rFonts w:eastAsia="Malgun Gothic" w:cstheme="minorHAnsi"/>
                <w:b/>
                <w:bCs/>
                <w:sz w:val="20"/>
                <w:szCs w:val="20"/>
              </w:rPr>
              <w:t xml:space="preserve">A4. Stock </w:t>
            </w:r>
            <w:proofErr w:type="gramStart"/>
            <w:r w:rsidRPr="007643CE">
              <w:rPr>
                <w:rFonts w:eastAsia="Malgun Gothic" w:cstheme="minorHAnsi"/>
                <w:b/>
                <w:bCs/>
                <w:sz w:val="20"/>
                <w:szCs w:val="20"/>
              </w:rPr>
              <w:t>Status(</w:t>
            </w:r>
            <w:proofErr w:type="gramEnd"/>
            <w:r w:rsidRPr="007643CE">
              <w:rPr>
                <w:rFonts w:eastAsia="Malgun Gothic" w:cstheme="minorHAnsi"/>
                <w:b/>
                <w:bCs/>
                <w:sz w:val="20"/>
                <w:szCs w:val="20"/>
              </w:rPr>
              <w:t>1)</w:t>
            </w:r>
          </w:p>
          <w:p w14:paraId="18DED19E" w14:textId="77777777" w:rsidR="007643CE" w:rsidRPr="007643CE" w:rsidRDefault="007643CE" w:rsidP="007643CE">
            <w:pPr>
              <w:adjustRightInd w:val="0"/>
              <w:snapToGrid w:val="0"/>
              <w:spacing w:after="0" w:line="240" w:lineRule="auto"/>
              <w:rPr>
                <w:rFonts w:eastAsia="Malgun Gothic" w:cstheme="minorHAnsi"/>
                <w:sz w:val="20"/>
                <w:szCs w:val="20"/>
              </w:rPr>
            </w:pPr>
            <w:r w:rsidRPr="007643CE">
              <w:rPr>
                <w:rFonts w:eastAsia="Malgun Gothic" w:cstheme="minorHAnsi"/>
                <w:sz w:val="20"/>
                <w:szCs w:val="20"/>
              </w:rPr>
              <w:t>A4.1 (MFCL)</w:t>
            </w:r>
          </w:p>
          <w:p w14:paraId="371C6C85" w14:textId="77777777" w:rsidR="007643CE" w:rsidRPr="007643CE" w:rsidRDefault="007643CE" w:rsidP="007643CE">
            <w:pPr>
              <w:adjustRightInd w:val="0"/>
              <w:snapToGrid w:val="0"/>
              <w:spacing w:after="0" w:line="240" w:lineRule="auto"/>
              <w:rPr>
                <w:rFonts w:eastAsia="Malgun Gothic" w:cstheme="minorHAnsi"/>
                <w:sz w:val="20"/>
                <w:szCs w:val="20"/>
              </w:rPr>
            </w:pPr>
            <w:r w:rsidRPr="007643CE">
              <w:rPr>
                <w:rFonts w:eastAsia="Malgun Gothic" w:cstheme="minorHAnsi"/>
                <w:sz w:val="20"/>
                <w:szCs w:val="20"/>
              </w:rPr>
              <w:t>A4.2 (P123)</w:t>
            </w:r>
          </w:p>
          <w:p w14:paraId="587C0727" w14:textId="77777777" w:rsidR="007643CE" w:rsidRPr="007643CE" w:rsidRDefault="007643CE" w:rsidP="007643CE">
            <w:pPr>
              <w:adjustRightInd w:val="0"/>
              <w:snapToGrid w:val="0"/>
              <w:spacing w:after="0" w:line="240" w:lineRule="auto"/>
              <w:rPr>
                <w:rFonts w:eastAsia="Malgun Gothic" w:cstheme="minorHAnsi"/>
                <w:sz w:val="20"/>
                <w:szCs w:val="20"/>
              </w:rPr>
            </w:pPr>
            <w:r w:rsidRPr="007643CE">
              <w:rPr>
                <w:rFonts w:eastAsia="Malgun Gothic" w:cstheme="minorHAnsi"/>
                <w:sz w:val="20"/>
                <w:szCs w:val="20"/>
              </w:rPr>
              <w:t>A4.7.</w:t>
            </w:r>
            <w:ins w:id="68" w:author="SungKwon Soh" w:date="2025-08-03T16:57:00Z" w16du:dateUtc="2025-08-03T05:57:00Z">
              <w:r w:rsidRPr="007643CE">
                <w:rPr>
                  <w:rFonts w:eastAsia="Malgun Gothic" w:cstheme="minorHAnsi"/>
                  <w:sz w:val="20"/>
                  <w:szCs w:val="20"/>
                </w:rPr>
                <w:t>6</w:t>
              </w:r>
            </w:ins>
            <w:r w:rsidRPr="007643CE">
              <w:rPr>
                <w:rFonts w:eastAsia="Malgun Gothic" w:cstheme="minorHAnsi"/>
                <w:sz w:val="20"/>
                <w:szCs w:val="20"/>
              </w:rPr>
              <w:t>.1→ISG</w:t>
            </w:r>
          </w:p>
          <w:p w14:paraId="292B3F08" w14:textId="77777777" w:rsidR="007643CE" w:rsidRPr="007643CE" w:rsidRDefault="007643CE" w:rsidP="007643CE">
            <w:pPr>
              <w:adjustRightInd w:val="0"/>
              <w:snapToGrid w:val="0"/>
              <w:spacing w:after="0" w:line="240" w:lineRule="auto"/>
              <w:rPr>
                <w:rFonts w:eastAsia="Malgun Gothic" w:cstheme="minorHAnsi"/>
                <w:sz w:val="20"/>
                <w:szCs w:val="20"/>
              </w:rPr>
            </w:pPr>
            <w:r w:rsidRPr="007643CE">
              <w:rPr>
                <w:rFonts w:eastAsia="Malgun Gothic" w:cstheme="minorHAnsi"/>
                <w:sz w:val="20"/>
                <w:szCs w:val="20"/>
              </w:rPr>
              <w:t>A4.7.</w:t>
            </w:r>
            <w:ins w:id="69" w:author="SungKwon Soh" w:date="2025-08-03T16:57:00Z" w16du:dateUtc="2025-08-03T05:57:00Z">
              <w:r w:rsidRPr="007643CE">
                <w:rPr>
                  <w:rFonts w:eastAsia="Malgun Gothic" w:cstheme="minorHAnsi"/>
                  <w:sz w:val="20"/>
                  <w:szCs w:val="20"/>
                </w:rPr>
                <w:t>6</w:t>
              </w:r>
            </w:ins>
            <w:r w:rsidRPr="007643CE">
              <w:rPr>
                <w:rFonts w:eastAsia="Malgun Gothic" w:cstheme="minorHAnsi"/>
                <w:sz w:val="20"/>
                <w:szCs w:val="20"/>
              </w:rPr>
              <w:t>.2→ISG</w:t>
            </w:r>
          </w:p>
          <w:p w14:paraId="7B1DE3E7" w14:textId="77777777" w:rsidR="007643CE" w:rsidRPr="007643CE" w:rsidRDefault="007643CE" w:rsidP="007643CE">
            <w:pPr>
              <w:adjustRightInd w:val="0"/>
              <w:snapToGrid w:val="0"/>
              <w:spacing w:after="0" w:line="240" w:lineRule="auto"/>
              <w:rPr>
                <w:rFonts w:eastAsia="Malgun Gothic" w:cstheme="minorHAnsi"/>
                <w:sz w:val="20"/>
                <w:szCs w:val="20"/>
              </w:rPr>
            </w:pPr>
            <w:r w:rsidRPr="007643CE">
              <w:rPr>
                <w:rFonts w:eastAsia="Malgun Gothic" w:cstheme="minorHAnsi"/>
                <w:sz w:val="20"/>
                <w:szCs w:val="20"/>
              </w:rPr>
              <w:t>A4.7.</w:t>
            </w:r>
            <w:ins w:id="70" w:author="SungKwon Soh" w:date="2025-08-03T16:57:00Z" w16du:dateUtc="2025-08-03T05:57:00Z">
              <w:r w:rsidRPr="007643CE">
                <w:rPr>
                  <w:rFonts w:eastAsia="Malgun Gothic" w:cstheme="minorHAnsi"/>
                  <w:sz w:val="20"/>
                  <w:szCs w:val="20"/>
                </w:rPr>
                <w:t>6</w:t>
              </w:r>
            </w:ins>
            <w:r w:rsidRPr="007643CE">
              <w:rPr>
                <w:rFonts w:eastAsia="Malgun Gothic" w:cstheme="minorHAnsi"/>
                <w:sz w:val="20"/>
                <w:szCs w:val="20"/>
              </w:rPr>
              <w:t>.3→ISG</w:t>
            </w:r>
          </w:p>
        </w:tc>
        <w:tc>
          <w:tcPr>
            <w:tcW w:w="625" w:type="pct"/>
            <w:tcBorders>
              <w:left w:val="single" w:sz="4" w:space="0" w:color="auto"/>
              <w:bottom w:val="single" w:sz="4" w:space="0" w:color="auto"/>
              <w:right w:val="single" w:sz="4" w:space="0" w:color="auto"/>
            </w:tcBorders>
            <w:shd w:val="clear" w:color="auto" w:fill="D99594" w:themeFill="accent2" w:themeFillTint="99"/>
            <w:noWrap/>
            <w:vAlign w:val="center"/>
          </w:tcPr>
          <w:p w14:paraId="44BD187E" w14:textId="77777777" w:rsidR="007643CE" w:rsidRPr="007643CE" w:rsidRDefault="007643CE" w:rsidP="007643CE">
            <w:pPr>
              <w:adjustRightInd w:val="0"/>
              <w:snapToGrid w:val="0"/>
              <w:spacing w:after="0" w:line="240" w:lineRule="auto"/>
              <w:rPr>
                <w:rFonts w:eastAsia="Malgun Gothic" w:cstheme="minorHAnsi"/>
                <w:b/>
                <w:bCs/>
                <w:sz w:val="20"/>
                <w:szCs w:val="20"/>
              </w:rPr>
            </w:pPr>
            <w:r w:rsidRPr="007643CE">
              <w:rPr>
                <w:rFonts w:eastAsia="Malgun Gothic" w:cstheme="minorHAnsi"/>
                <w:b/>
                <w:bCs/>
                <w:sz w:val="20"/>
                <w:szCs w:val="20"/>
              </w:rPr>
              <w:t xml:space="preserve">A4. Stock </w:t>
            </w:r>
            <w:proofErr w:type="gramStart"/>
            <w:r w:rsidRPr="007643CE">
              <w:rPr>
                <w:rFonts w:eastAsia="Malgun Gothic" w:cstheme="minorHAnsi"/>
                <w:b/>
                <w:bCs/>
                <w:sz w:val="20"/>
                <w:szCs w:val="20"/>
              </w:rPr>
              <w:t>Status(</w:t>
            </w:r>
            <w:proofErr w:type="gramEnd"/>
            <w:r w:rsidRPr="007643CE">
              <w:rPr>
                <w:rFonts w:eastAsia="Malgun Gothic" w:cstheme="minorHAnsi"/>
                <w:b/>
                <w:bCs/>
                <w:sz w:val="20"/>
                <w:szCs w:val="20"/>
              </w:rPr>
              <w:t>3)</w:t>
            </w:r>
          </w:p>
          <w:p w14:paraId="2561721E" w14:textId="77777777" w:rsidR="007643CE" w:rsidRPr="007643CE" w:rsidDel="008127A3" w:rsidRDefault="007643CE" w:rsidP="007643CE">
            <w:pPr>
              <w:adjustRightInd w:val="0"/>
              <w:snapToGrid w:val="0"/>
              <w:spacing w:after="0" w:line="240" w:lineRule="auto"/>
              <w:rPr>
                <w:del w:id="71" w:author="WCPFC Sec" w:date="2024-08-13T14:06:00Z" w16du:dateUtc="2024-08-13T03:06:00Z"/>
                <w:rFonts w:eastAsia="Malgun Gothic" w:cstheme="minorHAnsi"/>
                <w:sz w:val="20"/>
                <w:szCs w:val="20"/>
              </w:rPr>
            </w:pPr>
            <w:r w:rsidRPr="007643CE">
              <w:rPr>
                <w:rFonts w:eastAsia="Malgun Gothic" w:cstheme="minorHAnsi"/>
                <w:sz w:val="20"/>
                <w:szCs w:val="20"/>
              </w:rPr>
              <w:t>A4.3.2 (Other tunas)</w:t>
            </w:r>
          </w:p>
          <w:p w14:paraId="2663A24C" w14:textId="77777777" w:rsidR="007643CE" w:rsidRPr="007643CE" w:rsidRDefault="007643CE" w:rsidP="007643CE">
            <w:pPr>
              <w:adjustRightInd w:val="0"/>
              <w:snapToGrid w:val="0"/>
              <w:spacing w:after="0" w:line="240" w:lineRule="auto"/>
              <w:rPr>
                <w:rFonts w:eastAsia="Malgun Gothic" w:cstheme="minorHAnsi"/>
                <w:sz w:val="20"/>
                <w:szCs w:val="20"/>
              </w:rPr>
            </w:pPr>
            <w:r w:rsidRPr="007643CE">
              <w:rPr>
                <w:rFonts w:eastAsia="Malgun Gothic" w:cstheme="minorHAnsi"/>
                <w:sz w:val="20"/>
                <w:szCs w:val="20"/>
              </w:rPr>
              <w:t>A4.4 (Northern stocks)</w:t>
            </w:r>
          </w:p>
          <w:p w14:paraId="5755F654" w14:textId="77777777" w:rsidR="007643CE" w:rsidRPr="007643CE" w:rsidRDefault="007643CE" w:rsidP="007643CE">
            <w:pPr>
              <w:adjustRightInd w:val="0"/>
              <w:snapToGrid w:val="0"/>
              <w:spacing w:after="0" w:line="240" w:lineRule="auto"/>
              <w:rPr>
                <w:rFonts w:eastAsia="Malgun Gothic" w:cstheme="minorHAnsi"/>
                <w:sz w:val="20"/>
                <w:szCs w:val="20"/>
              </w:rPr>
            </w:pPr>
          </w:p>
        </w:tc>
        <w:tc>
          <w:tcPr>
            <w:tcW w:w="624" w:type="pct"/>
            <w:tcBorders>
              <w:left w:val="single" w:sz="4" w:space="0" w:color="auto"/>
              <w:bottom w:val="single" w:sz="4" w:space="0" w:color="auto"/>
            </w:tcBorders>
            <w:shd w:val="clear" w:color="auto" w:fill="D99594" w:themeFill="accent2" w:themeFillTint="99"/>
            <w:noWrap/>
            <w:vAlign w:val="center"/>
          </w:tcPr>
          <w:p w14:paraId="17D7E19D" w14:textId="77777777" w:rsidR="007643CE" w:rsidRPr="007643CE" w:rsidRDefault="007643CE" w:rsidP="007643CE">
            <w:pPr>
              <w:adjustRightInd w:val="0"/>
              <w:snapToGrid w:val="0"/>
              <w:spacing w:after="0" w:line="240" w:lineRule="auto"/>
              <w:rPr>
                <w:rFonts w:eastAsia="Malgun Gothic" w:cstheme="minorHAnsi"/>
                <w:b/>
                <w:bCs/>
                <w:sz w:val="20"/>
                <w:szCs w:val="20"/>
              </w:rPr>
            </w:pPr>
            <w:r w:rsidRPr="007643CE">
              <w:rPr>
                <w:rFonts w:eastAsia="Malgun Gothic" w:cstheme="minorHAnsi"/>
                <w:b/>
                <w:bCs/>
                <w:sz w:val="20"/>
                <w:szCs w:val="20"/>
              </w:rPr>
              <w:t xml:space="preserve">A4. Stock </w:t>
            </w:r>
            <w:proofErr w:type="gramStart"/>
            <w:r w:rsidRPr="007643CE">
              <w:rPr>
                <w:rFonts w:eastAsia="Malgun Gothic" w:cstheme="minorHAnsi"/>
                <w:b/>
                <w:bCs/>
                <w:sz w:val="20"/>
                <w:szCs w:val="20"/>
              </w:rPr>
              <w:t>Status(</w:t>
            </w:r>
            <w:proofErr w:type="gramEnd"/>
            <w:r w:rsidRPr="007643CE">
              <w:rPr>
                <w:rFonts w:eastAsia="Malgun Gothic" w:cstheme="minorHAnsi"/>
                <w:b/>
                <w:bCs/>
                <w:sz w:val="20"/>
                <w:szCs w:val="20"/>
              </w:rPr>
              <w:t>5)</w:t>
            </w:r>
          </w:p>
          <w:p w14:paraId="4FF7097E" w14:textId="77777777" w:rsidR="007643CE" w:rsidRPr="007643CE" w:rsidRDefault="007643CE" w:rsidP="007643CE">
            <w:pPr>
              <w:adjustRightInd w:val="0"/>
              <w:snapToGrid w:val="0"/>
              <w:spacing w:after="0" w:line="240" w:lineRule="auto"/>
              <w:rPr>
                <w:rFonts w:eastAsia="Malgun Gothic" w:cstheme="minorHAnsi"/>
                <w:sz w:val="20"/>
                <w:szCs w:val="20"/>
              </w:rPr>
            </w:pPr>
            <w:r w:rsidRPr="007643CE">
              <w:rPr>
                <w:rFonts w:eastAsia="Malgun Gothic" w:cstheme="minorHAnsi"/>
                <w:sz w:val="20"/>
                <w:szCs w:val="20"/>
              </w:rPr>
              <w:t>A4.5.2 (SWP MLS)</w:t>
            </w:r>
          </w:p>
          <w:p w14:paraId="53340F39" w14:textId="77777777" w:rsidR="007643CE" w:rsidRPr="007643CE" w:rsidRDefault="007643CE" w:rsidP="007643CE">
            <w:pPr>
              <w:adjustRightInd w:val="0"/>
              <w:snapToGrid w:val="0"/>
              <w:spacing w:after="0" w:line="240" w:lineRule="auto"/>
              <w:rPr>
                <w:rFonts w:eastAsia="Malgun Gothic" w:cstheme="minorHAnsi"/>
                <w:sz w:val="20"/>
                <w:szCs w:val="20"/>
              </w:rPr>
            </w:pPr>
          </w:p>
        </w:tc>
      </w:tr>
      <w:tr w:rsidR="007643CE" w:rsidRPr="007643CE" w14:paraId="71346125" w14:textId="77777777" w:rsidTr="00C17640">
        <w:trPr>
          <w:trHeight w:val="64"/>
        </w:trPr>
        <w:tc>
          <w:tcPr>
            <w:tcW w:w="625" w:type="pct"/>
            <w:shd w:val="clear" w:color="auto" w:fill="BFBFBF" w:themeFill="background1" w:themeFillShade="BF"/>
            <w:vAlign w:val="center"/>
          </w:tcPr>
          <w:p w14:paraId="13E299D3" w14:textId="77777777" w:rsidR="007643CE" w:rsidRPr="007643CE" w:rsidRDefault="007643CE" w:rsidP="007643CE">
            <w:pPr>
              <w:adjustRightInd w:val="0"/>
              <w:snapToGrid w:val="0"/>
              <w:spacing w:after="0" w:line="240" w:lineRule="auto"/>
              <w:jc w:val="center"/>
              <w:rPr>
                <w:rFonts w:cstheme="minorHAnsi"/>
                <w:b/>
                <w:sz w:val="20"/>
                <w:szCs w:val="20"/>
                <w:lang w:eastAsia="ja-JP"/>
              </w:rPr>
            </w:pPr>
            <w:r w:rsidRPr="007643CE">
              <w:rPr>
                <w:rFonts w:cstheme="minorHAnsi"/>
                <w:b/>
                <w:sz w:val="20"/>
                <w:szCs w:val="20"/>
                <w:lang w:eastAsia="ja-JP"/>
              </w:rPr>
              <w:t>1000-1030</w:t>
            </w:r>
          </w:p>
        </w:tc>
        <w:tc>
          <w:tcPr>
            <w:tcW w:w="625" w:type="pct"/>
            <w:vMerge/>
            <w:noWrap/>
            <w:vAlign w:val="center"/>
          </w:tcPr>
          <w:p w14:paraId="7733FE34" w14:textId="77777777" w:rsidR="007643CE" w:rsidRPr="007643CE" w:rsidRDefault="007643CE" w:rsidP="007643CE">
            <w:pPr>
              <w:adjustRightInd w:val="0"/>
              <w:snapToGrid w:val="0"/>
              <w:spacing w:after="0" w:line="240" w:lineRule="auto"/>
              <w:rPr>
                <w:rFonts w:cstheme="minorHAnsi"/>
                <w:sz w:val="20"/>
                <w:szCs w:val="20"/>
                <w:lang w:eastAsia="ja-JP"/>
              </w:rPr>
            </w:pPr>
          </w:p>
        </w:tc>
        <w:tc>
          <w:tcPr>
            <w:tcW w:w="625" w:type="pct"/>
            <w:vMerge/>
            <w:vAlign w:val="center"/>
          </w:tcPr>
          <w:p w14:paraId="20AC06D4" w14:textId="77777777" w:rsidR="007643CE" w:rsidRPr="007643CE" w:rsidRDefault="007643CE" w:rsidP="007643CE">
            <w:pPr>
              <w:adjustRightInd w:val="0"/>
              <w:snapToGrid w:val="0"/>
              <w:spacing w:after="0" w:line="240" w:lineRule="auto"/>
              <w:rPr>
                <w:rFonts w:cstheme="minorHAnsi"/>
                <w:sz w:val="20"/>
                <w:szCs w:val="20"/>
                <w:lang w:eastAsia="ja-JP"/>
              </w:rPr>
            </w:pPr>
          </w:p>
        </w:tc>
        <w:tc>
          <w:tcPr>
            <w:tcW w:w="625" w:type="pct"/>
            <w:vMerge/>
            <w:noWrap/>
            <w:vAlign w:val="center"/>
          </w:tcPr>
          <w:p w14:paraId="028EC943" w14:textId="77777777" w:rsidR="007643CE" w:rsidRPr="007643CE" w:rsidRDefault="007643CE" w:rsidP="007643CE">
            <w:pPr>
              <w:adjustRightInd w:val="0"/>
              <w:snapToGrid w:val="0"/>
              <w:spacing w:after="0" w:line="240" w:lineRule="auto"/>
              <w:rPr>
                <w:rFonts w:cstheme="minorHAnsi"/>
                <w:sz w:val="20"/>
                <w:szCs w:val="20"/>
                <w:lang w:eastAsia="ja-JP"/>
              </w:rPr>
            </w:pPr>
          </w:p>
        </w:tc>
        <w:tc>
          <w:tcPr>
            <w:tcW w:w="626" w:type="pct"/>
            <w:tcBorders>
              <w:bottom w:val="single" w:sz="4" w:space="0" w:color="auto"/>
            </w:tcBorders>
            <w:shd w:val="clear" w:color="auto" w:fill="DAEEF3" w:themeFill="accent5" w:themeFillTint="33"/>
            <w:noWrap/>
            <w:vAlign w:val="center"/>
          </w:tcPr>
          <w:p w14:paraId="3ACBC570" w14:textId="77777777" w:rsidR="007643CE" w:rsidRPr="007643CE" w:rsidRDefault="007643CE" w:rsidP="007643CE">
            <w:pPr>
              <w:adjustRightInd w:val="0"/>
              <w:snapToGrid w:val="0"/>
              <w:spacing w:after="0" w:line="240" w:lineRule="auto"/>
              <w:jc w:val="center"/>
              <w:rPr>
                <w:rFonts w:cstheme="minorHAnsi"/>
                <w:b/>
                <w:sz w:val="20"/>
                <w:szCs w:val="20"/>
                <w:rPrChange w:id="72" w:author="SungKwon Soh" w:date="2025-08-04T09:38:00Z" w16du:dateUtc="2025-08-03T22:38:00Z">
                  <w:rPr>
                    <w:rFonts w:cstheme="minorHAnsi"/>
                    <w:bCs/>
                    <w:szCs w:val="20"/>
                  </w:rPr>
                </w:rPrChange>
              </w:rPr>
            </w:pPr>
            <w:ins w:id="73" w:author="SungKwon Soh" w:date="2025-08-04T09:38:00Z" w16du:dateUtc="2025-08-03T22:38:00Z">
              <w:r w:rsidRPr="007643CE">
                <w:rPr>
                  <w:rFonts w:cstheme="minorHAnsi"/>
                  <w:b/>
                  <w:sz w:val="20"/>
                  <w:szCs w:val="20"/>
                  <w:rPrChange w:id="74" w:author="SungKwon Soh" w:date="2025-08-04T09:38:00Z" w16du:dateUtc="2025-08-03T22:38:00Z">
                    <w:rPr>
                      <w:rFonts w:cstheme="minorHAnsi"/>
                      <w:bCs/>
                      <w:szCs w:val="20"/>
                    </w:rPr>
                  </w:rPrChange>
                </w:rPr>
                <w:t>1000-1020</w:t>
              </w:r>
            </w:ins>
          </w:p>
        </w:tc>
        <w:tc>
          <w:tcPr>
            <w:tcW w:w="1874" w:type="pct"/>
            <w:gridSpan w:val="3"/>
            <w:tcBorders>
              <w:bottom w:val="single" w:sz="4" w:space="0" w:color="auto"/>
            </w:tcBorders>
            <w:shd w:val="clear" w:color="auto" w:fill="BFBFBF" w:themeFill="background1" w:themeFillShade="BF"/>
            <w:vAlign w:val="center"/>
          </w:tcPr>
          <w:p w14:paraId="36623913" w14:textId="77777777" w:rsidR="007643CE" w:rsidRPr="007643CE" w:rsidRDefault="007643CE" w:rsidP="007643CE">
            <w:pPr>
              <w:adjustRightInd w:val="0"/>
              <w:snapToGrid w:val="0"/>
              <w:spacing w:after="0" w:line="240" w:lineRule="auto"/>
              <w:jc w:val="center"/>
              <w:rPr>
                <w:rFonts w:cstheme="minorHAnsi"/>
                <w:bCs/>
                <w:sz w:val="20"/>
                <w:szCs w:val="20"/>
              </w:rPr>
            </w:pPr>
            <w:r w:rsidRPr="007643CE">
              <w:rPr>
                <w:rFonts w:cstheme="minorHAnsi"/>
                <w:bCs/>
                <w:sz w:val="20"/>
                <w:szCs w:val="20"/>
              </w:rPr>
              <w:t>Morning Break (1000-1030)</w:t>
            </w:r>
          </w:p>
        </w:tc>
      </w:tr>
      <w:tr w:rsidR="007643CE" w:rsidRPr="007643CE" w14:paraId="4A1593D6" w14:textId="77777777" w:rsidTr="00C17640">
        <w:trPr>
          <w:trHeight w:val="476"/>
        </w:trPr>
        <w:tc>
          <w:tcPr>
            <w:tcW w:w="625" w:type="pct"/>
            <w:tcBorders>
              <w:bottom w:val="single" w:sz="4" w:space="0" w:color="auto"/>
            </w:tcBorders>
            <w:vAlign w:val="center"/>
          </w:tcPr>
          <w:p w14:paraId="017FC115" w14:textId="77777777" w:rsidR="007643CE" w:rsidRPr="007643CE" w:rsidRDefault="007643CE" w:rsidP="007643CE">
            <w:pPr>
              <w:adjustRightInd w:val="0"/>
              <w:snapToGrid w:val="0"/>
              <w:spacing w:after="0" w:line="240" w:lineRule="auto"/>
              <w:jc w:val="center"/>
              <w:rPr>
                <w:rFonts w:cstheme="minorHAnsi"/>
                <w:b/>
                <w:sz w:val="20"/>
                <w:szCs w:val="20"/>
                <w:lang w:eastAsia="ja-JP"/>
              </w:rPr>
            </w:pPr>
            <w:r w:rsidRPr="007643CE">
              <w:rPr>
                <w:rFonts w:cstheme="minorHAnsi"/>
                <w:b/>
                <w:sz w:val="20"/>
                <w:szCs w:val="20"/>
                <w:lang w:eastAsia="ja-JP"/>
              </w:rPr>
              <w:t>1030-1200 (1.5h)</w:t>
            </w:r>
          </w:p>
        </w:tc>
        <w:tc>
          <w:tcPr>
            <w:tcW w:w="625" w:type="pct"/>
            <w:vMerge/>
            <w:noWrap/>
            <w:vAlign w:val="center"/>
          </w:tcPr>
          <w:p w14:paraId="1D1EE0D4" w14:textId="77777777" w:rsidR="007643CE" w:rsidRPr="007643CE" w:rsidRDefault="007643CE" w:rsidP="007643CE">
            <w:pPr>
              <w:adjustRightInd w:val="0"/>
              <w:snapToGrid w:val="0"/>
              <w:spacing w:after="0" w:line="240" w:lineRule="auto"/>
              <w:rPr>
                <w:rFonts w:cstheme="minorHAnsi"/>
                <w:sz w:val="20"/>
                <w:szCs w:val="20"/>
                <w:lang w:eastAsia="ja-JP"/>
              </w:rPr>
            </w:pPr>
          </w:p>
        </w:tc>
        <w:tc>
          <w:tcPr>
            <w:tcW w:w="625" w:type="pct"/>
            <w:vMerge/>
            <w:vAlign w:val="center"/>
          </w:tcPr>
          <w:p w14:paraId="44A3E036" w14:textId="77777777" w:rsidR="007643CE" w:rsidRPr="007643CE" w:rsidRDefault="007643CE" w:rsidP="007643CE">
            <w:pPr>
              <w:adjustRightInd w:val="0"/>
              <w:snapToGrid w:val="0"/>
              <w:spacing w:after="0" w:line="240" w:lineRule="auto"/>
              <w:rPr>
                <w:rFonts w:cstheme="minorHAnsi"/>
                <w:sz w:val="20"/>
                <w:szCs w:val="20"/>
                <w:lang w:eastAsia="ja-JP"/>
              </w:rPr>
            </w:pPr>
          </w:p>
        </w:tc>
        <w:tc>
          <w:tcPr>
            <w:tcW w:w="625" w:type="pct"/>
            <w:vMerge/>
            <w:tcBorders>
              <w:bottom w:val="single" w:sz="4" w:space="0" w:color="auto"/>
            </w:tcBorders>
            <w:noWrap/>
            <w:vAlign w:val="center"/>
          </w:tcPr>
          <w:p w14:paraId="5DDD49A0" w14:textId="77777777" w:rsidR="007643CE" w:rsidRPr="007643CE" w:rsidRDefault="007643CE" w:rsidP="007643CE">
            <w:pPr>
              <w:adjustRightInd w:val="0"/>
              <w:snapToGrid w:val="0"/>
              <w:spacing w:after="0" w:line="240" w:lineRule="auto"/>
              <w:rPr>
                <w:rFonts w:cstheme="minorHAnsi"/>
                <w:sz w:val="20"/>
                <w:szCs w:val="20"/>
                <w:lang w:eastAsia="ja-JP"/>
              </w:rPr>
            </w:pPr>
          </w:p>
        </w:tc>
        <w:tc>
          <w:tcPr>
            <w:tcW w:w="626" w:type="pct"/>
            <w:tcBorders>
              <w:bottom w:val="single" w:sz="2" w:space="0" w:color="auto"/>
            </w:tcBorders>
            <w:shd w:val="clear" w:color="auto" w:fill="FDE9D9" w:themeFill="accent6" w:themeFillTint="33"/>
            <w:noWrap/>
          </w:tcPr>
          <w:p w14:paraId="0D5E64BB" w14:textId="77777777" w:rsidR="007643CE" w:rsidRPr="007643CE" w:rsidRDefault="007643CE" w:rsidP="007643CE">
            <w:pPr>
              <w:adjustRightInd w:val="0"/>
              <w:snapToGrid w:val="0"/>
              <w:spacing w:after="0" w:line="240" w:lineRule="auto"/>
              <w:rPr>
                <w:rFonts w:cstheme="minorHAnsi"/>
                <w:b/>
                <w:sz w:val="20"/>
                <w:szCs w:val="20"/>
              </w:rPr>
            </w:pPr>
            <w:r w:rsidRPr="007643CE">
              <w:rPr>
                <w:rFonts w:cstheme="minorHAnsi"/>
                <w:b/>
                <w:sz w:val="20"/>
                <w:szCs w:val="20"/>
              </w:rPr>
              <w:t>Agenda 1 and A2</w:t>
            </w:r>
          </w:p>
          <w:p w14:paraId="794B1918" w14:textId="77777777" w:rsidR="007643CE" w:rsidRPr="007643CE" w:rsidRDefault="007643CE" w:rsidP="007643CE">
            <w:pPr>
              <w:adjustRightInd w:val="0"/>
              <w:snapToGrid w:val="0"/>
              <w:spacing w:after="0" w:line="240" w:lineRule="auto"/>
              <w:rPr>
                <w:rFonts w:cstheme="minorHAnsi"/>
                <w:b/>
                <w:sz w:val="20"/>
                <w:szCs w:val="20"/>
              </w:rPr>
            </w:pPr>
            <w:r w:rsidRPr="007643CE">
              <w:rPr>
                <w:rFonts w:cstheme="minorHAnsi"/>
                <w:b/>
                <w:sz w:val="20"/>
                <w:szCs w:val="20"/>
              </w:rPr>
              <w:t>(</w:t>
            </w:r>
            <w:ins w:id="75" w:author="SungKwon Soh" w:date="2025-08-02T18:05:00Z" w16du:dateUtc="2025-08-02T07:05:00Z">
              <w:r w:rsidRPr="007643CE">
                <w:rPr>
                  <w:rFonts w:cstheme="minorHAnsi"/>
                  <w:b/>
                  <w:sz w:val="20"/>
                  <w:szCs w:val="20"/>
                </w:rPr>
                <w:t>10</w:t>
              </w:r>
            </w:ins>
            <w:ins w:id="76" w:author="SungKwon Soh" w:date="2025-08-04T09:39:00Z" w16du:dateUtc="2025-08-03T22:39:00Z">
              <w:r w:rsidRPr="007643CE">
                <w:rPr>
                  <w:rFonts w:cstheme="minorHAnsi"/>
                  <w:b/>
                  <w:sz w:val="20"/>
                  <w:szCs w:val="20"/>
                </w:rPr>
                <w:t>2</w:t>
              </w:r>
            </w:ins>
            <w:r w:rsidRPr="007643CE">
              <w:rPr>
                <w:rFonts w:cstheme="minorHAnsi"/>
                <w:b/>
                <w:sz w:val="20"/>
                <w:szCs w:val="20"/>
              </w:rPr>
              <w:t>0-12</w:t>
            </w:r>
            <w:ins w:id="77" w:author="SungKwon Soh" w:date="2025-08-04T09:39:00Z" w16du:dateUtc="2025-08-03T22:39:00Z">
              <w:r w:rsidRPr="007643CE">
                <w:rPr>
                  <w:rFonts w:cstheme="minorHAnsi"/>
                  <w:b/>
                  <w:sz w:val="20"/>
                  <w:szCs w:val="20"/>
                </w:rPr>
                <w:t>2</w:t>
              </w:r>
            </w:ins>
            <w:r w:rsidRPr="007643CE">
              <w:rPr>
                <w:rFonts w:cstheme="minorHAnsi"/>
                <w:b/>
                <w:sz w:val="20"/>
                <w:szCs w:val="20"/>
              </w:rPr>
              <w:t>0)</w:t>
            </w:r>
          </w:p>
        </w:tc>
        <w:tc>
          <w:tcPr>
            <w:tcW w:w="625" w:type="pct"/>
            <w:tcBorders>
              <w:bottom w:val="single" w:sz="2" w:space="0" w:color="auto"/>
              <w:right w:val="single" w:sz="4" w:space="0" w:color="auto"/>
            </w:tcBorders>
            <w:shd w:val="clear" w:color="auto" w:fill="D99594" w:themeFill="accent2" w:themeFillTint="99"/>
            <w:noWrap/>
          </w:tcPr>
          <w:p w14:paraId="510EB2A4" w14:textId="77777777" w:rsidR="007643CE" w:rsidRPr="007643CE" w:rsidRDefault="007643CE" w:rsidP="007643CE">
            <w:pPr>
              <w:adjustRightInd w:val="0"/>
              <w:snapToGrid w:val="0"/>
              <w:spacing w:after="0" w:line="240" w:lineRule="auto"/>
              <w:rPr>
                <w:rFonts w:eastAsia="Malgun Gothic" w:cstheme="minorHAnsi"/>
                <w:b/>
                <w:bCs/>
                <w:sz w:val="20"/>
                <w:szCs w:val="20"/>
              </w:rPr>
            </w:pPr>
            <w:r w:rsidRPr="007643CE">
              <w:rPr>
                <w:rFonts w:eastAsia="Malgun Gothic" w:cstheme="minorHAnsi"/>
                <w:b/>
                <w:bCs/>
                <w:sz w:val="20"/>
                <w:szCs w:val="20"/>
              </w:rPr>
              <w:t xml:space="preserve">A4. Stock </w:t>
            </w:r>
            <w:proofErr w:type="gramStart"/>
            <w:r w:rsidRPr="007643CE">
              <w:rPr>
                <w:rFonts w:eastAsia="Malgun Gothic" w:cstheme="minorHAnsi"/>
                <w:b/>
                <w:bCs/>
                <w:sz w:val="20"/>
                <w:szCs w:val="20"/>
              </w:rPr>
              <w:t>Status(</w:t>
            </w:r>
            <w:proofErr w:type="gramEnd"/>
            <w:r w:rsidRPr="007643CE">
              <w:rPr>
                <w:rFonts w:eastAsia="Malgun Gothic" w:cstheme="minorHAnsi"/>
                <w:b/>
                <w:bCs/>
                <w:sz w:val="20"/>
                <w:szCs w:val="20"/>
              </w:rPr>
              <w:t>2)</w:t>
            </w:r>
          </w:p>
          <w:p w14:paraId="3BE82069" w14:textId="77777777" w:rsidR="007643CE" w:rsidRPr="007643CE" w:rsidRDefault="007643CE" w:rsidP="007643CE">
            <w:pPr>
              <w:adjustRightInd w:val="0"/>
              <w:snapToGrid w:val="0"/>
              <w:spacing w:after="0" w:line="240" w:lineRule="auto"/>
              <w:rPr>
                <w:rFonts w:eastAsia="Malgun Gothic" w:cstheme="minorHAnsi"/>
                <w:sz w:val="20"/>
                <w:szCs w:val="20"/>
              </w:rPr>
            </w:pPr>
            <w:r w:rsidRPr="007643CE">
              <w:rPr>
                <w:rFonts w:eastAsia="Malgun Gothic" w:cstheme="minorHAnsi"/>
                <w:sz w:val="20"/>
                <w:szCs w:val="20"/>
              </w:rPr>
              <w:t>A4.3.1 (SKJ)</w:t>
            </w:r>
          </w:p>
        </w:tc>
        <w:tc>
          <w:tcPr>
            <w:tcW w:w="625" w:type="pct"/>
            <w:tcBorders>
              <w:left w:val="single" w:sz="4" w:space="0" w:color="auto"/>
              <w:bottom w:val="single" w:sz="2" w:space="0" w:color="auto"/>
            </w:tcBorders>
            <w:shd w:val="clear" w:color="auto" w:fill="D99594" w:themeFill="accent2" w:themeFillTint="99"/>
            <w:noWrap/>
          </w:tcPr>
          <w:p w14:paraId="53302606" w14:textId="77777777" w:rsidR="007643CE" w:rsidRPr="007643CE" w:rsidRDefault="007643CE" w:rsidP="007643CE">
            <w:pPr>
              <w:adjustRightInd w:val="0"/>
              <w:snapToGrid w:val="0"/>
              <w:spacing w:after="0" w:line="240" w:lineRule="auto"/>
              <w:rPr>
                <w:rFonts w:eastAsia="Malgun Gothic" w:cstheme="minorHAnsi"/>
                <w:b/>
                <w:bCs/>
                <w:sz w:val="20"/>
                <w:szCs w:val="20"/>
              </w:rPr>
            </w:pPr>
            <w:r w:rsidRPr="007643CE">
              <w:rPr>
                <w:rFonts w:eastAsia="Malgun Gothic" w:cstheme="minorHAnsi"/>
                <w:b/>
                <w:bCs/>
                <w:sz w:val="20"/>
                <w:szCs w:val="20"/>
              </w:rPr>
              <w:t xml:space="preserve">A4. Stock </w:t>
            </w:r>
            <w:proofErr w:type="gramStart"/>
            <w:r w:rsidRPr="007643CE">
              <w:rPr>
                <w:rFonts w:eastAsia="Malgun Gothic" w:cstheme="minorHAnsi"/>
                <w:b/>
                <w:bCs/>
                <w:sz w:val="20"/>
                <w:szCs w:val="20"/>
              </w:rPr>
              <w:t>Status(</w:t>
            </w:r>
            <w:proofErr w:type="gramEnd"/>
            <w:r w:rsidRPr="007643CE">
              <w:rPr>
                <w:rFonts w:eastAsia="Malgun Gothic" w:cstheme="minorHAnsi"/>
                <w:b/>
                <w:bCs/>
                <w:sz w:val="20"/>
                <w:szCs w:val="20"/>
              </w:rPr>
              <w:t>4)</w:t>
            </w:r>
          </w:p>
          <w:p w14:paraId="792F91C3" w14:textId="77777777" w:rsidR="007643CE" w:rsidRPr="007643CE" w:rsidRDefault="007643CE" w:rsidP="007643CE">
            <w:pPr>
              <w:adjustRightInd w:val="0"/>
              <w:snapToGrid w:val="0"/>
              <w:spacing w:after="0" w:line="240" w:lineRule="auto"/>
              <w:rPr>
                <w:rFonts w:eastAsia="Malgun Gothic" w:cstheme="minorHAnsi"/>
                <w:b/>
                <w:bCs/>
                <w:sz w:val="20"/>
                <w:szCs w:val="20"/>
              </w:rPr>
            </w:pPr>
            <w:r w:rsidRPr="007643CE">
              <w:rPr>
                <w:rFonts w:eastAsia="Malgun Gothic" w:cstheme="minorHAnsi"/>
                <w:sz w:val="20"/>
                <w:szCs w:val="20"/>
              </w:rPr>
              <w:t>A4.5.1 (swordfish)</w:t>
            </w:r>
          </w:p>
        </w:tc>
        <w:tc>
          <w:tcPr>
            <w:tcW w:w="624" w:type="pct"/>
            <w:tcBorders>
              <w:bottom w:val="single" w:sz="2" w:space="0" w:color="auto"/>
            </w:tcBorders>
            <w:shd w:val="clear" w:color="auto" w:fill="D99594" w:themeFill="accent2" w:themeFillTint="99"/>
            <w:noWrap/>
            <w:vAlign w:val="center"/>
          </w:tcPr>
          <w:p w14:paraId="30F7E106" w14:textId="77777777" w:rsidR="007643CE" w:rsidRPr="007643CE" w:rsidRDefault="007643CE" w:rsidP="007643CE">
            <w:pPr>
              <w:adjustRightInd w:val="0"/>
              <w:snapToGrid w:val="0"/>
              <w:spacing w:after="0" w:line="240" w:lineRule="auto"/>
              <w:rPr>
                <w:rFonts w:eastAsia="Malgun Gothic" w:cstheme="minorHAnsi"/>
                <w:b/>
                <w:bCs/>
                <w:sz w:val="20"/>
                <w:szCs w:val="20"/>
              </w:rPr>
            </w:pPr>
            <w:r w:rsidRPr="007643CE">
              <w:rPr>
                <w:rFonts w:eastAsia="Malgun Gothic" w:cstheme="minorHAnsi"/>
                <w:b/>
                <w:bCs/>
                <w:sz w:val="20"/>
                <w:szCs w:val="20"/>
              </w:rPr>
              <w:t xml:space="preserve">A4. Stock </w:t>
            </w:r>
            <w:proofErr w:type="gramStart"/>
            <w:r w:rsidRPr="007643CE">
              <w:rPr>
                <w:rFonts w:eastAsia="Malgun Gothic" w:cstheme="minorHAnsi"/>
                <w:b/>
                <w:bCs/>
                <w:sz w:val="20"/>
                <w:szCs w:val="20"/>
              </w:rPr>
              <w:t>Status(</w:t>
            </w:r>
            <w:proofErr w:type="gramEnd"/>
            <w:r w:rsidRPr="007643CE">
              <w:rPr>
                <w:rFonts w:eastAsia="Malgun Gothic" w:cstheme="minorHAnsi"/>
                <w:b/>
                <w:bCs/>
                <w:sz w:val="20"/>
                <w:szCs w:val="20"/>
              </w:rPr>
              <w:t>6)</w:t>
            </w:r>
          </w:p>
          <w:p w14:paraId="30806E56" w14:textId="77777777" w:rsidR="007643CE" w:rsidRPr="007643CE" w:rsidRDefault="007643CE" w:rsidP="007643CE">
            <w:pPr>
              <w:adjustRightInd w:val="0"/>
              <w:snapToGrid w:val="0"/>
              <w:spacing w:after="0" w:line="240" w:lineRule="auto"/>
              <w:rPr>
                <w:rFonts w:eastAsia="Malgun Gothic" w:cstheme="minorHAnsi"/>
                <w:sz w:val="20"/>
                <w:szCs w:val="20"/>
              </w:rPr>
            </w:pPr>
            <w:r w:rsidRPr="007643CE">
              <w:rPr>
                <w:rFonts w:eastAsia="Malgun Gothic" w:cstheme="minorHAnsi"/>
                <w:sz w:val="20"/>
                <w:szCs w:val="20"/>
              </w:rPr>
              <w:t>A4.6 (Sharks)</w:t>
            </w:r>
          </w:p>
        </w:tc>
      </w:tr>
      <w:tr w:rsidR="003E26C6" w:rsidRPr="007643CE" w14:paraId="58700E75" w14:textId="77777777" w:rsidTr="003E26C6">
        <w:trPr>
          <w:trHeight w:val="64"/>
        </w:trPr>
        <w:tc>
          <w:tcPr>
            <w:tcW w:w="625" w:type="pct"/>
            <w:shd w:val="clear" w:color="auto" w:fill="BFBFBF" w:themeFill="background1" w:themeFillShade="BF"/>
            <w:vAlign w:val="center"/>
          </w:tcPr>
          <w:p w14:paraId="38D5543B" w14:textId="77777777" w:rsidR="003E26C6" w:rsidRPr="007643CE" w:rsidRDefault="003E26C6" w:rsidP="003E26C6">
            <w:pPr>
              <w:adjustRightInd w:val="0"/>
              <w:snapToGrid w:val="0"/>
              <w:spacing w:after="0" w:line="240" w:lineRule="auto"/>
              <w:jc w:val="center"/>
              <w:rPr>
                <w:rFonts w:cstheme="minorHAnsi"/>
                <w:b/>
                <w:sz w:val="20"/>
                <w:szCs w:val="20"/>
                <w:lang w:eastAsia="ja-JP"/>
              </w:rPr>
            </w:pPr>
            <w:r w:rsidRPr="007643CE">
              <w:rPr>
                <w:rFonts w:cstheme="minorHAnsi"/>
                <w:b/>
                <w:sz w:val="20"/>
                <w:szCs w:val="20"/>
                <w:lang w:eastAsia="ja-JP"/>
              </w:rPr>
              <w:t>1200-1330</w:t>
            </w:r>
          </w:p>
        </w:tc>
        <w:tc>
          <w:tcPr>
            <w:tcW w:w="625" w:type="pct"/>
            <w:vMerge/>
            <w:noWrap/>
            <w:vAlign w:val="center"/>
          </w:tcPr>
          <w:p w14:paraId="6B0D2CF4" w14:textId="77777777" w:rsidR="003E26C6" w:rsidRPr="007643CE" w:rsidRDefault="003E26C6" w:rsidP="003E26C6">
            <w:pPr>
              <w:adjustRightInd w:val="0"/>
              <w:snapToGrid w:val="0"/>
              <w:spacing w:after="0" w:line="240" w:lineRule="auto"/>
              <w:rPr>
                <w:rFonts w:cstheme="minorHAnsi"/>
                <w:sz w:val="20"/>
                <w:szCs w:val="20"/>
                <w:lang w:eastAsia="ja-JP"/>
              </w:rPr>
            </w:pPr>
          </w:p>
        </w:tc>
        <w:tc>
          <w:tcPr>
            <w:tcW w:w="625" w:type="pct"/>
            <w:vMerge/>
            <w:vAlign w:val="center"/>
          </w:tcPr>
          <w:p w14:paraId="73827E74" w14:textId="77777777" w:rsidR="003E26C6" w:rsidRPr="007643CE" w:rsidRDefault="003E26C6" w:rsidP="003E26C6">
            <w:pPr>
              <w:adjustRightInd w:val="0"/>
              <w:snapToGrid w:val="0"/>
              <w:spacing w:after="0" w:line="240" w:lineRule="auto"/>
              <w:rPr>
                <w:rFonts w:cstheme="minorHAnsi"/>
                <w:sz w:val="20"/>
                <w:szCs w:val="20"/>
                <w:lang w:eastAsia="ja-JP"/>
              </w:rPr>
            </w:pPr>
          </w:p>
        </w:tc>
        <w:tc>
          <w:tcPr>
            <w:tcW w:w="625" w:type="pct"/>
            <w:vMerge w:val="restart"/>
            <w:tcBorders>
              <w:right w:val="single" w:sz="2" w:space="0" w:color="auto"/>
            </w:tcBorders>
            <w:noWrap/>
            <w:vAlign w:val="center"/>
          </w:tcPr>
          <w:p w14:paraId="703A250B" w14:textId="77777777" w:rsidR="003E26C6" w:rsidRPr="007643CE" w:rsidRDefault="003E26C6" w:rsidP="003E26C6">
            <w:pPr>
              <w:adjustRightInd w:val="0"/>
              <w:snapToGrid w:val="0"/>
              <w:spacing w:after="0" w:line="240" w:lineRule="auto"/>
              <w:rPr>
                <w:rFonts w:cstheme="minorHAnsi"/>
                <w:b/>
                <w:bCs/>
                <w:sz w:val="20"/>
                <w:szCs w:val="20"/>
              </w:rPr>
            </w:pPr>
            <w:r w:rsidRPr="007643CE">
              <w:rPr>
                <w:rFonts w:cstheme="minorHAnsi"/>
                <w:b/>
                <w:bCs/>
                <w:sz w:val="20"/>
                <w:szCs w:val="20"/>
              </w:rPr>
              <w:t>14:00- 15:30</w:t>
            </w:r>
          </w:p>
          <w:p w14:paraId="01AC0F69" w14:textId="77777777" w:rsidR="003E26C6" w:rsidRPr="007643CE" w:rsidRDefault="003E26C6" w:rsidP="003E26C6">
            <w:pPr>
              <w:adjustRightInd w:val="0"/>
              <w:snapToGrid w:val="0"/>
              <w:spacing w:after="0" w:line="240" w:lineRule="auto"/>
              <w:rPr>
                <w:rFonts w:cstheme="minorHAnsi"/>
                <w:sz w:val="20"/>
                <w:szCs w:val="20"/>
              </w:rPr>
            </w:pPr>
            <w:r w:rsidRPr="007643CE">
              <w:rPr>
                <w:rFonts w:cstheme="minorHAnsi"/>
                <w:sz w:val="20"/>
                <w:szCs w:val="20"/>
              </w:rPr>
              <w:t>Chair and Conveners Meeting</w:t>
            </w:r>
          </w:p>
          <w:p w14:paraId="40D7DEB9" w14:textId="77777777" w:rsidR="003E26C6" w:rsidRPr="007643CE" w:rsidRDefault="003E26C6" w:rsidP="003E26C6">
            <w:pPr>
              <w:adjustRightInd w:val="0"/>
              <w:snapToGrid w:val="0"/>
              <w:spacing w:after="0" w:line="240" w:lineRule="auto"/>
              <w:rPr>
                <w:rFonts w:cstheme="minorHAnsi"/>
                <w:b/>
                <w:bCs/>
                <w:sz w:val="20"/>
                <w:szCs w:val="20"/>
              </w:rPr>
            </w:pPr>
            <w:r w:rsidRPr="007643CE">
              <w:rPr>
                <w:rFonts w:cstheme="minorHAnsi"/>
                <w:b/>
                <w:bCs/>
                <w:sz w:val="20"/>
                <w:szCs w:val="20"/>
              </w:rPr>
              <w:t xml:space="preserve">16:00 –17:00 </w:t>
            </w:r>
          </w:p>
          <w:p w14:paraId="34884629" w14:textId="77777777" w:rsidR="003E26C6" w:rsidRPr="007643CE" w:rsidRDefault="003E26C6" w:rsidP="003E26C6">
            <w:pPr>
              <w:adjustRightInd w:val="0"/>
              <w:snapToGrid w:val="0"/>
              <w:spacing w:after="0" w:line="240" w:lineRule="auto"/>
              <w:rPr>
                <w:rFonts w:cstheme="minorHAnsi"/>
                <w:sz w:val="20"/>
                <w:szCs w:val="20"/>
              </w:rPr>
            </w:pPr>
            <w:r w:rsidRPr="007643CE">
              <w:rPr>
                <w:rFonts w:cstheme="minorHAnsi"/>
                <w:sz w:val="20"/>
                <w:szCs w:val="20"/>
              </w:rPr>
              <w:t>HOD Meeting</w:t>
            </w:r>
          </w:p>
        </w:tc>
        <w:tc>
          <w:tcPr>
            <w:tcW w:w="626" w:type="pct"/>
            <w:tcBorders>
              <w:top w:val="single" w:sz="2" w:space="0" w:color="auto"/>
              <w:left w:val="single" w:sz="2" w:space="0" w:color="auto"/>
              <w:bottom w:val="single" w:sz="2" w:space="0" w:color="auto"/>
            </w:tcBorders>
            <w:shd w:val="clear" w:color="auto" w:fill="BFBFBF" w:themeFill="background1" w:themeFillShade="BF"/>
            <w:noWrap/>
            <w:vAlign w:val="center"/>
          </w:tcPr>
          <w:p w14:paraId="1E1A596E" w14:textId="1B0195E4" w:rsidR="003E26C6" w:rsidRPr="007643CE" w:rsidRDefault="003E26C6" w:rsidP="003E26C6">
            <w:pPr>
              <w:adjustRightInd w:val="0"/>
              <w:snapToGrid w:val="0"/>
              <w:spacing w:after="0" w:line="240" w:lineRule="auto"/>
              <w:jc w:val="center"/>
              <w:rPr>
                <w:rFonts w:cstheme="minorHAnsi"/>
                <w:sz w:val="20"/>
                <w:szCs w:val="20"/>
              </w:rPr>
            </w:pPr>
            <w:ins w:id="78" w:author="SungKwon Soh" w:date="2025-08-10T09:25:00Z" w16du:dateUtc="2025-08-09T22:25:00Z">
              <w:r w:rsidRPr="007643CE">
                <w:rPr>
                  <w:rFonts w:cstheme="minorHAnsi"/>
                  <w:sz w:val="20"/>
                  <w:szCs w:val="20"/>
                </w:rPr>
                <w:t>Lunch (12</w:t>
              </w:r>
              <w:r>
                <w:rPr>
                  <w:rFonts w:cstheme="minorHAnsi"/>
                  <w:sz w:val="20"/>
                  <w:szCs w:val="20"/>
                </w:rPr>
                <w:t>2</w:t>
              </w:r>
              <w:r w:rsidRPr="007643CE">
                <w:rPr>
                  <w:rFonts w:cstheme="minorHAnsi"/>
                  <w:sz w:val="20"/>
                  <w:szCs w:val="20"/>
                </w:rPr>
                <w:t>0-1330)</w:t>
              </w:r>
            </w:ins>
          </w:p>
        </w:tc>
        <w:tc>
          <w:tcPr>
            <w:tcW w:w="1875" w:type="pct"/>
            <w:gridSpan w:val="3"/>
            <w:tcBorders>
              <w:top w:val="single" w:sz="2" w:space="0" w:color="auto"/>
              <w:left w:val="single" w:sz="2" w:space="0" w:color="auto"/>
              <w:bottom w:val="single" w:sz="2" w:space="0" w:color="auto"/>
            </w:tcBorders>
            <w:shd w:val="clear" w:color="auto" w:fill="BFBFBF" w:themeFill="background1" w:themeFillShade="BF"/>
            <w:vAlign w:val="center"/>
          </w:tcPr>
          <w:p w14:paraId="6AF87366" w14:textId="1AF58793" w:rsidR="003E26C6" w:rsidRPr="007643CE" w:rsidRDefault="003E26C6" w:rsidP="003E26C6">
            <w:pPr>
              <w:adjustRightInd w:val="0"/>
              <w:snapToGrid w:val="0"/>
              <w:spacing w:after="0" w:line="240" w:lineRule="auto"/>
              <w:jc w:val="center"/>
              <w:rPr>
                <w:rFonts w:cstheme="minorHAnsi"/>
                <w:sz w:val="20"/>
                <w:szCs w:val="20"/>
              </w:rPr>
            </w:pPr>
            <w:r w:rsidRPr="007643CE">
              <w:rPr>
                <w:rFonts w:cstheme="minorHAnsi"/>
                <w:sz w:val="20"/>
                <w:szCs w:val="20"/>
              </w:rPr>
              <w:t>Lunch Break (1200-1330)</w:t>
            </w:r>
          </w:p>
        </w:tc>
      </w:tr>
      <w:tr w:rsidR="003E26C6" w:rsidRPr="007643CE" w14:paraId="38952F4B" w14:textId="77777777" w:rsidTr="00C17640">
        <w:trPr>
          <w:trHeight w:val="396"/>
        </w:trPr>
        <w:tc>
          <w:tcPr>
            <w:tcW w:w="625" w:type="pct"/>
            <w:tcBorders>
              <w:bottom w:val="single" w:sz="4" w:space="0" w:color="auto"/>
            </w:tcBorders>
            <w:vAlign w:val="center"/>
          </w:tcPr>
          <w:p w14:paraId="5DE788D3" w14:textId="77777777" w:rsidR="003E26C6" w:rsidRPr="007643CE" w:rsidRDefault="003E26C6" w:rsidP="003E26C6">
            <w:pPr>
              <w:adjustRightInd w:val="0"/>
              <w:snapToGrid w:val="0"/>
              <w:spacing w:after="0" w:line="240" w:lineRule="auto"/>
              <w:jc w:val="center"/>
              <w:rPr>
                <w:rFonts w:cstheme="minorHAnsi"/>
                <w:b/>
                <w:sz w:val="20"/>
                <w:szCs w:val="20"/>
                <w:lang w:eastAsia="ja-JP"/>
              </w:rPr>
            </w:pPr>
            <w:r w:rsidRPr="007643CE">
              <w:rPr>
                <w:rFonts w:cstheme="minorHAnsi"/>
                <w:b/>
                <w:sz w:val="20"/>
                <w:szCs w:val="20"/>
                <w:lang w:eastAsia="ja-JP"/>
              </w:rPr>
              <w:t>1330-1500 (1.5h)</w:t>
            </w:r>
          </w:p>
        </w:tc>
        <w:tc>
          <w:tcPr>
            <w:tcW w:w="625" w:type="pct"/>
            <w:vMerge/>
            <w:noWrap/>
            <w:vAlign w:val="center"/>
          </w:tcPr>
          <w:p w14:paraId="1678FD31" w14:textId="77777777" w:rsidR="003E26C6" w:rsidRPr="007643CE" w:rsidRDefault="003E26C6" w:rsidP="003E26C6">
            <w:pPr>
              <w:adjustRightInd w:val="0"/>
              <w:snapToGrid w:val="0"/>
              <w:spacing w:after="0" w:line="240" w:lineRule="auto"/>
              <w:rPr>
                <w:rFonts w:cstheme="minorHAnsi"/>
                <w:sz w:val="20"/>
                <w:szCs w:val="20"/>
                <w:lang w:eastAsia="ja-JP"/>
              </w:rPr>
            </w:pPr>
          </w:p>
        </w:tc>
        <w:tc>
          <w:tcPr>
            <w:tcW w:w="625" w:type="pct"/>
            <w:vMerge/>
            <w:vAlign w:val="center"/>
          </w:tcPr>
          <w:p w14:paraId="3A9601EA" w14:textId="77777777" w:rsidR="003E26C6" w:rsidRPr="007643CE" w:rsidRDefault="003E26C6" w:rsidP="003E26C6">
            <w:pPr>
              <w:adjustRightInd w:val="0"/>
              <w:snapToGrid w:val="0"/>
              <w:spacing w:after="0" w:line="240" w:lineRule="auto"/>
              <w:rPr>
                <w:rFonts w:cstheme="minorHAnsi"/>
                <w:sz w:val="20"/>
                <w:szCs w:val="20"/>
                <w:lang w:eastAsia="ja-JP"/>
              </w:rPr>
            </w:pPr>
          </w:p>
        </w:tc>
        <w:tc>
          <w:tcPr>
            <w:tcW w:w="625" w:type="pct"/>
            <w:vMerge/>
            <w:tcBorders>
              <w:right w:val="single" w:sz="2" w:space="0" w:color="auto"/>
            </w:tcBorders>
            <w:noWrap/>
            <w:vAlign w:val="center"/>
          </w:tcPr>
          <w:p w14:paraId="27D441EE" w14:textId="77777777" w:rsidR="003E26C6" w:rsidRPr="007643CE" w:rsidRDefault="003E26C6" w:rsidP="003E26C6">
            <w:pPr>
              <w:adjustRightInd w:val="0"/>
              <w:snapToGrid w:val="0"/>
              <w:spacing w:after="0" w:line="240" w:lineRule="auto"/>
              <w:rPr>
                <w:rFonts w:cstheme="minorHAnsi"/>
                <w:sz w:val="20"/>
                <w:szCs w:val="20"/>
              </w:rPr>
            </w:pPr>
          </w:p>
        </w:tc>
        <w:tc>
          <w:tcPr>
            <w:tcW w:w="626" w:type="pct"/>
            <w:tcBorders>
              <w:top w:val="single" w:sz="2" w:space="0" w:color="auto"/>
              <w:left w:val="single" w:sz="2" w:space="0" w:color="auto"/>
              <w:bottom w:val="single" w:sz="4" w:space="0" w:color="auto"/>
            </w:tcBorders>
            <w:shd w:val="clear" w:color="auto" w:fill="FFFF00"/>
            <w:noWrap/>
            <w:vAlign w:val="center"/>
          </w:tcPr>
          <w:p w14:paraId="14F20BB9" w14:textId="77777777" w:rsidR="003E26C6" w:rsidRPr="007643CE" w:rsidRDefault="003E26C6" w:rsidP="003E26C6">
            <w:pPr>
              <w:adjustRightInd w:val="0"/>
              <w:snapToGrid w:val="0"/>
              <w:spacing w:after="0" w:line="240" w:lineRule="auto"/>
              <w:jc w:val="center"/>
              <w:rPr>
                <w:rFonts w:cstheme="minorHAnsi"/>
                <w:b/>
                <w:bCs/>
                <w:sz w:val="20"/>
                <w:szCs w:val="20"/>
              </w:rPr>
            </w:pPr>
            <w:r w:rsidRPr="007643CE">
              <w:rPr>
                <w:rFonts w:cstheme="minorHAnsi"/>
                <w:b/>
                <w:bCs/>
                <w:sz w:val="20"/>
                <w:szCs w:val="20"/>
              </w:rPr>
              <w:t>A3. Data (1)</w:t>
            </w:r>
          </w:p>
        </w:tc>
        <w:tc>
          <w:tcPr>
            <w:tcW w:w="625" w:type="pct"/>
            <w:tcBorders>
              <w:bottom w:val="single" w:sz="4" w:space="0" w:color="auto"/>
              <w:right w:val="single" w:sz="4" w:space="0" w:color="auto"/>
            </w:tcBorders>
            <w:shd w:val="clear" w:color="auto" w:fill="92D050"/>
            <w:noWrap/>
            <w:vAlign w:val="center"/>
          </w:tcPr>
          <w:p w14:paraId="24B87DE4" w14:textId="77777777" w:rsidR="003E26C6" w:rsidRPr="007643CE" w:rsidRDefault="003E26C6" w:rsidP="003E26C6">
            <w:pPr>
              <w:adjustRightInd w:val="0"/>
              <w:snapToGrid w:val="0"/>
              <w:spacing w:after="0" w:line="240" w:lineRule="auto"/>
              <w:rPr>
                <w:rFonts w:cstheme="minorHAnsi"/>
                <w:b/>
                <w:bCs/>
                <w:sz w:val="20"/>
                <w:szCs w:val="20"/>
              </w:rPr>
            </w:pPr>
            <w:r w:rsidRPr="007643CE">
              <w:rPr>
                <w:rFonts w:cstheme="minorHAnsi"/>
                <w:b/>
                <w:bCs/>
                <w:sz w:val="20"/>
                <w:szCs w:val="20"/>
              </w:rPr>
              <w:t>A6. EB theme (1)</w:t>
            </w:r>
          </w:p>
        </w:tc>
        <w:tc>
          <w:tcPr>
            <w:tcW w:w="625" w:type="pct"/>
            <w:tcBorders>
              <w:left w:val="single" w:sz="4" w:space="0" w:color="auto"/>
              <w:bottom w:val="single" w:sz="4" w:space="0" w:color="auto"/>
            </w:tcBorders>
            <w:shd w:val="clear" w:color="auto" w:fill="8DB3E2" w:themeFill="text2" w:themeFillTint="66"/>
            <w:noWrap/>
            <w:vAlign w:val="center"/>
          </w:tcPr>
          <w:p w14:paraId="54C26AD2" w14:textId="77777777" w:rsidR="003E26C6" w:rsidRPr="007643CE" w:rsidRDefault="003E26C6" w:rsidP="003E26C6">
            <w:pPr>
              <w:adjustRightInd w:val="0"/>
              <w:snapToGrid w:val="0"/>
              <w:spacing w:after="0" w:line="240" w:lineRule="auto"/>
              <w:rPr>
                <w:rFonts w:eastAsia="Malgun Gothic" w:cstheme="minorHAnsi"/>
                <w:b/>
                <w:bCs/>
                <w:sz w:val="20"/>
                <w:szCs w:val="20"/>
              </w:rPr>
            </w:pPr>
            <w:r w:rsidRPr="007643CE">
              <w:rPr>
                <w:rFonts w:eastAsia="Malgun Gothic" w:cstheme="minorHAnsi"/>
                <w:b/>
                <w:bCs/>
                <w:sz w:val="20"/>
                <w:szCs w:val="20"/>
              </w:rPr>
              <w:t>A5. MI theme (1)</w:t>
            </w:r>
          </w:p>
        </w:tc>
        <w:tc>
          <w:tcPr>
            <w:tcW w:w="624" w:type="pct"/>
            <w:tcBorders>
              <w:bottom w:val="single" w:sz="4" w:space="0" w:color="auto"/>
            </w:tcBorders>
            <w:shd w:val="clear" w:color="auto" w:fill="8DB3E2" w:themeFill="text2" w:themeFillTint="66"/>
            <w:noWrap/>
            <w:vAlign w:val="center"/>
          </w:tcPr>
          <w:p w14:paraId="4188CFB5" w14:textId="77777777" w:rsidR="003E26C6" w:rsidRPr="007643CE" w:rsidRDefault="003E26C6" w:rsidP="003E26C6">
            <w:pPr>
              <w:adjustRightInd w:val="0"/>
              <w:snapToGrid w:val="0"/>
              <w:spacing w:after="0" w:line="240" w:lineRule="auto"/>
              <w:rPr>
                <w:rFonts w:eastAsia="Malgun Gothic" w:cstheme="minorHAnsi"/>
                <w:b/>
                <w:bCs/>
                <w:sz w:val="20"/>
                <w:szCs w:val="20"/>
              </w:rPr>
            </w:pPr>
            <w:r w:rsidRPr="007643CE">
              <w:rPr>
                <w:rFonts w:eastAsia="Malgun Gothic" w:cstheme="minorHAnsi"/>
                <w:b/>
                <w:bCs/>
                <w:sz w:val="20"/>
                <w:szCs w:val="20"/>
              </w:rPr>
              <w:t>A5. MI theme (2)</w:t>
            </w:r>
          </w:p>
        </w:tc>
      </w:tr>
      <w:tr w:rsidR="003E26C6" w:rsidRPr="007643CE" w14:paraId="0082E8A7" w14:textId="77777777" w:rsidTr="00C17640">
        <w:trPr>
          <w:trHeight w:val="64"/>
        </w:trPr>
        <w:tc>
          <w:tcPr>
            <w:tcW w:w="625" w:type="pct"/>
            <w:tcBorders>
              <w:bottom w:val="single" w:sz="4" w:space="0" w:color="auto"/>
            </w:tcBorders>
            <w:shd w:val="clear" w:color="auto" w:fill="BFBFBF" w:themeFill="background1" w:themeFillShade="BF"/>
            <w:vAlign w:val="center"/>
          </w:tcPr>
          <w:p w14:paraId="4E44103C" w14:textId="77777777" w:rsidR="003E26C6" w:rsidRPr="007643CE" w:rsidRDefault="003E26C6" w:rsidP="003E26C6">
            <w:pPr>
              <w:adjustRightInd w:val="0"/>
              <w:snapToGrid w:val="0"/>
              <w:spacing w:after="0" w:line="240" w:lineRule="auto"/>
              <w:jc w:val="center"/>
              <w:rPr>
                <w:rFonts w:cstheme="minorHAnsi"/>
                <w:b/>
                <w:sz w:val="20"/>
                <w:szCs w:val="20"/>
                <w:lang w:eastAsia="ja-JP"/>
              </w:rPr>
            </w:pPr>
            <w:r w:rsidRPr="007643CE">
              <w:rPr>
                <w:rFonts w:cstheme="minorHAnsi"/>
                <w:b/>
                <w:sz w:val="20"/>
                <w:szCs w:val="20"/>
                <w:lang w:eastAsia="ja-JP"/>
              </w:rPr>
              <w:t>1500-1530</w:t>
            </w:r>
          </w:p>
        </w:tc>
        <w:tc>
          <w:tcPr>
            <w:tcW w:w="625" w:type="pct"/>
            <w:vMerge/>
            <w:noWrap/>
            <w:vAlign w:val="center"/>
          </w:tcPr>
          <w:p w14:paraId="242FAC49" w14:textId="77777777" w:rsidR="003E26C6" w:rsidRPr="007643CE" w:rsidRDefault="003E26C6" w:rsidP="003E26C6">
            <w:pPr>
              <w:adjustRightInd w:val="0"/>
              <w:snapToGrid w:val="0"/>
              <w:spacing w:after="0" w:line="240" w:lineRule="auto"/>
              <w:rPr>
                <w:rFonts w:cstheme="minorHAnsi"/>
                <w:sz w:val="20"/>
                <w:szCs w:val="20"/>
                <w:lang w:eastAsia="ja-JP"/>
              </w:rPr>
            </w:pPr>
          </w:p>
        </w:tc>
        <w:tc>
          <w:tcPr>
            <w:tcW w:w="625" w:type="pct"/>
            <w:vMerge/>
            <w:vAlign w:val="center"/>
          </w:tcPr>
          <w:p w14:paraId="53F121DE" w14:textId="77777777" w:rsidR="003E26C6" w:rsidRPr="007643CE" w:rsidRDefault="003E26C6" w:rsidP="003E26C6">
            <w:pPr>
              <w:adjustRightInd w:val="0"/>
              <w:snapToGrid w:val="0"/>
              <w:spacing w:after="0" w:line="240" w:lineRule="auto"/>
              <w:rPr>
                <w:rFonts w:cstheme="minorHAnsi"/>
                <w:sz w:val="20"/>
                <w:szCs w:val="20"/>
                <w:lang w:eastAsia="ja-JP"/>
              </w:rPr>
            </w:pPr>
          </w:p>
        </w:tc>
        <w:tc>
          <w:tcPr>
            <w:tcW w:w="625" w:type="pct"/>
            <w:vMerge/>
            <w:tcBorders>
              <w:right w:val="single" w:sz="2" w:space="0" w:color="auto"/>
            </w:tcBorders>
            <w:noWrap/>
            <w:vAlign w:val="center"/>
          </w:tcPr>
          <w:p w14:paraId="64AD2813" w14:textId="77777777" w:rsidR="003E26C6" w:rsidRPr="007643CE" w:rsidRDefault="003E26C6" w:rsidP="003E26C6">
            <w:pPr>
              <w:adjustRightInd w:val="0"/>
              <w:snapToGrid w:val="0"/>
              <w:spacing w:after="0" w:line="240" w:lineRule="auto"/>
              <w:rPr>
                <w:rFonts w:cstheme="minorHAnsi"/>
                <w:sz w:val="20"/>
                <w:szCs w:val="20"/>
                <w:lang w:eastAsia="ja-JP"/>
              </w:rPr>
            </w:pPr>
          </w:p>
        </w:tc>
        <w:tc>
          <w:tcPr>
            <w:tcW w:w="2500" w:type="pct"/>
            <w:gridSpan w:val="4"/>
            <w:tcBorders>
              <w:left w:val="single" w:sz="2" w:space="0" w:color="auto"/>
              <w:bottom w:val="single" w:sz="4" w:space="0" w:color="auto"/>
            </w:tcBorders>
            <w:shd w:val="clear" w:color="auto" w:fill="BFBFBF" w:themeFill="background1" w:themeFillShade="BF"/>
            <w:noWrap/>
            <w:vAlign w:val="center"/>
          </w:tcPr>
          <w:p w14:paraId="61E7465A" w14:textId="77777777" w:rsidR="003E26C6" w:rsidRPr="007643CE" w:rsidRDefault="003E26C6" w:rsidP="003E26C6">
            <w:pPr>
              <w:adjustRightInd w:val="0"/>
              <w:snapToGrid w:val="0"/>
              <w:spacing w:after="0" w:line="240" w:lineRule="auto"/>
              <w:jc w:val="center"/>
              <w:rPr>
                <w:rFonts w:cstheme="minorHAnsi"/>
                <w:bCs/>
                <w:sz w:val="20"/>
                <w:szCs w:val="20"/>
              </w:rPr>
            </w:pPr>
            <w:r w:rsidRPr="007643CE">
              <w:rPr>
                <w:rFonts w:cstheme="minorHAnsi"/>
                <w:bCs/>
                <w:sz w:val="20"/>
                <w:szCs w:val="20"/>
              </w:rPr>
              <w:t>Afternoon Break (1500-1530)</w:t>
            </w:r>
          </w:p>
        </w:tc>
      </w:tr>
      <w:tr w:rsidR="003E26C6" w:rsidRPr="007643CE" w14:paraId="6C7E4A1C" w14:textId="77777777" w:rsidTr="00C17640">
        <w:trPr>
          <w:trHeight w:val="287"/>
        </w:trPr>
        <w:tc>
          <w:tcPr>
            <w:tcW w:w="625" w:type="pct"/>
            <w:vMerge w:val="restart"/>
            <w:vAlign w:val="center"/>
          </w:tcPr>
          <w:p w14:paraId="39240F1B" w14:textId="77777777" w:rsidR="003E26C6" w:rsidRPr="007643CE" w:rsidRDefault="003E26C6" w:rsidP="003E26C6">
            <w:pPr>
              <w:adjustRightInd w:val="0"/>
              <w:snapToGrid w:val="0"/>
              <w:spacing w:after="0" w:line="240" w:lineRule="auto"/>
              <w:jc w:val="center"/>
              <w:rPr>
                <w:rFonts w:cstheme="minorHAnsi"/>
                <w:b/>
                <w:sz w:val="20"/>
                <w:szCs w:val="20"/>
                <w:lang w:eastAsia="ja-JP"/>
              </w:rPr>
            </w:pPr>
            <w:r w:rsidRPr="007643CE">
              <w:rPr>
                <w:rFonts w:cstheme="minorHAnsi"/>
                <w:b/>
                <w:sz w:val="20"/>
                <w:szCs w:val="20"/>
                <w:lang w:eastAsia="ja-JP"/>
              </w:rPr>
              <w:t>1530-1730 (2h)</w:t>
            </w:r>
          </w:p>
        </w:tc>
        <w:tc>
          <w:tcPr>
            <w:tcW w:w="625" w:type="pct"/>
            <w:vMerge/>
            <w:noWrap/>
            <w:vAlign w:val="center"/>
          </w:tcPr>
          <w:p w14:paraId="376460BE" w14:textId="77777777" w:rsidR="003E26C6" w:rsidRPr="007643CE" w:rsidRDefault="003E26C6" w:rsidP="003E26C6">
            <w:pPr>
              <w:adjustRightInd w:val="0"/>
              <w:snapToGrid w:val="0"/>
              <w:spacing w:after="0" w:line="240" w:lineRule="auto"/>
              <w:rPr>
                <w:rFonts w:cstheme="minorHAnsi"/>
                <w:sz w:val="20"/>
                <w:szCs w:val="20"/>
                <w:lang w:eastAsia="ja-JP"/>
              </w:rPr>
            </w:pPr>
          </w:p>
        </w:tc>
        <w:tc>
          <w:tcPr>
            <w:tcW w:w="625" w:type="pct"/>
            <w:vMerge/>
            <w:vAlign w:val="center"/>
          </w:tcPr>
          <w:p w14:paraId="20E0277A" w14:textId="77777777" w:rsidR="003E26C6" w:rsidRPr="007643CE" w:rsidRDefault="003E26C6" w:rsidP="003E26C6">
            <w:pPr>
              <w:adjustRightInd w:val="0"/>
              <w:snapToGrid w:val="0"/>
              <w:spacing w:after="0" w:line="240" w:lineRule="auto"/>
              <w:rPr>
                <w:rFonts w:cstheme="minorHAnsi"/>
                <w:sz w:val="20"/>
                <w:szCs w:val="20"/>
                <w:lang w:eastAsia="ja-JP"/>
              </w:rPr>
            </w:pPr>
          </w:p>
        </w:tc>
        <w:tc>
          <w:tcPr>
            <w:tcW w:w="625" w:type="pct"/>
            <w:vMerge/>
            <w:tcBorders>
              <w:right w:val="single" w:sz="2" w:space="0" w:color="auto"/>
            </w:tcBorders>
            <w:noWrap/>
            <w:vAlign w:val="center"/>
          </w:tcPr>
          <w:p w14:paraId="52572D9D" w14:textId="77777777" w:rsidR="003E26C6" w:rsidRPr="007643CE" w:rsidRDefault="003E26C6" w:rsidP="003E26C6">
            <w:pPr>
              <w:adjustRightInd w:val="0"/>
              <w:snapToGrid w:val="0"/>
              <w:spacing w:after="0" w:line="240" w:lineRule="auto"/>
              <w:rPr>
                <w:rFonts w:cstheme="minorHAnsi"/>
                <w:sz w:val="20"/>
                <w:szCs w:val="20"/>
                <w:lang w:eastAsia="ja-JP"/>
              </w:rPr>
            </w:pPr>
          </w:p>
        </w:tc>
        <w:tc>
          <w:tcPr>
            <w:tcW w:w="626" w:type="pct"/>
            <w:vMerge w:val="restart"/>
            <w:tcBorders>
              <w:left w:val="single" w:sz="2" w:space="0" w:color="auto"/>
            </w:tcBorders>
            <w:shd w:val="clear" w:color="auto" w:fill="FFFF00"/>
            <w:noWrap/>
            <w:vAlign w:val="center"/>
          </w:tcPr>
          <w:p w14:paraId="757DC602" w14:textId="77777777" w:rsidR="003E26C6" w:rsidRPr="007643CE" w:rsidRDefault="003E26C6" w:rsidP="003E26C6">
            <w:pPr>
              <w:adjustRightInd w:val="0"/>
              <w:snapToGrid w:val="0"/>
              <w:spacing w:after="0" w:line="240" w:lineRule="auto"/>
              <w:jc w:val="center"/>
              <w:rPr>
                <w:ins w:id="79" w:author="SungKwon Soh" w:date="2025-08-04T09:40:00Z" w16du:dateUtc="2025-08-03T22:40:00Z"/>
                <w:rFonts w:cstheme="minorHAnsi"/>
                <w:b/>
                <w:bCs/>
                <w:sz w:val="20"/>
                <w:szCs w:val="20"/>
              </w:rPr>
            </w:pPr>
            <w:r w:rsidRPr="007643CE">
              <w:rPr>
                <w:rFonts w:cstheme="minorHAnsi"/>
                <w:b/>
                <w:bCs/>
                <w:sz w:val="20"/>
                <w:szCs w:val="20"/>
              </w:rPr>
              <w:t>A3. Data (2)</w:t>
            </w:r>
          </w:p>
          <w:p w14:paraId="75224318" w14:textId="77777777" w:rsidR="003E26C6" w:rsidRPr="007643CE" w:rsidRDefault="003E26C6" w:rsidP="003E26C6">
            <w:pPr>
              <w:adjustRightInd w:val="0"/>
              <w:snapToGrid w:val="0"/>
              <w:spacing w:after="0" w:line="240" w:lineRule="auto"/>
              <w:jc w:val="center"/>
              <w:rPr>
                <w:rFonts w:cstheme="minorHAnsi"/>
                <w:b/>
                <w:bCs/>
                <w:sz w:val="20"/>
                <w:szCs w:val="20"/>
              </w:rPr>
            </w:pPr>
            <w:ins w:id="80" w:author="SungKwon Soh" w:date="2025-08-04T09:41:00Z" w16du:dateUtc="2025-08-03T22:41:00Z">
              <w:r w:rsidRPr="007643CE">
                <w:rPr>
                  <w:rFonts w:cstheme="minorHAnsi"/>
                  <w:b/>
                  <w:bCs/>
                  <w:sz w:val="20"/>
                  <w:szCs w:val="20"/>
                </w:rPr>
                <w:t>(</w:t>
              </w:r>
            </w:ins>
            <w:ins w:id="81" w:author="SungKwon Soh" w:date="2025-08-04T09:40:00Z" w16du:dateUtc="2025-08-03T22:40:00Z">
              <w:r w:rsidRPr="007643CE">
                <w:rPr>
                  <w:rFonts w:cstheme="minorHAnsi"/>
                  <w:b/>
                  <w:bCs/>
                  <w:sz w:val="20"/>
                  <w:szCs w:val="20"/>
                </w:rPr>
                <w:t>1530-1750)</w:t>
              </w:r>
            </w:ins>
          </w:p>
        </w:tc>
        <w:tc>
          <w:tcPr>
            <w:tcW w:w="625" w:type="pct"/>
            <w:vMerge w:val="restart"/>
            <w:tcBorders>
              <w:right w:val="single" w:sz="4" w:space="0" w:color="auto"/>
            </w:tcBorders>
            <w:shd w:val="clear" w:color="auto" w:fill="92D050"/>
            <w:noWrap/>
            <w:vAlign w:val="center"/>
          </w:tcPr>
          <w:p w14:paraId="3E74E009" w14:textId="77777777" w:rsidR="003E26C6" w:rsidRPr="007643CE" w:rsidRDefault="003E26C6" w:rsidP="003E26C6">
            <w:pPr>
              <w:adjustRightInd w:val="0"/>
              <w:snapToGrid w:val="0"/>
              <w:spacing w:after="0" w:line="240" w:lineRule="auto"/>
              <w:jc w:val="center"/>
              <w:rPr>
                <w:rFonts w:cstheme="minorHAnsi"/>
                <w:b/>
                <w:bCs/>
                <w:sz w:val="20"/>
                <w:szCs w:val="20"/>
              </w:rPr>
            </w:pPr>
            <w:r w:rsidRPr="007643CE">
              <w:rPr>
                <w:rFonts w:cstheme="minorHAnsi"/>
                <w:b/>
                <w:bCs/>
                <w:sz w:val="20"/>
                <w:szCs w:val="20"/>
              </w:rPr>
              <w:t>A6. EB theme (2)</w:t>
            </w:r>
          </w:p>
        </w:tc>
        <w:tc>
          <w:tcPr>
            <w:tcW w:w="625" w:type="pct"/>
            <w:tcBorders>
              <w:left w:val="single" w:sz="4" w:space="0" w:color="auto"/>
              <w:bottom w:val="single" w:sz="4" w:space="0" w:color="auto"/>
            </w:tcBorders>
            <w:shd w:val="clear" w:color="auto" w:fill="92D050"/>
            <w:noWrap/>
            <w:vAlign w:val="bottom"/>
          </w:tcPr>
          <w:p w14:paraId="24C39DE6" w14:textId="77777777" w:rsidR="003E26C6" w:rsidRPr="007643CE" w:rsidRDefault="003E26C6" w:rsidP="003E26C6">
            <w:pPr>
              <w:adjustRightInd w:val="0"/>
              <w:snapToGrid w:val="0"/>
              <w:spacing w:after="0" w:line="240" w:lineRule="auto"/>
              <w:jc w:val="center"/>
              <w:rPr>
                <w:rFonts w:cstheme="minorHAnsi"/>
                <w:b/>
                <w:bCs/>
                <w:sz w:val="20"/>
                <w:szCs w:val="20"/>
              </w:rPr>
            </w:pPr>
            <w:r w:rsidRPr="007643CE">
              <w:rPr>
                <w:rFonts w:cstheme="minorHAnsi"/>
                <w:b/>
                <w:bCs/>
                <w:sz w:val="20"/>
                <w:szCs w:val="20"/>
              </w:rPr>
              <w:t>A6. EB theme (3)</w:t>
            </w:r>
          </w:p>
        </w:tc>
        <w:tc>
          <w:tcPr>
            <w:tcW w:w="624" w:type="pct"/>
            <w:vMerge w:val="restart"/>
            <w:shd w:val="clear" w:color="auto" w:fill="8DB3E2" w:themeFill="text2" w:themeFillTint="66"/>
            <w:noWrap/>
            <w:vAlign w:val="center"/>
          </w:tcPr>
          <w:p w14:paraId="7F8D5838" w14:textId="77777777" w:rsidR="003E26C6" w:rsidRPr="007643CE" w:rsidRDefault="003E26C6" w:rsidP="003E26C6">
            <w:pPr>
              <w:adjustRightInd w:val="0"/>
              <w:snapToGrid w:val="0"/>
              <w:spacing w:after="0" w:line="240" w:lineRule="auto"/>
              <w:jc w:val="center"/>
              <w:rPr>
                <w:rFonts w:eastAsia="Malgun Gothic" w:cstheme="minorHAnsi"/>
                <w:b/>
                <w:bCs/>
                <w:sz w:val="20"/>
                <w:szCs w:val="20"/>
              </w:rPr>
            </w:pPr>
            <w:r w:rsidRPr="007643CE">
              <w:rPr>
                <w:rFonts w:eastAsia="Malgun Gothic" w:cstheme="minorHAnsi"/>
                <w:b/>
                <w:bCs/>
                <w:sz w:val="20"/>
                <w:szCs w:val="20"/>
              </w:rPr>
              <w:t>A5. MI theme (3)</w:t>
            </w:r>
          </w:p>
        </w:tc>
      </w:tr>
      <w:tr w:rsidR="003E26C6" w:rsidRPr="007643CE" w14:paraId="2BFEBACF" w14:textId="77777777" w:rsidTr="00C17640">
        <w:trPr>
          <w:trHeight w:val="245"/>
        </w:trPr>
        <w:tc>
          <w:tcPr>
            <w:tcW w:w="625" w:type="pct"/>
            <w:vMerge/>
            <w:vAlign w:val="center"/>
          </w:tcPr>
          <w:p w14:paraId="43EE186C" w14:textId="77777777" w:rsidR="003E26C6" w:rsidRPr="007643CE" w:rsidRDefault="003E26C6" w:rsidP="003E26C6">
            <w:pPr>
              <w:adjustRightInd w:val="0"/>
              <w:snapToGrid w:val="0"/>
              <w:spacing w:after="0" w:line="240" w:lineRule="auto"/>
              <w:jc w:val="center"/>
              <w:rPr>
                <w:rFonts w:cstheme="minorHAnsi"/>
                <w:b/>
                <w:sz w:val="20"/>
                <w:szCs w:val="20"/>
                <w:lang w:eastAsia="ja-JP"/>
              </w:rPr>
            </w:pPr>
          </w:p>
        </w:tc>
        <w:tc>
          <w:tcPr>
            <w:tcW w:w="625" w:type="pct"/>
            <w:vMerge/>
            <w:noWrap/>
            <w:vAlign w:val="center"/>
          </w:tcPr>
          <w:p w14:paraId="202BB1A4" w14:textId="77777777" w:rsidR="003E26C6" w:rsidRPr="007643CE" w:rsidRDefault="003E26C6" w:rsidP="003E26C6">
            <w:pPr>
              <w:adjustRightInd w:val="0"/>
              <w:snapToGrid w:val="0"/>
              <w:spacing w:after="0" w:line="240" w:lineRule="auto"/>
              <w:rPr>
                <w:rFonts w:cstheme="minorHAnsi"/>
                <w:sz w:val="20"/>
                <w:szCs w:val="20"/>
                <w:lang w:eastAsia="ja-JP"/>
              </w:rPr>
            </w:pPr>
          </w:p>
        </w:tc>
        <w:tc>
          <w:tcPr>
            <w:tcW w:w="625" w:type="pct"/>
            <w:vMerge/>
            <w:vAlign w:val="center"/>
          </w:tcPr>
          <w:p w14:paraId="474AA237" w14:textId="77777777" w:rsidR="003E26C6" w:rsidRPr="007643CE" w:rsidRDefault="003E26C6" w:rsidP="003E26C6">
            <w:pPr>
              <w:adjustRightInd w:val="0"/>
              <w:snapToGrid w:val="0"/>
              <w:spacing w:after="0" w:line="240" w:lineRule="auto"/>
              <w:rPr>
                <w:rFonts w:cstheme="minorHAnsi"/>
                <w:sz w:val="20"/>
                <w:szCs w:val="20"/>
                <w:lang w:eastAsia="ja-JP"/>
              </w:rPr>
            </w:pPr>
          </w:p>
        </w:tc>
        <w:tc>
          <w:tcPr>
            <w:tcW w:w="625" w:type="pct"/>
            <w:vMerge/>
            <w:tcBorders>
              <w:right w:val="single" w:sz="2" w:space="0" w:color="auto"/>
            </w:tcBorders>
            <w:noWrap/>
            <w:vAlign w:val="center"/>
          </w:tcPr>
          <w:p w14:paraId="153DF651" w14:textId="77777777" w:rsidR="003E26C6" w:rsidRPr="007643CE" w:rsidRDefault="003E26C6" w:rsidP="003E26C6">
            <w:pPr>
              <w:adjustRightInd w:val="0"/>
              <w:snapToGrid w:val="0"/>
              <w:spacing w:after="0" w:line="240" w:lineRule="auto"/>
              <w:rPr>
                <w:rFonts w:cstheme="minorHAnsi"/>
                <w:sz w:val="20"/>
                <w:szCs w:val="20"/>
                <w:lang w:eastAsia="ja-JP"/>
              </w:rPr>
            </w:pPr>
          </w:p>
        </w:tc>
        <w:tc>
          <w:tcPr>
            <w:tcW w:w="626" w:type="pct"/>
            <w:vMerge/>
            <w:tcBorders>
              <w:left w:val="single" w:sz="2" w:space="0" w:color="auto"/>
              <w:bottom w:val="single" w:sz="2" w:space="0" w:color="auto"/>
            </w:tcBorders>
            <w:shd w:val="clear" w:color="auto" w:fill="FFFF00"/>
            <w:noWrap/>
            <w:vAlign w:val="center"/>
          </w:tcPr>
          <w:p w14:paraId="051F4F35" w14:textId="77777777" w:rsidR="003E26C6" w:rsidRPr="007643CE" w:rsidRDefault="003E26C6" w:rsidP="003E26C6">
            <w:pPr>
              <w:adjustRightInd w:val="0"/>
              <w:snapToGrid w:val="0"/>
              <w:spacing w:after="0" w:line="240" w:lineRule="auto"/>
              <w:jc w:val="center"/>
              <w:rPr>
                <w:rFonts w:cstheme="minorHAnsi"/>
                <w:b/>
                <w:bCs/>
                <w:sz w:val="20"/>
                <w:szCs w:val="20"/>
              </w:rPr>
            </w:pPr>
          </w:p>
        </w:tc>
        <w:tc>
          <w:tcPr>
            <w:tcW w:w="625" w:type="pct"/>
            <w:vMerge/>
            <w:tcBorders>
              <w:bottom w:val="single" w:sz="4" w:space="0" w:color="auto"/>
              <w:right w:val="single" w:sz="4" w:space="0" w:color="auto"/>
            </w:tcBorders>
            <w:shd w:val="clear" w:color="auto" w:fill="92D050"/>
            <w:noWrap/>
            <w:vAlign w:val="center"/>
          </w:tcPr>
          <w:p w14:paraId="1D2E4633" w14:textId="77777777" w:rsidR="003E26C6" w:rsidRPr="007643CE" w:rsidRDefault="003E26C6" w:rsidP="003E26C6">
            <w:pPr>
              <w:adjustRightInd w:val="0"/>
              <w:snapToGrid w:val="0"/>
              <w:spacing w:after="0" w:line="240" w:lineRule="auto"/>
              <w:jc w:val="center"/>
              <w:rPr>
                <w:rFonts w:cstheme="minorHAnsi"/>
                <w:b/>
                <w:bCs/>
                <w:sz w:val="20"/>
                <w:szCs w:val="20"/>
              </w:rPr>
            </w:pPr>
          </w:p>
        </w:tc>
        <w:tc>
          <w:tcPr>
            <w:tcW w:w="625" w:type="pct"/>
            <w:tcBorders>
              <w:left w:val="single" w:sz="4" w:space="0" w:color="auto"/>
              <w:bottom w:val="single" w:sz="4" w:space="0" w:color="auto"/>
            </w:tcBorders>
            <w:shd w:val="clear" w:color="auto" w:fill="FFFF00"/>
            <w:noWrap/>
            <w:vAlign w:val="center"/>
          </w:tcPr>
          <w:p w14:paraId="1347D0DF" w14:textId="77777777" w:rsidR="003E26C6" w:rsidRPr="007643CE" w:rsidRDefault="003E26C6" w:rsidP="003E26C6">
            <w:pPr>
              <w:adjustRightInd w:val="0"/>
              <w:snapToGrid w:val="0"/>
              <w:spacing w:after="0" w:line="240" w:lineRule="auto"/>
              <w:jc w:val="center"/>
              <w:rPr>
                <w:rFonts w:cstheme="minorHAnsi"/>
                <w:b/>
                <w:bCs/>
                <w:sz w:val="20"/>
                <w:szCs w:val="20"/>
              </w:rPr>
            </w:pPr>
            <w:r w:rsidRPr="007643CE">
              <w:rPr>
                <w:rFonts w:cstheme="minorHAnsi"/>
                <w:b/>
                <w:bCs/>
                <w:sz w:val="20"/>
                <w:szCs w:val="20"/>
              </w:rPr>
              <w:t>A3. Data (3)</w:t>
            </w:r>
          </w:p>
        </w:tc>
        <w:tc>
          <w:tcPr>
            <w:tcW w:w="624" w:type="pct"/>
            <w:vMerge/>
            <w:tcBorders>
              <w:bottom w:val="single" w:sz="4" w:space="0" w:color="auto"/>
            </w:tcBorders>
            <w:shd w:val="clear" w:color="auto" w:fill="8DB3E2" w:themeFill="text2" w:themeFillTint="66"/>
            <w:noWrap/>
            <w:vAlign w:val="center"/>
          </w:tcPr>
          <w:p w14:paraId="4524B348" w14:textId="77777777" w:rsidR="003E26C6" w:rsidRPr="007643CE" w:rsidRDefault="003E26C6" w:rsidP="003E26C6">
            <w:pPr>
              <w:adjustRightInd w:val="0"/>
              <w:snapToGrid w:val="0"/>
              <w:spacing w:after="0" w:line="240" w:lineRule="auto"/>
              <w:jc w:val="center"/>
              <w:rPr>
                <w:rFonts w:eastAsia="Malgun Gothic" w:cstheme="minorHAnsi"/>
                <w:b/>
                <w:bCs/>
                <w:sz w:val="20"/>
                <w:szCs w:val="20"/>
              </w:rPr>
            </w:pPr>
          </w:p>
        </w:tc>
      </w:tr>
      <w:tr w:rsidR="003E26C6" w:rsidRPr="007643CE" w14:paraId="4C5DC380" w14:textId="77777777" w:rsidTr="00C17640">
        <w:trPr>
          <w:trHeight w:val="60"/>
        </w:trPr>
        <w:tc>
          <w:tcPr>
            <w:tcW w:w="625" w:type="pct"/>
            <w:vAlign w:val="center"/>
          </w:tcPr>
          <w:p w14:paraId="66514F05" w14:textId="77777777" w:rsidR="003E26C6" w:rsidRPr="007643CE" w:rsidRDefault="003E26C6" w:rsidP="003E26C6">
            <w:pPr>
              <w:adjustRightInd w:val="0"/>
              <w:snapToGrid w:val="0"/>
              <w:spacing w:after="0" w:line="240" w:lineRule="auto"/>
              <w:jc w:val="center"/>
              <w:rPr>
                <w:rFonts w:cstheme="minorHAnsi"/>
                <w:b/>
                <w:sz w:val="20"/>
                <w:szCs w:val="20"/>
                <w:lang w:eastAsia="ja-JP"/>
              </w:rPr>
            </w:pPr>
            <w:r w:rsidRPr="007643CE">
              <w:rPr>
                <w:rFonts w:cstheme="minorHAnsi"/>
                <w:b/>
                <w:sz w:val="20"/>
                <w:szCs w:val="20"/>
                <w:lang w:eastAsia="ja-JP"/>
              </w:rPr>
              <w:t>1730-1830</w:t>
            </w:r>
          </w:p>
        </w:tc>
        <w:tc>
          <w:tcPr>
            <w:tcW w:w="625" w:type="pct"/>
            <w:vMerge/>
            <w:noWrap/>
            <w:vAlign w:val="center"/>
          </w:tcPr>
          <w:p w14:paraId="58515904" w14:textId="77777777" w:rsidR="003E26C6" w:rsidRPr="007643CE" w:rsidRDefault="003E26C6" w:rsidP="003E26C6">
            <w:pPr>
              <w:adjustRightInd w:val="0"/>
              <w:snapToGrid w:val="0"/>
              <w:spacing w:after="0" w:line="240" w:lineRule="auto"/>
              <w:rPr>
                <w:rFonts w:cstheme="minorHAnsi"/>
                <w:sz w:val="20"/>
                <w:szCs w:val="20"/>
                <w:lang w:eastAsia="ja-JP"/>
              </w:rPr>
            </w:pPr>
          </w:p>
        </w:tc>
        <w:tc>
          <w:tcPr>
            <w:tcW w:w="625" w:type="pct"/>
            <w:vMerge/>
            <w:vAlign w:val="center"/>
          </w:tcPr>
          <w:p w14:paraId="43D0E55D" w14:textId="77777777" w:rsidR="003E26C6" w:rsidRPr="007643CE" w:rsidRDefault="003E26C6" w:rsidP="003E26C6">
            <w:pPr>
              <w:adjustRightInd w:val="0"/>
              <w:snapToGrid w:val="0"/>
              <w:spacing w:after="0" w:line="240" w:lineRule="auto"/>
              <w:rPr>
                <w:rFonts w:cstheme="minorHAnsi"/>
                <w:sz w:val="20"/>
                <w:szCs w:val="20"/>
                <w:lang w:eastAsia="ja-JP"/>
              </w:rPr>
            </w:pPr>
          </w:p>
        </w:tc>
        <w:tc>
          <w:tcPr>
            <w:tcW w:w="625" w:type="pct"/>
            <w:tcBorders>
              <w:right w:val="single" w:sz="2" w:space="0" w:color="auto"/>
            </w:tcBorders>
            <w:noWrap/>
            <w:vAlign w:val="center"/>
          </w:tcPr>
          <w:p w14:paraId="3FFC04BD" w14:textId="77777777" w:rsidR="003E26C6" w:rsidRPr="007643CE" w:rsidRDefault="003E26C6" w:rsidP="003E26C6">
            <w:pPr>
              <w:adjustRightInd w:val="0"/>
              <w:snapToGrid w:val="0"/>
              <w:spacing w:after="0" w:line="240" w:lineRule="auto"/>
              <w:rPr>
                <w:rFonts w:cstheme="minorHAnsi"/>
                <w:sz w:val="20"/>
                <w:szCs w:val="20"/>
                <w:lang w:eastAsia="ja-JP"/>
              </w:rPr>
            </w:pPr>
          </w:p>
        </w:tc>
        <w:tc>
          <w:tcPr>
            <w:tcW w:w="626" w:type="pct"/>
            <w:tcBorders>
              <w:top w:val="single" w:sz="2" w:space="0" w:color="auto"/>
              <w:left w:val="single" w:sz="2" w:space="0" w:color="auto"/>
              <w:right w:val="single" w:sz="2" w:space="0" w:color="auto"/>
            </w:tcBorders>
            <w:noWrap/>
            <w:vAlign w:val="center"/>
          </w:tcPr>
          <w:p w14:paraId="424EAC57" w14:textId="77777777" w:rsidR="003E26C6" w:rsidRPr="007643CE" w:rsidRDefault="003E26C6" w:rsidP="003E26C6">
            <w:pPr>
              <w:adjustRightInd w:val="0"/>
              <w:snapToGrid w:val="0"/>
              <w:spacing w:after="0" w:line="240" w:lineRule="auto"/>
              <w:ind w:left="-104" w:right="-105"/>
              <w:jc w:val="center"/>
              <w:rPr>
                <w:rFonts w:cstheme="minorHAnsi"/>
                <w:b/>
                <w:bCs/>
                <w:sz w:val="20"/>
                <w:szCs w:val="20"/>
              </w:rPr>
            </w:pPr>
          </w:p>
        </w:tc>
        <w:tc>
          <w:tcPr>
            <w:tcW w:w="625" w:type="pct"/>
            <w:tcBorders>
              <w:left w:val="single" w:sz="2" w:space="0" w:color="auto"/>
            </w:tcBorders>
            <w:vAlign w:val="center"/>
          </w:tcPr>
          <w:p w14:paraId="5F364BBD" w14:textId="77777777" w:rsidR="003E26C6" w:rsidRPr="007643CE" w:rsidRDefault="003E26C6" w:rsidP="003E26C6">
            <w:pPr>
              <w:adjustRightInd w:val="0"/>
              <w:snapToGrid w:val="0"/>
              <w:spacing w:after="0" w:line="240" w:lineRule="auto"/>
              <w:jc w:val="center"/>
              <w:rPr>
                <w:rFonts w:cstheme="minorHAnsi"/>
                <w:b/>
                <w:bCs/>
                <w:sz w:val="20"/>
                <w:szCs w:val="20"/>
              </w:rPr>
            </w:pPr>
            <w:r w:rsidRPr="007643CE">
              <w:rPr>
                <w:rFonts w:cstheme="minorHAnsi"/>
                <w:b/>
                <w:sz w:val="20"/>
                <w:szCs w:val="20"/>
              </w:rPr>
              <w:t>JTF (1730-1830)</w:t>
            </w:r>
          </w:p>
        </w:tc>
        <w:tc>
          <w:tcPr>
            <w:tcW w:w="625" w:type="pct"/>
            <w:vAlign w:val="center"/>
          </w:tcPr>
          <w:p w14:paraId="41046C19" w14:textId="77777777" w:rsidR="003E26C6" w:rsidRPr="007643CE" w:rsidRDefault="003E26C6" w:rsidP="003E26C6">
            <w:pPr>
              <w:adjustRightInd w:val="0"/>
              <w:snapToGrid w:val="0"/>
              <w:spacing w:after="0" w:line="240" w:lineRule="auto"/>
              <w:jc w:val="center"/>
              <w:rPr>
                <w:rFonts w:cstheme="minorHAnsi"/>
                <w:b/>
                <w:bCs/>
                <w:sz w:val="20"/>
                <w:szCs w:val="20"/>
              </w:rPr>
            </w:pPr>
          </w:p>
        </w:tc>
        <w:tc>
          <w:tcPr>
            <w:tcW w:w="624" w:type="pct"/>
            <w:vAlign w:val="center"/>
          </w:tcPr>
          <w:p w14:paraId="61B3DE23" w14:textId="77777777" w:rsidR="003E26C6" w:rsidRPr="007643CE" w:rsidRDefault="003E26C6" w:rsidP="003E26C6">
            <w:pPr>
              <w:adjustRightInd w:val="0"/>
              <w:snapToGrid w:val="0"/>
              <w:spacing w:after="0" w:line="240" w:lineRule="auto"/>
              <w:jc w:val="center"/>
              <w:rPr>
                <w:rFonts w:cstheme="minorHAnsi"/>
                <w:b/>
                <w:bCs/>
                <w:sz w:val="20"/>
                <w:szCs w:val="20"/>
              </w:rPr>
            </w:pPr>
          </w:p>
        </w:tc>
      </w:tr>
      <w:bookmarkEnd w:id="65"/>
    </w:tbl>
    <w:p w14:paraId="4421D6B9" w14:textId="77777777" w:rsidR="007643CE" w:rsidRPr="007643CE" w:rsidRDefault="007643CE" w:rsidP="007643CE">
      <w:pPr>
        <w:adjustRightInd w:val="0"/>
        <w:snapToGrid w:val="0"/>
        <w:spacing w:after="0" w:line="240" w:lineRule="auto"/>
        <w:rPr>
          <w:rFonts w:cstheme="minorHAnsi"/>
          <w:sz w:val="20"/>
          <w:szCs w:val="20"/>
        </w:rPr>
      </w:pPr>
    </w:p>
    <w:tbl>
      <w:tblPr>
        <w:tblW w:w="5000" w:type="pct"/>
        <w:tblLayout w:type="fixed"/>
        <w:tblLook w:val="04A0" w:firstRow="1" w:lastRow="0" w:firstColumn="1" w:lastColumn="0" w:noHBand="0" w:noVBand="1"/>
      </w:tblPr>
      <w:tblGrid>
        <w:gridCol w:w="1798"/>
        <w:gridCol w:w="1798"/>
        <w:gridCol w:w="1799"/>
        <w:gridCol w:w="1799"/>
        <w:gridCol w:w="1799"/>
        <w:gridCol w:w="1799"/>
        <w:gridCol w:w="1799"/>
        <w:gridCol w:w="1799"/>
      </w:tblGrid>
      <w:tr w:rsidR="007643CE" w:rsidRPr="007643CE" w14:paraId="6C842F7B" w14:textId="77777777" w:rsidTr="00C17640">
        <w:trPr>
          <w:trHeight w:val="288"/>
        </w:trPr>
        <w:tc>
          <w:tcPr>
            <w:tcW w:w="62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1374D26" w14:textId="77777777" w:rsidR="007643CE" w:rsidRPr="007643CE" w:rsidRDefault="007643CE" w:rsidP="007643CE">
            <w:pPr>
              <w:adjustRightInd w:val="0"/>
              <w:snapToGrid w:val="0"/>
              <w:spacing w:after="0" w:line="240" w:lineRule="auto"/>
              <w:jc w:val="center"/>
              <w:rPr>
                <w:rFonts w:cstheme="minorHAnsi"/>
                <w:sz w:val="20"/>
                <w:szCs w:val="20"/>
                <w:lang w:eastAsia="ja-JP"/>
              </w:rPr>
            </w:pPr>
            <w:bookmarkStart w:id="82" w:name="_Hlk203039438"/>
            <w:r w:rsidRPr="007643CE">
              <w:rPr>
                <w:rFonts w:cstheme="minorHAnsi"/>
                <w:b/>
                <w:sz w:val="20"/>
                <w:szCs w:val="20"/>
                <w:lang w:eastAsia="ja-JP"/>
              </w:rPr>
              <w:t>Time</w:t>
            </w:r>
          </w:p>
        </w:tc>
        <w:tc>
          <w:tcPr>
            <w:tcW w:w="62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19791C2" w14:textId="77777777" w:rsidR="007643CE" w:rsidRPr="007643CE" w:rsidRDefault="007643CE" w:rsidP="007643CE">
            <w:pPr>
              <w:adjustRightInd w:val="0"/>
              <w:snapToGrid w:val="0"/>
              <w:spacing w:after="0" w:line="240" w:lineRule="auto"/>
              <w:jc w:val="center"/>
              <w:rPr>
                <w:rFonts w:cstheme="minorHAnsi"/>
                <w:b/>
                <w:bCs/>
                <w:sz w:val="20"/>
                <w:szCs w:val="20"/>
              </w:rPr>
            </w:pPr>
            <w:r w:rsidRPr="007643CE">
              <w:rPr>
                <w:rFonts w:cstheme="minorHAnsi"/>
                <w:b/>
                <w:bCs/>
                <w:sz w:val="20"/>
                <w:szCs w:val="20"/>
                <w:lang w:eastAsia="ja-JP"/>
              </w:rPr>
              <w:t>Sun</w:t>
            </w:r>
            <w:r w:rsidRPr="007643CE">
              <w:rPr>
                <w:rFonts w:cstheme="minorHAnsi"/>
                <w:b/>
                <w:bCs/>
                <w:sz w:val="20"/>
                <w:szCs w:val="20"/>
              </w:rPr>
              <w:t>, 17</w:t>
            </w:r>
          </w:p>
        </w:tc>
        <w:tc>
          <w:tcPr>
            <w:tcW w:w="62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EBF88FB" w14:textId="77777777" w:rsidR="007643CE" w:rsidRPr="007643CE" w:rsidRDefault="007643CE" w:rsidP="007643CE">
            <w:pPr>
              <w:adjustRightInd w:val="0"/>
              <w:snapToGrid w:val="0"/>
              <w:spacing w:after="0" w:line="240" w:lineRule="auto"/>
              <w:jc w:val="center"/>
              <w:rPr>
                <w:rFonts w:cstheme="minorHAnsi"/>
                <w:b/>
                <w:bCs/>
                <w:sz w:val="20"/>
                <w:szCs w:val="20"/>
              </w:rPr>
            </w:pPr>
            <w:r w:rsidRPr="007643CE">
              <w:rPr>
                <w:rFonts w:cstheme="minorHAnsi"/>
                <w:b/>
                <w:bCs/>
                <w:sz w:val="20"/>
                <w:szCs w:val="20"/>
                <w:lang w:eastAsia="ja-JP"/>
              </w:rPr>
              <w:t>Mon</w:t>
            </w:r>
            <w:r w:rsidRPr="007643CE">
              <w:rPr>
                <w:rFonts w:cstheme="minorHAnsi"/>
                <w:b/>
                <w:bCs/>
                <w:sz w:val="20"/>
                <w:szCs w:val="20"/>
              </w:rPr>
              <w:t>, 18</w:t>
            </w:r>
          </w:p>
        </w:tc>
        <w:tc>
          <w:tcPr>
            <w:tcW w:w="625" w:type="pct"/>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24F6E64B" w14:textId="77777777" w:rsidR="007643CE" w:rsidRPr="007643CE" w:rsidRDefault="007643CE" w:rsidP="007643CE">
            <w:pPr>
              <w:adjustRightInd w:val="0"/>
              <w:snapToGrid w:val="0"/>
              <w:spacing w:after="0" w:line="240" w:lineRule="auto"/>
              <w:jc w:val="center"/>
              <w:rPr>
                <w:rFonts w:cstheme="minorHAnsi"/>
                <w:b/>
                <w:bCs/>
                <w:sz w:val="20"/>
                <w:szCs w:val="20"/>
              </w:rPr>
            </w:pPr>
            <w:r w:rsidRPr="007643CE">
              <w:rPr>
                <w:rFonts w:cstheme="minorHAnsi"/>
                <w:b/>
                <w:bCs/>
                <w:sz w:val="20"/>
                <w:szCs w:val="20"/>
                <w:lang w:eastAsia="ja-JP"/>
              </w:rPr>
              <w:t xml:space="preserve">Tue, </w:t>
            </w:r>
            <w:r w:rsidRPr="007643CE">
              <w:rPr>
                <w:rFonts w:cstheme="minorHAnsi"/>
                <w:b/>
                <w:bCs/>
                <w:sz w:val="20"/>
                <w:szCs w:val="20"/>
              </w:rPr>
              <w:t>19</w:t>
            </w:r>
          </w:p>
        </w:tc>
        <w:tc>
          <w:tcPr>
            <w:tcW w:w="625" w:type="pct"/>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2EED8E4F" w14:textId="77777777" w:rsidR="007643CE" w:rsidRPr="007643CE" w:rsidRDefault="007643CE" w:rsidP="007643CE">
            <w:pPr>
              <w:adjustRightInd w:val="0"/>
              <w:snapToGrid w:val="0"/>
              <w:spacing w:after="0" w:line="240" w:lineRule="auto"/>
              <w:jc w:val="center"/>
              <w:rPr>
                <w:rFonts w:cstheme="minorHAnsi"/>
                <w:b/>
                <w:bCs/>
                <w:sz w:val="20"/>
                <w:szCs w:val="20"/>
              </w:rPr>
            </w:pPr>
            <w:r w:rsidRPr="007643CE">
              <w:rPr>
                <w:rFonts w:cstheme="minorHAnsi"/>
                <w:b/>
                <w:bCs/>
                <w:sz w:val="20"/>
                <w:szCs w:val="20"/>
                <w:lang w:eastAsia="ja-JP"/>
              </w:rPr>
              <w:t xml:space="preserve">Wed, </w:t>
            </w:r>
            <w:r w:rsidRPr="007643CE">
              <w:rPr>
                <w:rFonts w:cstheme="minorHAnsi"/>
                <w:b/>
                <w:bCs/>
                <w:sz w:val="20"/>
                <w:szCs w:val="20"/>
              </w:rPr>
              <w:t>20</w:t>
            </w:r>
          </w:p>
        </w:tc>
        <w:tc>
          <w:tcPr>
            <w:tcW w:w="625" w:type="pct"/>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6A7935FA" w14:textId="77777777" w:rsidR="007643CE" w:rsidRPr="007643CE" w:rsidRDefault="007643CE" w:rsidP="007643CE">
            <w:pPr>
              <w:adjustRightInd w:val="0"/>
              <w:snapToGrid w:val="0"/>
              <w:spacing w:after="0" w:line="240" w:lineRule="auto"/>
              <w:jc w:val="center"/>
              <w:rPr>
                <w:rFonts w:cstheme="minorHAnsi"/>
                <w:b/>
                <w:bCs/>
                <w:sz w:val="20"/>
                <w:szCs w:val="20"/>
              </w:rPr>
            </w:pPr>
            <w:r w:rsidRPr="007643CE">
              <w:rPr>
                <w:rFonts w:cstheme="minorHAnsi"/>
                <w:b/>
                <w:bCs/>
                <w:sz w:val="20"/>
                <w:szCs w:val="20"/>
              </w:rPr>
              <w:t>Thu, 21</w:t>
            </w:r>
          </w:p>
        </w:tc>
        <w:tc>
          <w:tcPr>
            <w:tcW w:w="625" w:type="pct"/>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4718AA63" w14:textId="77777777" w:rsidR="007643CE" w:rsidRPr="007643CE" w:rsidRDefault="007643CE" w:rsidP="007643CE">
            <w:pPr>
              <w:adjustRightInd w:val="0"/>
              <w:snapToGrid w:val="0"/>
              <w:spacing w:after="0" w:line="240" w:lineRule="auto"/>
              <w:jc w:val="center"/>
              <w:rPr>
                <w:rFonts w:cstheme="minorHAnsi"/>
                <w:b/>
                <w:bCs/>
                <w:sz w:val="20"/>
                <w:szCs w:val="20"/>
              </w:rPr>
            </w:pPr>
          </w:p>
        </w:tc>
        <w:tc>
          <w:tcPr>
            <w:tcW w:w="625" w:type="pct"/>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184D6764" w14:textId="77777777" w:rsidR="007643CE" w:rsidRPr="007643CE" w:rsidRDefault="007643CE" w:rsidP="007643CE">
            <w:pPr>
              <w:adjustRightInd w:val="0"/>
              <w:snapToGrid w:val="0"/>
              <w:spacing w:after="0" w:line="240" w:lineRule="auto"/>
              <w:jc w:val="center"/>
              <w:rPr>
                <w:rFonts w:cstheme="minorHAnsi"/>
                <w:b/>
                <w:bCs/>
                <w:sz w:val="20"/>
                <w:szCs w:val="20"/>
              </w:rPr>
            </w:pPr>
          </w:p>
        </w:tc>
      </w:tr>
      <w:tr w:rsidR="007643CE" w:rsidRPr="007643CE" w14:paraId="6CDC5E74" w14:textId="77777777" w:rsidTr="00C17640">
        <w:trPr>
          <w:trHeight w:val="440"/>
        </w:trPr>
        <w:tc>
          <w:tcPr>
            <w:tcW w:w="625" w:type="pct"/>
            <w:tcBorders>
              <w:top w:val="nil"/>
              <w:left w:val="single" w:sz="4" w:space="0" w:color="auto"/>
              <w:bottom w:val="single" w:sz="4" w:space="0" w:color="auto"/>
              <w:right w:val="single" w:sz="4" w:space="0" w:color="auto"/>
            </w:tcBorders>
            <w:vAlign w:val="center"/>
          </w:tcPr>
          <w:p w14:paraId="261E7ED1" w14:textId="77777777" w:rsidR="007643CE" w:rsidRPr="007643CE" w:rsidRDefault="007643CE" w:rsidP="007643CE">
            <w:pPr>
              <w:adjustRightInd w:val="0"/>
              <w:snapToGrid w:val="0"/>
              <w:spacing w:after="0" w:line="240" w:lineRule="auto"/>
              <w:jc w:val="center"/>
              <w:rPr>
                <w:rFonts w:cstheme="minorHAnsi"/>
                <w:b/>
                <w:sz w:val="20"/>
                <w:szCs w:val="20"/>
                <w:lang w:eastAsia="ja-JP"/>
              </w:rPr>
            </w:pPr>
            <w:r w:rsidRPr="007643CE">
              <w:rPr>
                <w:rFonts w:cstheme="minorHAnsi"/>
                <w:b/>
                <w:sz w:val="20"/>
                <w:szCs w:val="20"/>
                <w:lang w:eastAsia="ja-JP"/>
              </w:rPr>
              <w:t>0830-1000 (1.5h)</w:t>
            </w:r>
          </w:p>
        </w:tc>
        <w:tc>
          <w:tcPr>
            <w:tcW w:w="625" w:type="pct"/>
            <w:vMerge w:val="restart"/>
            <w:tcBorders>
              <w:top w:val="single" w:sz="4" w:space="0" w:color="auto"/>
              <w:left w:val="single" w:sz="4" w:space="0" w:color="auto"/>
              <w:right w:val="single" w:sz="4" w:space="0" w:color="auto"/>
            </w:tcBorders>
            <w:vAlign w:val="center"/>
          </w:tcPr>
          <w:p w14:paraId="7AF3D896" w14:textId="77777777" w:rsidR="007643CE" w:rsidRPr="007643CE" w:rsidRDefault="007643CE" w:rsidP="007643CE">
            <w:pPr>
              <w:adjustRightInd w:val="0"/>
              <w:snapToGrid w:val="0"/>
              <w:spacing w:after="0" w:line="240" w:lineRule="auto"/>
              <w:rPr>
                <w:rFonts w:cstheme="minorHAnsi"/>
                <w:sz w:val="20"/>
                <w:szCs w:val="20"/>
              </w:rPr>
            </w:pPr>
          </w:p>
          <w:p w14:paraId="77C8E953" w14:textId="77777777" w:rsidR="007643CE" w:rsidRPr="007643CE" w:rsidRDefault="007643CE" w:rsidP="007643CE">
            <w:pPr>
              <w:adjustRightInd w:val="0"/>
              <w:snapToGrid w:val="0"/>
              <w:spacing w:after="0" w:line="240" w:lineRule="auto"/>
              <w:rPr>
                <w:rFonts w:cstheme="minorHAnsi"/>
                <w:sz w:val="20"/>
                <w:szCs w:val="20"/>
              </w:rPr>
            </w:pPr>
          </w:p>
          <w:p w14:paraId="71AC18A6" w14:textId="77777777" w:rsidR="007643CE" w:rsidRPr="007643CE" w:rsidRDefault="007643CE" w:rsidP="007643CE">
            <w:pPr>
              <w:adjustRightInd w:val="0"/>
              <w:snapToGrid w:val="0"/>
              <w:spacing w:after="0" w:line="240" w:lineRule="auto"/>
              <w:rPr>
                <w:rFonts w:cstheme="minorHAnsi"/>
                <w:sz w:val="20"/>
                <w:szCs w:val="20"/>
              </w:rPr>
            </w:pPr>
          </w:p>
          <w:p w14:paraId="723A901D" w14:textId="77777777" w:rsidR="007643CE" w:rsidRPr="007643CE" w:rsidRDefault="007643CE" w:rsidP="007643CE">
            <w:pPr>
              <w:adjustRightInd w:val="0"/>
              <w:snapToGrid w:val="0"/>
              <w:spacing w:after="0" w:line="240" w:lineRule="auto"/>
              <w:rPr>
                <w:rFonts w:cstheme="minorHAnsi"/>
                <w:sz w:val="20"/>
                <w:szCs w:val="20"/>
              </w:rPr>
            </w:pPr>
          </w:p>
          <w:p w14:paraId="4BB79375" w14:textId="77777777" w:rsidR="007643CE" w:rsidRPr="007643CE" w:rsidRDefault="007643CE" w:rsidP="007643CE">
            <w:pPr>
              <w:adjustRightInd w:val="0"/>
              <w:snapToGrid w:val="0"/>
              <w:spacing w:after="0" w:line="240" w:lineRule="auto"/>
              <w:rPr>
                <w:rFonts w:cstheme="minorHAnsi"/>
                <w:sz w:val="20"/>
                <w:szCs w:val="20"/>
              </w:rPr>
            </w:pPr>
          </w:p>
        </w:tc>
        <w:tc>
          <w:tcPr>
            <w:tcW w:w="625"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5CA0D122" w14:textId="77777777" w:rsidR="007643CE" w:rsidRPr="007643CE" w:rsidRDefault="007643CE" w:rsidP="007643CE">
            <w:pPr>
              <w:adjustRightInd w:val="0"/>
              <w:snapToGrid w:val="0"/>
              <w:spacing w:after="0" w:line="240" w:lineRule="auto"/>
              <w:ind w:left="-16" w:right="-108"/>
              <w:rPr>
                <w:rFonts w:eastAsia="Malgun Gothic" w:cstheme="minorHAnsi"/>
                <w:b/>
                <w:bCs/>
                <w:sz w:val="20"/>
                <w:szCs w:val="20"/>
              </w:rPr>
            </w:pPr>
            <w:r w:rsidRPr="007643CE">
              <w:rPr>
                <w:rFonts w:eastAsia="Malgun Gothic" w:cstheme="minorHAnsi"/>
                <w:b/>
                <w:bCs/>
                <w:sz w:val="20"/>
                <w:szCs w:val="20"/>
              </w:rPr>
              <w:t>A4. Stock Status (7)</w:t>
            </w:r>
          </w:p>
          <w:p w14:paraId="2083F931" w14:textId="77777777" w:rsidR="007643CE" w:rsidRPr="007643CE" w:rsidRDefault="007643CE" w:rsidP="007643CE">
            <w:pPr>
              <w:adjustRightInd w:val="0"/>
              <w:snapToGrid w:val="0"/>
              <w:spacing w:after="0" w:line="240" w:lineRule="auto"/>
              <w:ind w:left="-16"/>
              <w:rPr>
                <w:rFonts w:eastAsia="Malgun Gothic" w:cstheme="minorHAnsi"/>
                <w:sz w:val="20"/>
                <w:szCs w:val="20"/>
              </w:rPr>
            </w:pPr>
            <w:r w:rsidRPr="007643CE">
              <w:rPr>
                <w:rFonts w:eastAsia="Malgun Gothic" w:cstheme="minorHAnsi"/>
                <w:sz w:val="20"/>
                <w:szCs w:val="20"/>
              </w:rPr>
              <w:t>A4.7 (Projects)</w:t>
            </w:r>
          </w:p>
        </w:tc>
        <w:tc>
          <w:tcPr>
            <w:tcW w:w="625" w:type="pct"/>
            <w:tcBorders>
              <w:top w:val="single" w:sz="4" w:space="0" w:color="auto"/>
              <w:left w:val="nil"/>
              <w:bottom w:val="single" w:sz="4" w:space="0" w:color="auto"/>
              <w:right w:val="single" w:sz="4" w:space="0" w:color="auto"/>
            </w:tcBorders>
            <w:shd w:val="clear" w:color="auto" w:fill="D99594" w:themeFill="accent2" w:themeFillTint="99"/>
            <w:noWrap/>
          </w:tcPr>
          <w:p w14:paraId="01FB9F9A" w14:textId="77777777" w:rsidR="007643CE" w:rsidRPr="007643CE" w:rsidRDefault="007643CE" w:rsidP="007643CE">
            <w:pPr>
              <w:adjustRightInd w:val="0"/>
              <w:snapToGrid w:val="0"/>
              <w:spacing w:after="0" w:line="240" w:lineRule="auto"/>
              <w:ind w:left="-18" w:right="-108"/>
              <w:rPr>
                <w:rFonts w:eastAsia="Malgun Gothic" w:cstheme="minorHAnsi"/>
                <w:b/>
                <w:bCs/>
                <w:sz w:val="20"/>
                <w:szCs w:val="20"/>
              </w:rPr>
            </w:pPr>
            <w:r w:rsidRPr="007643CE">
              <w:rPr>
                <w:rFonts w:eastAsia="Malgun Gothic" w:cstheme="minorHAnsi"/>
                <w:b/>
                <w:bCs/>
                <w:sz w:val="20"/>
                <w:szCs w:val="20"/>
              </w:rPr>
              <w:t>A4. Stock Status (9)</w:t>
            </w:r>
          </w:p>
          <w:p w14:paraId="2D267F68" w14:textId="77777777" w:rsidR="007643CE" w:rsidRPr="007643CE" w:rsidRDefault="007643CE" w:rsidP="007643CE">
            <w:pPr>
              <w:adjustRightInd w:val="0"/>
              <w:snapToGrid w:val="0"/>
              <w:spacing w:after="0" w:line="240" w:lineRule="auto"/>
              <w:ind w:left="-18" w:right="-108"/>
              <w:rPr>
                <w:rFonts w:eastAsia="Malgun Gothic" w:cstheme="minorHAnsi"/>
                <w:b/>
                <w:bCs/>
                <w:sz w:val="20"/>
                <w:szCs w:val="20"/>
              </w:rPr>
            </w:pPr>
            <w:r w:rsidRPr="007643CE">
              <w:rPr>
                <w:rFonts w:eastAsia="Malgun Gothic" w:cstheme="minorHAnsi"/>
                <w:sz w:val="20"/>
                <w:szCs w:val="20"/>
              </w:rPr>
              <w:t>Recommendation</w:t>
            </w:r>
          </w:p>
        </w:tc>
        <w:tc>
          <w:tcPr>
            <w:tcW w:w="625" w:type="pct"/>
            <w:tcBorders>
              <w:top w:val="single" w:sz="4" w:space="0" w:color="auto"/>
              <w:left w:val="nil"/>
              <w:bottom w:val="single" w:sz="4" w:space="0" w:color="auto"/>
              <w:right w:val="single" w:sz="4" w:space="0" w:color="auto"/>
            </w:tcBorders>
            <w:shd w:val="clear" w:color="auto" w:fill="D99594" w:themeFill="accent2" w:themeFillTint="99"/>
            <w:noWrap/>
          </w:tcPr>
          <w:p w14:paraId="38F295EC" w14:textId="77777777" w:rsidR="007643CE" w:rsidRPr="007643CE" w:rsidRDefault="007643CE" w:rsidP="007643CE">
            <w:pPr>
              <w:adjustRightInd w:val="0"/>
              <w:snapToGrid w:val="0"/>
              <w:spacing w:after="0" w:line="240" w:lineRule="auto"/>
              <w:ind w:left="-18" w:right="-288"/>
              <w:rPr>
                <w:rFonts w:eastAsia="Malgun Gothic" w:cstheme="minorHAnsi"/>
                <w:b/>
                <w:bCs/>
                <w:spacing w:val="-6"/>
                <w:sz w:val="20"/>
                <w:szCs w:val="20"/>
              </w:rPr>
            </w:pPr>
            <w:r w:rsidRPr="007643CE">
              <w:rPr>
                <w:rFonts w:eastAsia="Malgun Gothic" w:cstheme="minorHAnsi"/>
                <w:b/>
                <w:bCs/>
                <w:spacing w:val="-6"/>
                <w:sz w:val="20"/>
                <w:szCs w:val="20"/>
              </w:rPr>
              <w:t>A4. Stock Status (10)</w:t>
            </w:r>
          </w:p>
          <w:p w14:paraId="4D6E40BF" w14:textId="77777777" w:rsidR="007643CE" w:rsidRPr="007643CE" w:rsidRDefault="007643CE" w:rsidP="007643CE">
            <w:pPr>
              <w:adjustRightInd w:val="0"/>
              <w:snapToGrid w:val="0"/>
              <w:spacing w:after="0" w:line="240" w:lineRule="auto"/>
              <w:ind w:left="-18" w:right="-288"/>
              <w:rPr>
                <w:rFonts w:eastAsia="Malgun Gothic" w:cstheme="minorHAnsi"/>
                <w:b/>
                <w:bCs/>
                <w:sz w:val="20"/>
                <w:szCs w:val="20"/>
              </w:rPr>
            </w:pPr>
            <w:r w:rsidRPr="007643CE">
              <w:rPr>
                <w:rFonts w:eastAsia="Malgun Gothic" w:cstheme="minorHAnsi"/>
                <w:sz w:val="20"/>
                <w:szCs w:val="20"/>
              </w:rPr>
              <w:t>Recommendation</w:t>
            </w:r>
          </w:p>
        </w:tc>
        <w:tc>
          <w:tcPr>
            <w:tcW w:w="625" w:type="pct"/>
            <w:tcBorders>
              <w:top w:val="single" w:sz="4" w:space="0" w:color="auto"/>
              <w:left w:val="nil"/>
              <w:bottom w:val="single" w:sz="4" w:space="0" w:color="auto"/>
              <w:right w:val="single" w:sz="4" w:space="0" w:color="auto"/>
            </w:tcBorders>
            <w:shd w:val="clear" w:color="auto" w:fill="D99594" w:themeFill="accent2" w:themeFillTint="99"/>
            <w:noWrap/>
          </w:tcPr>
          <w:p w14:paraId="19B6BA34" w14:textId="77777777" w:rsidR="007643CE" w:rsidRPr="007643CE" w:rsidRDefault="007643CE" w:rsidP="007643CE">
            <w:pPr>
              <w:adjustRightInd w:val="0"/>
              <w:snapToGrid w:val="0"/>
              <w:spacing w:after="0" w:line="240" w:lineRule="auto"/>
              <w:ind w:left="-18" w:right="-288"/>
              <w:rPr>
                <w:rFonts w:eastAsia="Malgun Gothic" w:cstheme="minorHAnsi"/>
                <w:b/>
                <w:bCs/>
                <w:spacing w:val="-6"/>
                <w:sz w:val="20"/>
                <w:szCs w:val="20"/>
              </w:rPr>
            </w:pPr>
            <w:r w:rsidRPr="007643CE">
              <w:rPr>
                <w:rFonts w:eastAsia="Malgun Gothic" w:cstheme="minorHAnsi"/>
                <w:b/>
                <w:bCs/>
                <w:spacing w:val="-6"/>
                <w:sz w:val="20"/>
                <w:szCs w:val="20"/>
              </w:rPr>
              <w:t>A4. Stock Status (12)</w:t>
            </w:r>
          </w:p>
          <w:p w14:paraId="12121610" w14:textId="77777777" w:rsidR="007643CE" w:rsidRPr="007643CE" w:rsidRDefault="007643CE" w:rsidP="007643CE">
            <w:pPr>
              <w:adjustRightInd w:val="0"/>
              <w:snapToGrid w:val="0"/>
              <w:spacing w:after="0" w:line="240" w:lineRule="auto"/>
              <w:rPr>
                <w:rFonts w:cstheme="minorHAnsi"/>
                <w:b/>
                <w:bCs/>
                <w:sz w:val="20"/>
                <w:szCs w:val="20"/>
              </w:rPr>
            </w:pPr>
            <w:r w:rsidRPr="007643CE">
              <w:rPr>
                <w:rFonts w:eastAsia="Malgun Gothic" w:cstheme="minorHAnsi"/>
                <w:sz w:val="20"/>
                <w:szCs w:val="20"/>
              </w:rPr>
              <w:t>Recommendation</w:t>
            </w:r>
          </w:p>
        </w:tc>
        <w:tc>
          <w:tcPr>
            <w:tcW w:w="625" w:type="pct"/>
            <w:vMerge w:val="restart"/>
            <w:tcBorders>
              <w:top w:val="single" w:sz="4" w:space="0" w:color="auto"/>
              <w:left w:val="nil"/>
              <w:right w:val="single" w:sz="4" w:space="0" w:color="auto"/>
            </w:tcBorders>
            <w:noWrap/>
            <w:vAlign w:val="center"/>
            <w:hideMark/>
          </w:tcPr>
          <w:p w14:paraId="5AE52DFD" w14:textId="77777777" w:rsidR="007643CE" w:rsidRPr="007643CE" w:rsidRDefault="007643CE" w:rsidP="007643CE">
            <w:pPr>
              <w:adjustRightInd w:val="0"/>
              <w:snapToGrid w:val="0"/>
              <w:spacing w:after="0" w:line="240" w:lineRule="auto"/>
              <w:rPr>
                <w:rFonts w:cstheme="minorHAnsi"/>
                <w:sz w:val="20"/>
                <w:szCs w:val="20"/>
                <w:lang w:eastAsia="ja-JP"/>
              </w:rPr>
            </w:pPr>
            <w:r w:rsidRPr="007643CE">
              <w:rPr>
                <w:rFonts w:cstheme="minorHAnsi"/>
                <w:sz w:val="20"/>
                <w:szCs w:val="20"/>
                <w:lang w:eastAsia="ja-JP"/>
              </w:rPr>
              <w:t> </w:t>
            </w:r>
          </w:p>
          <w:p w14:paraId="25223C5F" w14:textId="77777777" w:rsidR="007643CE" w:rsidRPr="007643CE" w:rsidRDefault="007643CE" w:rsidP="007643CE">
            <w:pPr>
              <w:adjustRightInd w:val="0"/>
              <w:snapToGrid w:val="0"/>
              <w:spacing w:after="0" w:line="240" w:lineRule="auto"/>
              <w:rPr>
                <w:rFonts w:cstheme="minorHAnsi"/>
                <w:sz w:val="20"/>
                <w:szCs w:val="20"/>
                <w:lang w:eastAsia="ja-JP"/>
              </w:rPr>
            </w:pPr>
            <w:r w:rsidRPr="007643CE">
              <w:rPr>
                <w:rFonts w:cstheme="minorHAnsi"/>
                <w:sz w:val="20"/>
                <w:szCs w:val="20"/>
                <w:lang w:eastAsia="ja-JP"/>
              </w:rPr>
              <w:t> </w:t>
            </w:r>
          </w:p>
          <w:p w14:paraId="2D72CCD9" w14:textId="77777777" w:rsidR="007643CE" w:rsidRPr="007643CE" w:rsidRDefault="007643CE" w:rsidP="007643CE">
            <w:pPr>
              <w:adjustRightInd w:val="0"/>
              <w:snapToGrid w:val="0"/>
              <w:spacing w:after="0" w:line="240" w:lineRule="auto"/>
              <w:rPr>
                <w:rFonts w:cstheme="minorHAnsi"/>
                <w:sz w:val="20"/>
                <w:szCs w:val="20"/>
                <w:lang w:eastAsia="ja-JP"/>
              </w:rPr>
            </w:pPr>
            <w:r w:rsidRPr="007643CE">
              <w:rPr>
                <w:rFonts w:cstheme="minorHAnsi"/>
                <w:sz w:val="20"/>
                <w:szCs w:val="20"/>
                <w:lang w:eastAsia="ja-JP"/>
              </w:rPr>
              <w:t> </w:t>
            </w:r>
          </w:p>
          <w:p w14:paraId="28296D7C" w14:textId="77777777" w:rsidR="007643CE" w:rsidRPr="007643CE" w:rsidRDefault="007643CE" w:rsidP="007643CE">
            <w:pPr>
              <w:adjustRightInd w:val="0"/>
              <w:snapToGrid w:val="0"/>
              <w:spacing w:after="0" w:line="240" w:lineRule="auto"/>
              <w:rPr>
                <w:rFonts w:cstheme="minorHAnsi"/>
                <w:sz w:val="20"/>
                <w:szCs w:val="20"/>
                <w:lang w:eastAsia="ja-JP"/>
              </w:rPr>
            </w:pPr>
            <w:r w:rsidRPr="007643CE">
              <w:rPr>
                <w:rFonts w:cstheme="minorHAnsi"/>
                <w:sz w:val="20"/>
                <w:szCs w:val="20"/>
                <w:lang w:eastAsia="ja-JP"/>
              </w:rPr>
              <w:t> </w:t>
            </w:r>
          </w:p>
          <w:p w14:paraId="585A00EB" w14:textId="77777777" w:rsidR="007643CE" w:rsidRPr="007643CE" w:rsidRDefault="007643CE" w:rsidP="007643CE">
            <w:pPr>
              <w:adjustRightInd w:val="0"/>
              <w:snapToGrid w:val="0"/>
              <w:spacing w:after="0" w:line="240" w:lineRule="auto"/>
              <w:rPr>
                <w:rFonts w:cstheme="minorHAnsi"/>
                <w:sz w:val="20"/>
                <w:szCs w:val="20"/>
                <w:lang w:eastAsia="ja-JP"/>
              </w:rPr>
            </w:pPr>
            <w:r w:rsidRPr="007643CE">
              <w:rPr>
                <w:rFonts w:cstheme="minorHAnsi"/>
                <w:sz w:val="20"/>
                <w:szCs w:val="20"/>
                <w:lang w:eastAsia="ja-JP"/>
              </w:rPr>
              <w:t> </w:t>
            </w:r>
          </w:p>
        </w:tc>
        <w:tc>
          <w:tcPr>
            <w:tcW w:w="625" w:type="pct"/>
            <w:vMerge w:val="restart"/>
            <w:tcBorders>
              <w:top w:val="single" w:sz="4" w:space="0" w:color="auto"/>
              <w:left w:val="nil"/>
              <w:right w:val="single" w:sz="4" w:space="0" w:color="auto"/>
            </w:tcBorders>
            <w:vAlign w:val="center"/>
          </w:tcPr>
          <w:p w14:paraId="0FE20D2B" w14:textId="77777777" w:rsidR="007643CE" w:rsidRPr="007643CE" w:rsidRDefault="007643CE" w:rsidP="007643CE">
            <w:pPr>
              <w:adjustRightInd w:val="0"/>
              <w:snapToGrid w:val="0"/>
              <w:spacing w:after="0" w:line="240" w:lineRule="auto"/>
              <w:rPr>
                <w:rFonts w:cstheme="minorHAnsi"/>
                <w:sz w:val="20"/>
                <w:szCs w:val="20"/>
                <w:lang w:eastAsia="ja-JP"/>
              </w:rPr>
            </w:pPr>
          </w:p>
          <w:p w14:paraId="6E1FDD45" w14:textId="77777777" w:rsidR="007643CE" w:rsidRPr="007643CE" w:rsidRDefault="007643CE" w:rsidP="007643CE">
            <w:pPr>
              <w:adjustRightInd w:val="0"/>
              <w:snapToGrid w:val="0"/>
              <w:spacing w:after="0" w:line="240" w:lineRule="auto"/>
              <w:rPr>
                <w:rFonts w:cstheme="minorHAnsi"/>
                <w:sz w:val="20"/>
                <w:szCs w:val="20"/>
                <w:lang w:eastAsia="ja-JP"/>
              </w:rPr>
            </w:pPr>
          </w:p>
          <w:p w14:paraId="5778982D" w14:textId="77777777" w:rsidR="007643CE" w:rsidRPr="007643CE" w:rsidRDefault="007643CE" w:rsidP="007643CE">
            <w:pPr>
              <w:adjustRightInd w:val="0"/>
              <w:snapToGrid w:val="0"/>
              <w:spacing w:after="0" w:line="240" w:lineRule="auto"/>
              <w:rPr>
                <w:rFonts w:cstheme="minorHAnsi"/>
                <w:sz w:val="20"/>
                <w:szCs w:val="20"/>
                <w:lang w:eastAsia="ja-JP"/>
              </w:rPr>
            </w:pPr>
            <w:r w:rsidRPr="007643CE">
              <w:rPr>
                <w:rFonts w:cstheme="minorHAnsi"/>
                <w:sz w:val="20"/>
                <w:szCs w:val="20"/>
                <w:lang w:eastAsia="ja-JP"/>
              </w:rPr>
              <w:t> </w:t>
            </w:r>
          </w:p>
          <w:p w14:paraId="4872D6C8" w14:textId="77777777" w:rsidR="007643CE" w:rsidRPr="007643CE" w:rsidRDefault="007643CE" w:rsidP="007643CE">
            <w:pPr>
              <w:adjustRightInd w:val="0"/>
              <w:snapToGrid w:val="0"/>
              <w:spacing w:after="0" w:line="240" w:lineRule="auto"/>
              <w:rPr>
                <w:rFonts w:cstheme="minorHAnsi"/>
                <w:sz w:val="20"/>
                <w:szCs w:val="20"/>
                <w:lang w:eastAsia="ja-JP"/>
              </w:rPr>
            </w:pPr>
            <w:r w:rsidRPr="007643CE">
              <w:rPr>
                <w:rFonts w:cstheme="minorHAnsi"/>
                <w:sz w:val="20"/>
                <w:szCs w:val="20"/>
                <w:lang w:eastAsia="ja-JP"/>
              </w:rPr>
              <w:t> </w:t>
            </w:r>
          </w:p>
          <w:p w14:paraId="78A687BA" w14:textId="77777777" w:rsidR="007643CE" w:rsidRPr="007643CE" w:rsidRDefault="007643CE" w:rsidP="007643CE">
            <w:pPr>
              <w:adjustRightInd w:val="0"/>
              <w:snapToGrid w:val="0"/>
              <w:spacing w:after="0" w:line="240" w:lineRule="auto"/>
              <w:rPr>
                <w:rFonts w:cstheme="minorHAnsi"/>
                <w:sz w:val="20"/>
                <w:szCs w:val="20"/>
                <w:lang w:eastAsia="ja-JP"/>
              </w:rPr>
            </w:pPr>
            <w:r w:rsidRPr="007643CE">
              <w:rPr>
                <w:rFonts w:cstheme="minorHAnsi"/>
                <w:sz w:val="20"/>
                <w:szCs w:val="20"/>
                <w:lang w:eastAsia="ja-JP"/>
              </w:rPr>
              <w:t> </w:t>
            </w:r>
          </w:p>
          <w:p w14:paraId="27B1D8F1" w14:textId="77777777" w:rsidR="007643CE" w:rsidRPr="007643CE" w:rsidRDefault="007643CE" w:rsidP="007643CE">
            <w:pPr>
              <w:adjustRightInd w:val="0"/>
              <w:snapToGrid w:val="0"/>
              <w:spacing w:after="0" w:line="240" w:lineRule="auto"/>
              <w:rPr>
                <w:rFonts w:cstheme="minorHAnsi"/>
                <w:sz w:val="20"/>
                <w:szCs w:val="20"/>
              </w:rPr>
            </w:pPr>
            <w:r w:rsidRPr="007643CE">
              <w:rPr>
                <w:rFonts w:cstheme="minorHAnsi"/>
                <w:sz w:val="20"/>
                <w:szCs w:val="20"/>
                <w:lang w:eastAsia="ja-JP"/>
              </w:rPr>
              <w:t> </w:t>
            </w:r>
          </w:p>
        </w:tc>
      </w:tr>
      <w:tr w:rsidR="007643CE" w:rsidRPr="007643CE" w14:paraId="4E7D861A" w14:textId="77777777" w:rsidTr="00C17640">
        <w:trPr>
          <w:trHeight w:val="64"/>
        </w:trPr>
        <w:tc>
          <w:tcPr>
            <w:tcW w:w="62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D207E3A" w14:textId="77777777" w:rsidR="007643CE" w:rsidRPr="007643CE" w:rsidRDefault="007643CE" w:rsidP="007643CE">
            <w:pPr>
              <w:adjustRightInd w:val="0"/>
              <w:snapToGrid w:val="0"/>
              <w:spacing w:after="0" w:line="240" w:lineRule="auto"/>
              <w:jc w:val="center"/>
              <w:rPr>
                <w:rFonts w:cstheme="minorHAnsi"/>
                <w:b/>
                <w:sz w:val="20"/>
                <w:szCs w:val="20"/>
                <w:lang w:eastAsia="ja-JP"/>
              </w:rPr>
            </w:pPr>
            <w:r w:rsidRPr="007643CE">
              <w:rPr>
                <w:rFonts w:cstheme="minorHAnsi"/>
                <w:b/>
                <w:sz w:val="20"/>
                <w:szCs w:val="20"/>
                <w:lang w:eastAsia="ja-JP"/>
              </w:rPr>
              <w:t>1000-1030</w:t>
            </w:r>
          </w:p>
        </w:tc>
        <w:tc>
          <w:tcPr>
            <w:tcW w:w="625" w:type="pct"/>
            <w:vMerge/>
            <w:tcBorders>
              <w:left w:val="single" w:sz="4" w:space="0" w:color="auto"/>
              <w:right w:val="single" w:sz="4" w:space="0" w:color="auto"/>
            </w:tcBorders>
            <w:vAlign w:val="center"/>
          </w:tcPr>
          <w:p w14:paraId="42975B1A" w14:textId="77777777" w:rsidR="007643CE" w:rsidRPr="007643CE" w:rsidRDefault="007643CE" w:rsidP="007643CE">
            <w:pPr>
              <w:adjustRightInd w:val="0"/>
              <w:snapToGrid w:val="0"/>
              <w:spacing w:after="0" w:line="240" w:lineRule="auto"/>
              <w:rPr>
                <w:rFonts w:cstheme="minorHAnsi"/>
                <w:sz w:val="20"/>
                <w:szCs w:val="20"/>
              </w:rPr>
            </w:pPr>
          </w:p>
        </w:tc>
        <w:tc>
          <w:tcPr>
            <w:tcW w:w="2500" w:type="pct"/>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38EBABA" w14:textId="77777777" w:rsidR="007643CE" w:rsidRPr="007643CE" w:rsidRDefault="007643CE" w:rsidP="007643CE">
            <w:pPr>
              <w:adjustRightInd w:val="0"/>
              <w:snapToGrid w:val="0"/>
              <w:spacing w:after="0" w:line="240" w:lineRule="auto"/>
              <w:jc w:val="center"/>
              <w:rPr>
                <w:rFonts w:cstheme="minorHAnsi"/>
                <w:bCs/>
                <w:sz w:val="20"/>
                <w:szCs w:val="20"/>
              </w:rPr>
            </w:pPr>
            <w:r w:rsidRPr="007643CE">
              <w:rPr>
                <w:rFonts w:cstheme="minorHAnsi"/>
                <w:bCs/>
                <w:sz w:val="20"/>
                <w:szCs w:val="20"/>
              </w:rPr>
              <w:t>Morning Break (1000-1030)</w:t>
            </w:r>
          </w:p>
        </w:tc>
        <w:tc>
          <w:tcPr>
            <w:tcW w:w="625" w:type="pct"/>
            <w:vMerge/>
            <w:tcBorders>
              <w:left w:val="nil"/>
              <w:right w:val="single" w:sz="4" w:space="0" w:color="auto"/>
            </w:tcBorders>
            <w:noWrap/>
            <w:vAlign w:val="center"/>
            <w:hideMark/>
          </w:tcPr>
          <w:p w14:paraId="559E59F2" w14:textId="77777777" w:rsidR="007643CE" w:rsidRPr="007643CE" w:rsidRDefault="007643CE" w:rsidP="007643CE">
            <w:pPr>
              <w:adjustRightInd w:val="0"/>
              <w:snapToGrid w:val="0"/>
              <w:spacing w:after="0" w:line="240" w:lineRule="auto"/>
              <w:rPr>
                <w:rFonts w:cstheme="minorHAnsi"/>
                <w:sz w:val="20"/>
                <w:szCs w:val="20"/>
                <w:lang w:eastAsia="ja-JP"/>
              </w:rPr>
            </w:pPr>
          </w:p>
        </w:tc>
        <w:tc>
          <w:tcPr>
            <w:tcW w:w="625" w:type="pct"/>
            <w:vMerge/>
            <w:tcBorders>
              <w:left w:val="nil"/>
              <w:right w:val="single" w:sz="4" w:space="0" w:color="auto"/>
            </w:tcBorders>
            <w:vAlign w:val="center"/>
          </w:tcPr>
          <w:p w14:paraId="36ED73BA" w14:textId="77777777" w:rsidR="007643CE" w:rsidRPr="007643CE" w:rsidRDefault="007643CE" w:rsidP="007643CE">
            <w:pPr>
              <w:adjustRightInd w:val="0"/>
              <w:snapToGrid w:val="0"/>
              <w:spacing w:after="0" w:line="240" w:lineRule="auto"/>
              <w:rPr>
                <w:rFonts w:cstheme="minorHAnsi"/>
                <w:sz w:val="20"/>
                <w:szCs w:val="20"/>
                <w:lang w:eastAsia="ja-JP"/>
              </w:rPr>
            </w:pPr>
          </w:p>
        </w:tc>
      </w:tr>
      <w:tr w:rsidR="007643CE" w:rsidRPr="007643CE" w14:paraId="0F851A8D" w14:textId="77777777" w:rsidTr="00C17640">
        <w:trPr>
          <w:trHeight w:val="476"/>
        </w:trPr>
        <w:tc>
          <w:tcPr>
            <w:tcW w:w="625" w:type="pct"/>
            <w:tcBorders>
              <w:top w:val="nil"/>
              <w:left w:val="single" w:sz="4" w:space="0" w:color="auto"/>
              <w:bottom w:val="single" w:sz="4" w:space="0" w:color="auto"/>
              <w:right w:val="single" w:sz="4" w:space="0" w:color="auto"/>
            </w:tcBorders>
            <w:vAlign w:val="center"/>
          </w:tcPr>
          <w:p w14:paraId="408E83FD" w14:textId="77777777" w:rsidR="007643CE" w:rsidRPr="007643CE" w:rsidRDefault="007643CE" w:rsidP="007643CE">
            <w:pPr>
              <w:adjustRightInd w:val="0"/>
              <w:snapToGrid w:val="0"/>
              <w:spacing w:after="0" w:line="240" w:lineRule="auto"/>
              <w:jc w:val="center"/>
              <w:rPr>
                <w:rFonts w:cstheme="minorHAnsi"/>
                <w:b/>
                <w:sz w:val="20"/>
                <w:szCs w:val="20"/>
                <w:lang w:eastAsia="ja-JP"/>
              </w:rPr>
            </w:pPr>
            <w:r w:rsidRPr="007643CE">
              <w:rPr>
                <w:rFonts w:cstheme="minorHAnsi"/>
                <w:b/>
                <w:sz w:val="20"/>
                <w:szCs w:val="20"/>
                <w:lang w:eastAsia="ja-JP"/>
              </w:rPr>
              <w:t>1030-1200 (1.5h)</w:t>
            </w:r>
          </w:p>
        </w:tc>
        <w:tc>
          <w:tcPr>
            <w:tcW w:w="625" w:type="pct"/>
            <w:vMerge/>
            <w:tcBorders>
              <w:left w:val="single" w:sz="4" w:space="0" w:color="auto"/>
              <w:right w:val="single" w:sz="4" w:space="0" w:color="auto"/>
            </w:tcBorders>
            <w:vAlign w:val="center"/>
          </w:tcPr>
          <w:p w14:paraId="366A5402" w14:textId="77777777" w:rsidR="007643CE" w:rsidRPr="007643CE" w:rsidRDefault="007643CE" w:rsidP="007643CE">
            <w:pPr>
              <w:adjustRightInd w:val="0"/>
              <w:snapToGrid w:val="0"/>
              <w:spacing w:after="0" w:line="240" w:lineRule="auto"/>
              <w:rPr>
                <w:rFonts w:cstheme="minorHAnsi"/>
                <w:sz w:val="20"/>
                <w:szCs w:val="20"/>
              </w:rPr>
            </w:pPr>
          </w:p>
        </w:tc>
        <w:tc>
          <w:tcPr>
            <w:tcW w:w="625" w:type="pct"/>
            <w:tcBorders>
              <w:top w:val="single" w:sz="4" w:space="0" w:color="auto"/>
              <w:left w:val="single" w:sz="4" w:space="0" w:color="auto"/>
              <w:bottom w:val="single" w:sz="4" w:space="0" w:color="auto"/>
              <w:right w:val="single" w:sz="4" w:space="0" w:color="auto"/>
            </w:tcBorders>
            <w:shd w:val="clear" w:color="auto" w:fill="FFFF00"/>
            <w:vAlign w:val="center"/>
          </w:tcPr>
          <w:p w14:paraId="28259510" w14:textId="77777777" w:rsidR="007643CE" w:rsidRPr="007643CE" w:rsidRDefault="007643CE" w:rsidP="007643CE">
            <w:pPr>
              <w:adjustRightInd w:val="0"/>
              <w:snapToGrid w:val="0"/>
              <w:spacing w:after="0" w:line="240" w:lineRule="auto"/>
              <w:rPr>
                <w:rFonts w:cstheme="minorHAnsi"/>
                <w:b/>
                <w:bCs/>
                <w:sz w:val="20"/>
                <w:szCs w:val="20"/>
              </w:rPr>
            </w:pPr>
            <w:r w:rsidRPr="007643CE">
              <w:rPr>
                <w:rFonts w:cstheme="minorHAnsi"/>
                <w:b/>
                <w:bCs/>
                <w:sz w:val="20"/>
                <w:szCs w:val="20"/>
              </w:rPr>
              <w:t xml:space="preserve">A3. Data (4) </w:t>
            </w:r>
          </w:p>
          <w:p w14:paraId="44D45377" w14:textId="77777777" w:rsidR="007643CE" w:rsidRPr="007643CE" w:rsidRDefault="007643CE" w:rsidP="007643CE">
            <w:pPr>
              <w:adjustRightInd w:val="0"/>
              <w:snapToGrid w:val="0"/>
              <w:spacing w:after="0" w:line="240" w:lineRule="auto"/>
              <w:ind w:left="-18" w:right="-108"/>
              <w:rPr>
                <w:rFonts w:eastAsia="Malgun Gothic" w:cstheme="minorHAnsi"/>
                <w:b/>
                <w:bCs/>
                <w:sz w:val="20"/>
                <w:szCs w:val="20"/>
              </w:rPr>
            </w:pPr>
            <w:r w:rsidRPr="007643CE">
              <w:rPr>
                <w:rFonts w:cstheme="minorHAnsi"/>
                <w:sz w:val="20"/>
                <w:szCs w:val="20"/>
              </w:rPr>
              <w:t>Recommendations</w:t>
            </w:r>
            <w:r w:rsidRPr="007643CE">
              <w:rPr>
                <w:rFonts w:eastAsia="Malgun Gothic" w:cstheme="minorHAnsi"/>
                <w:b/>
                <w:bCs/>
                <w:sz w:val="20"/>
                <w:szCs w:val="20"/>
              </w:rPr>
              <w:t xml:space="preserve"> </w:t>
            </w:r>
          </w:p>
        </w:tc>
        <w:tc>
          <w:tcPr>
            <w:tcW w:w="625" w:type="pct"/>
            <w:tcBorders>
              <w:top w:val="single" w:sz="4" w:space="0" w:color="auto"/>
              <w:left w:val="nil"/>
              <w:bottom w:val="single" w:sz="4" w:space="0" w:color="auto"/>
              <w:right w:val="single" w:sz="4" w:space="0" w:color="auto"/>
            </w:tcBorders>
            <w:shd w:val="clear" w:color="auto" w:fill="8DB3E2" w:themeFill="text2" w:themeFillTint="66"/>
            <w:noWrap/>
            <w:vAlign w:val="center"/>
          </w:tcPr>
          <w:p w14:paraId="2092CF1A" w14:textId="77777777" w:rsidR="007643CE" w:rsidRPr="007643CE" w:rsidRDefault="007643CE" w:rsidP="007643CE">
            <w:pPr>
              <w:adjustRightInd w:val="0"/>
              <w:snapToGrid w:val="0"/>
              <w:spacing w:after="0" w:line="240" w:lineRule="auto"/>
              <w:rPr>
                <w:rFonts w:eastAsia="Malgun Gothic" w:cstheme="minorHAnsi"/>
                <w:b/>
                <w:bCs/>
                <w:sz w:val="20"/>
                <w:szCs w:val="20"/>
              </w:rPr>
            </w:pPr>
            <w:r w:rsidRPr="007643CE">
              <w:rPr>
                <w:rFonts w:eastAsia="Malgun Gothic" w:cstheme="minorHAnsi"/>
                <w:b/>
                <w:bCs/>
                <w:sz w:val="20"/>
                <w:szCs w:val="20"/>
              </w:rPr>
              <w:t>A5. MI theme (5)</w:t>
            </w:r>
          </w:p>
          <w:p w14:paraId="3B1FEE3D" w14:textId="77777777" w:rsidR="007643CE" w:rsidRPr="007643CE" w:rsidRDefault="007643CE" w:rsidP="007643CE">
            <w:pPr>
              <w:adjustRightInd w:val="0"/>
              <w:snapToGrid w:val="0"/>
              <w:spacing w:after="0" w:line="240" w:lineRule="auto"/>
              <w:rPr>
                <w:rFonts w:eastAsia="Malgun Gothic" w:cstheme="minorHAnsi"/>
                <w:b/>
                <w:bCs/>
                <w:sz w:val="20"/>
                <w:szCs w:val="20"/>
              </w:rPr>
            </w:pPr>
            <w:r w:rsidRPr="007643CE">
              <w:rPr>
                <w:rFonts w:cstheme="minorHAnsi"/>
                <w:sz w:val="20"/>
                <w:szCs w:val="20"/>
              </w:rPr>
              <w:t>Recommendations</w:t>
            </w:r>
          </w:p>
        </w:tc>
        <w:tc>
          <w:tcPr>
            <w:tcW w:w="625" w:type="pct"/>
            <w:tcBorders>
              <w:top w:val="single" w:sz="4" w:space="0" w:color="auto"/>
              <w:left w:val="nil"/>
              <w:bottom w:val="single" w:sz="4" w:space="0" w:color="auto"/>
              <w:right w:val="single" w:sz="4" w:space="0" w:color="auto"/>
            </w:tcBorders>
            <w:shd w:val="clear" w:color="auto" w:fill="D99594" w:themeFill="accent2" w:themeFillTint="99"/>
            <w:noWrap/>
            <w:vAlign w:val="center"/>
          </w:tcPr>
          <w:p w14:paraId="5303732D" w14:textId="77777777" w:rsidR="007643CE" w:rsidRPr="007643CE" w:rsidRDefault="007643CE" w:rsidP="007643CE">
            <w:pPr>
              <w:adjustRightInd w:val="0"/>
              <w:snapToGrid w:val="0"/>
              <w:spacing w:after="0" w:line="240" w:lineRule="auto"/>
              <w:ind w:left="-18" w:right="-108"/>
              <w:rPr>
                <w:rFonts w:eastAsia="Malgun Gothic" w:cstheme="minorHAnsi"/>
                <w:b/>
                <w:bCs/>
                <w:spacing w:val="-6"/>
                <w:sz w:val="20"/>
                <w:szCs w:val="20"/>
              </w:rPr>
            </w:pPr>
            <w:r w:rsidRPr="007643CE">
              <w:rPr>
                <w:rFonts w:eastAsia="Malgun Gothic" w:cstheme="minorHAnsi"/>
                <w:b/>
                <w:bCs/>
                <w:spacing w:val="-6"/>
                <w:sz w:val="20"/>
                <w:szCs w:val="20"/>
              </w:rPr>
              <w:t>A4. Stock Status (11)</w:t>
            </w:r>
          </w:p>
          <w:p w14:paraId="46665718" w14:textId="77777777" w:rsidR="007643CE" w:rsidRPr="007643CE" w:rsidRDefault="007643CE" w:rsidP="007643CE">
            <w:pPr>
              <w:adjustRightInd w:val="0"/>
              <w:snapToGrid w:val="0"/>
              <w:spacing w:after="0" w:line="240" w:lineRule="auto"/>
              <w:ind w:left="-18" w:right="-108"/>
              <w:rPr>
                <w:rFonts w:eastAsia="Malgun Gothic" w:cstheme="minorHAnsi"/>
                <w:b/>
                <w:bCs/>
                <w:sz w:val="20"/>
                <w:szCs w:val="20"/>
              </w:rPr>
            </w:pPr>
            <w:r w:rsidRPr="007643CE">
              <w:rPr>
                <w:rFonts w:eastAsia="Malgun Gothic" w:cstheme="minorHAnsi"/>
                <w:sz w:val="20"/>
                <w:szCs w:val="20"/>
              </w:rPr>
              <w:t>Recommendation</w:t>
            </w:r>
            <w:r w:rsidRPr="007643CE">
              <w:rPr>
                <w:rFonts w:eastAsia="Malgun Gothic" w:cstheme="minorHAnsi"/>
                <w:b/>
                <w:bCs/>
                <w:sz w:val="20"/>
                <w:szCs w:val="20"/>
              </w:rPr>
              <w:t xml:space="preserve">  </w:t>
            </w:r>
          </w:p>
        </w:tc>
        <w:tc>
          <w:tcPr>
            <w:tcW w:w="625" w:type="pct"/>
            <w:tcBorders>
              <w:top w:val="single" w:sz="4" w:space="0" w:color="auto"/>
              <w:left w:val="nil"/>
              <w:bottom w:val="single" w:sz="4" w:space="0" w:color="auto"/>
              <w:right w:val="single" w:sz="4" w:space="0" w:color="auto"/>
            </w:tcBorders>
            <w:shd w:val="clear" w:color="auto" w:fill="D99594" w:themeFill="accent2" w:themeFillTint="99"/>
            <w:noWrap/>
          </w:tcPr>
          <w:p w14:paraId="5F281413" w14:textId="77777777" w:rsidR="007643CE" w:rsidRPr="007643CE" w:rsidRDefault="007643CE" w:rsidP="007643CE">
            <w:pPr>
              <w:adjustRightInd w:val="0"/>
              <w:snapToGrid w:val="0"/>
              <w:spacing w:after="0" w:line="240" w:lineRule="auto"/>
              <w:ind w:left="-18" w:right="-288"/>
              <w:rPr>
                <w:rFonts w:eastAsia="Malgun Gothic" w:cstheme="minorHAnsi"/>
                <w:b/>
                <w:bCs/>
                <w:spacing w:val="-6"/>
                <w:sz w:val="20"/>
                <w:szCs w:val="20"/>
              </w:rPr>
            </w:pPr>
            <w:r w:rsidRPr="007643CE">
              <w:rPr>
                <w:rFonts w:eastAsia="Malgun Gothic" w:cstheme="minorHAnsi"/>
                <w:b/>
                <w:bCs/>
                <w:spacing w:val="-6"/>
                <w:sz w:val="20"/>
                <w:szCs w:val="20"/>
              </w:rPr>
              <w:t>A4. Stock Status (13)</w:t>
            </w:r>
          </w:p>
          <w:p w14:paraId="1F970D5F" w14:textId="77777777" w:rsidR="007643CE" w:rsidRPr="007643CE" w:rsidRDefault="007643CE" w:rsidP="007643CE">
            <w:pPr>
              <w:adjustRightInd w:val="0"/>
              <w:snapToGrid w:val="0"/>
              <w:spacing w:after="0" w:line="240" w:lineRule="auto"/>
              <w:rPr>
                <w:rFonts w:eastAsia="Malgun Gothic" w:cstheme="minorHAnsi"/>
                <w:b/>
                <w:bCs/>
                <w:sz w:val="20"/>
                <w:szCs w:val="20"/>
              </w:rPr>
            </w:pPr>
            <w:r w:rsidRPr="007643CE">
              <w:rPr>
                <w:rFonts w:eastAsia="Malgun Gothic" w:cstheme="minorHAnsi"/>
                <w:sz w:val="20"/>
                <w:szCs w:val="20"/>
              </w:rPr>
              <w:t>Recommendation</w:t>
            </w:r>
          </w:p>
        </w:tc>
        <w:tc>
          <w:tcPr>
            <w:tcW w:w="625" w:type="pct"/>
            <w:vMerge/>
            <w:tcBorders>
              <w:left w:val="nil"/>
              <w:right w:val="single" w:sz="4" w:space="0" w:color="auto"/>
            </w:tcBorders>
            <w:noWrap/>
            <w:vAlign w:val="center"/>
            <w:hideMark/>
          </w:tcPr>
          <w:p w14:paraId="00E8C1A5" w14:textId="77777777" w:rsidR="007643CE" w:rsidRPr="007643CE" w:rsidRDefault="007643CE" w:rsidP="007643CE">
            <w:pPr>
              <w:adjustRightInd w:val="0"/>
              <w:snapToGrid w:val="0"/>
              <w:spacing w:after="0" w:line="240" w:lineRule="auto"/>
              <w:rPr>
                <w:rFonts w:cstheme="minorHAnsi"/>
                <w:sz w:val="20"/>
                <w:szCs w:val="20"/>
                <w:lang w:eastAsia="ja-JP"/>
              </w:rPr>
            </w:pPr>
          </w:p>
        </w:tc>
        <w:tc>
          <w:tcPr>
            <w:tcW w:w="625" w:type="pct"/>
            <w:vMerge/>
            <w:tcBorders>
              <w:left w:val="nil"/>
              <w:right w:val="single" w:sz="4" w:space="0" w:color="auto"/>
            </w:tcBorders>
            <w:vAlign w:val="center"/>
          </w:tcPr>
          <w:p w14:paraId="7C597908" w14:textId="77777777" w:rsidR="007643CE" w:rsidRPr="007643CE" w:rsidRDefault="007643CE" w:rsidP="007643CE">
            <w:pPr>
              <w:adjustRightInd w:val="0"/>
              <w:snapToGrid w:val="0"/>
              <w:spacing w:after="0" w:line="240" w:lineRule="auto"/>
              <w:rPr>
                <w:rFonts w:cstheme="minorHAnsi"/>
                <w:sz w:val="20"/>
                <w:szCs w:val="20"/>
                <w:lang w:eastAsia="ja-JP"/>
              </w:rPr>
            </w:pPr>
          </w:p>
        </w:tc>
      </w:tr>
      <w:tr w:rsidR="007643CE" w:rsidRPr="007643CE" w14:paraId="439E819F" w14:textId="77777777" w:rsidTr="00C17640">
        <w:trPr>
          <w:trHeight w:val="64"/>
        </w:trPr>
        <w:tc>
          <w:tcPr>
            <w:tcW w:w="62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0584ECB" w14:textId="77777777" w:rsidR="007643CE" w:rsidRPr="007643CE" w:rsidRDefault="007643CE" w:rsidP="007643CE">
            <w:pPr>
              <w:adjustRightInd w:val="0"/>
              <w:snapToGrid w:val="0"/>
              <w:spacing w:after="0" w:line="240" w:lineRule="auto"/>
              <w:jc w:val="center"/>
              <w:rPr>
                <w:rFonts w:cstheme="minorHAnsi"/>
                <w:b/>
                <w:sz w:val="20"/>
                <w:szCs w:val="20"/>
                <w:lang w:eastAsia="ja-JP"/>
              </w:rPr>
            </w:pPr>
            <w:r w:rsidRPr="007643CE">
              <w:rPr>
                <w:rFonts w:cstheme="minorHAnsi"/>
                <w:b/>
                <w:sz w:val="20"/>
                <w:szCs w:val="20"/>
                <w:lang w:eastAsia="ja-JP"/>
              </w:rPr>
              <w:t>1200-1330</w:t>
            </w:r>
          </w:p>
        </w:tc>
        <w:tc>
          <w:tcPr>
            <w:tcW w:w="625" w:type="pct"/>
            <w:vMerge/>
            <w:tcBorders>
              <w:left w:val="single" w:sz="4" w:space="0" w:color="auto"/>
              <w:right w:val="single" w:sz="4" w:space="0" w:color="auto"/>
            </w:tcBorders>
            <w:vAlign w:val="center"/>
          </w:tcPr>
          <w:p w14:paraId="56D384BB" w14:textId="77777777" w:rsidR="007643CE" w:rsidRPr="007643CE" w:rsidRDefault="007643CE" w:rsidP="007643CE">
            <w:pPr>
              <w:adjustRightInd w:val="0"/>
              <w:snapToGrid w:val="0"/>
              <w:spacing w:after="0" w:line="240" w:lineRule="auto"/>
              <w:rPr>
                <w:rFonts w:cstheme="minorHAnsi"/>
                <w:sz w:val="20"/>
                <w:szCs w:val="20"/>
              </w:rPr>
            </w:pPr>
          </w:p>
        </w:tc>
        <w:tc>
          <w:tcPr>
            <w:tcW w:w="2500" w:type="pct"/>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B97E29D" w14:textId="77777777" w:rsidR="007643CE" w:rsidRPr="007643CE" w:rsidRDefault="007643CE" w:rsidP="007643CE">
            <w:pPr>
              <w:adjustRightInd w:val="0"/>
              <w:snapToGrid w:val="0"/>
              <w:spacing w:after="0" w:line="240" w:lineRule="auto"/>
              <w:jc w:val="center"/>
              <w:rPr>
                <w:rFonts w:cstheme="minorHAnsi"/>
                <w:sz w:val="20"/>
                <w:szCs w:val="20"/>
              </w:rPr>
            </w:pPr>
            <w:r w:rsidRPr="007643CE">
              <w:rPr>
                <w:rFonts w:cstheme="minorHAnsi"/>
                <w:sz w:val="20"/>
                <w:szCs w:val="20"/>
              </w:rPr>
              <w:t>Lunch Break (1200-1330)</w:t>
            </w:r>
          </w:p>
        </w:tc>
        <w:tc>
          <w:tcPr>
            <w:tcW w:w="625" w:type="pct"/>
            <w:vMerge/>
            <w:tcBorders>
              <w:left w:val="nil"/>
              <w:right w:val="single" w:sz="4" w:space="0" w:color="auto"/>
            </w:tcBorders>
            <w:noWrap/>
            <w:vAlign w:val="center"/>
            <w:hideMark/>
          </w:tcPr>
          <w:p w14:paraId="5CDD5961" w14:textId="77777777" w:rsidR="007643CE" w:rsidRPr="007643CE" w:rsidRDefault="007643CE" w:rsidP="007643CE">
            <w:pPr>
              <w:adjustRightInd w:val="0"/>
              <w:snapToGrid w:val="0"/>
              <w:spacing w:after="0" w:line="240" w:lineRule="auto"/>
              <w:rPr>
                <w:rFonts w:cstheme="minorHAnsi"/>
                <w:sz w:val="20"/>
                <w:szCs w:val="20"/>
                <w:lang w:eastAsia="ja-JP"/>
              </w:rPr>
            </w:pPr>
          </w:p>
        </w:tc>
        <w:tc>
          <w:tcPr>
            <w:tcW w:w="625" w:type="pct"/>
            <w:vMerge/>
            <w:tcBorders>
              <w:left w:val="nil"/>
              <w:right w:val="single" w:sz="4" w:space="0" w:color="auto"/>
            </w:tcBorders>
            <w:vAlign w:val="center"/>
          </w:tcPr>
          <w:p w14:paraId="32BACEDB" w14:textId="77777777" w:rsidR="007643CE" w:rsidRPr="007643CE" w:rsidRDefault="007643CE" w:rsidP="007643CE">
            <w:pPr>
              <w:adjustRightInd w:val="0"/>
              <w:snapToGrid w:val="0"/>
              <w:spacing w:after="0" w:line="240" w:lineRule="auto"/>
              <w:rPr>
                <w:rFonts w:cstheme="minorHAnsi"/>
                <w:sz w:val="20"/>
                <w:szCs w:val="20"/>
                <w:lang w:eastAsia="ja-JP"/>
              </w:rPr>
            </w:pPr>
          </w:p>
        </w:tc>
      </w:tr>
      <w:tr w:rsidR="007643CE" w:rsidRPr="007643CE" w14:paraId="6502B073" w14:textId="77777777" w:rsidTr="00C17640">
        <w:trPr>
          <w:trHeight w:val="248"/>
        </w:trPr>
        <w:tc>
          <w:tcPr>
            <w:tcW w:w="625" w:type="pct"/>
            <w:vMerge w:val="restart"/>
            <w:tcBorders>
              <w:top w:val="nil"/>
              <w:left w:val="single" w:sz="4" w:space="0" w:color="auto"/>
              <w:right w:val="single" w:sz="4" w:space="0" w:color="auto"/>
            </w:tcBorders>
            <w:vAlign w:val="center"/>
          </w:tcPr>
          <w:p w14:paraId="32DF9757" w14:textId="77777777" w:rsidR="007643CE" w:rsidRPr="007643CE" w:rsidRDefault="007643CE" w:rsidP="007643CE">
            <w:pPr>
              <w:adjustRightInd w:val="0"/>
              <w:snapToGrid w:val="0"/>
              <w:spacing w:after="0" w:line="240" w:lineRule="auto"/>
              <w:jc w:val="center"/>
              <w:rPr>
                <w:rFonts w:cstheme="minorHAnsi"/>
                <w:b/>
                <w:sz w:val="20"/>
                <w:szCs w:val="20"/>
                <w:lang w:eastAsia="ja-JP"/>
              </w:rPr>
            </w:pPr>
            <w:r w:rsidRPr="007643CE">
              <w:rPr>
                <w:rFonts w:cstheme="minorHAnsi"/>
                <w:b/>
                <w:sz w:val="20"/>
                <w:szCs w:val="20"/>
                <w:lang w:eastAsia="ja-JP"/>
              </w:rPr>
              <w:t>1330-1500 (1.5h)</w:t>
            </w:r>
          </w:p>
        </w:tc>
        <w:tc>
          <w:tcPr>
            <w:tcW w:w="625" w:type="pct"/>
            <w:vMerge/>
            <w:tcBorders>
              <w:left w:val="single" w:sz="4" w:space="0" w:color="auto"/>
              <w:right w:val="single" w:sz="4" w:space="0" w:color="auto"/>
            </w:tcBorders>
            <w:vAlign w:val="center"/>
          </w:tcPr>
          <w:p w14:paraId="46BDB1A2" w14:textId="77777777" w:rsidR="007643CE" w:rsidRPr="007643CE" w:rsidRDefault="007643CE" w:rsidP="007643CE">
            <w:pPr>
              <w:adjustRightInd w:val="0"/>
              <w:snapToGrid w:val="0"/>
              <w:spacing w:after="0" w:line="240" w:lineRule="auto"/>
              <w:rPr>
                <w:rFonts w:cstheme="minorHAnsi"/>
                <w:sz w:val="20"/>
                <w:szCs w:val="20"/>
              </w:rPr>
            </w:pPr>
          </w:p>
        </w:tc>
        <w:tc>
          <w:tcPr>
            <w:tcW w:w="625" w:type="pct"/>
            <w:tcBorders>
              <w:top w:val="single" w:sz="4" w:space="0" w:color="auto"/>
              <w:left w:val="single" w:sz="4" w:space="0" w:color="auto"/>
              <w:bottom w:val="single" w:sz="4" w:space="0" w:color="auto"/>
              <w:right w:val="single" w:sz="4" w:space="0" w:color="auto"/>
            </w:tcBorders>
            <w:shd w:val="clear" w:color="auto" w:fill="FFFF00"/>
            <w:vAlign w:val="center"/>
          </w:tcPr>
          <w:p w14:paraId="76546333" w14:textId="77777777" w:rsidR="007643CE" w:rsidRPr="007643CE" w:rsidRDefault="007643CE" w:rsidP="007643CE">
            <w:pPr>
              <w:adjustRightInd w:val="0"/>
              <w:snapToGrid w:val="0"/>
              <w:spacing w:after="0" w:line="240" w:lineRule="auto"/>
              <w:rPr>
                <w:rFonts w:cstheme="minorHAnsi"/>
                <w:b/>
                <w:bCs/>
                <w:sz w:val="20"/>
                <w:szCs w:val="20"/>
              </w:rPr>
            </w:pPr>
            <w:r w:rsidRPr="007643CE">
              <w:rPr>
                <w:rFonts w:cstheme="minorHAnsi"/>
                <w:b/>
                <w:bCs/>
                <w:sz w:val="20"/>
                <w:szCs w:val="20"/>
              </w:rPr>
              <w:t xml:space="preserve">A3. Data (5) </w:t>
            </w:r>
          </w:p>
          <w:p w14:paraId="1E6E8315" w14:textId="77777777" w:rsidR="007643CE" w:rsidRPr="007643CE" w:rsidRDefault="007643CE" w:rsidP="007643CE">
            <w:pPr>
              <w:adjustRightInd w:val="0"/>
              <w:snapToGrid w:val="0"/>
              <w:spacing w:after="0" w:line="240" w:lineRule="auto"/>
              <w:rPr>
                <w:rFonts w:eastAsia="Malgun Gothic" w:cstheme="minorHAnsi"/>
                <w:b/>
                <w:bCs/>
                <w:sz w:val="20"/>
                <w:szCs w:val="20"/>
              </w:rPr>
            </w:pPr>
            <w:r w:rsidRPr="007643CE">
              <w:rPr>
                <w:rFonts w:cstheme="minorHAnsi"/>
                <w:sz w:val="20"/>
                <w:szCs w:val="20"/>
              </w:rPr>
              <w:t>Recommendations</w:t>
            </w:r>
            <w:r w:rsidRPr="007643CE">
              <w:rPr>
                <w:rFonts w:eastAsia="Malgun Gothic" w:cstheme="minorHAnsi"/>
                <w:b/>
                <w:bCs/>
                <w:sz w:val="20"/>
                <w:szCs w:val="20"/>
              </w:rPr>
              <w:t xml:space="preserve"> </w:t>
            </w:r>
          </w:p>
        </w:tc>
        <w:tc>
          <w:tcPr>
            <w:tcW w:w="625" w:type="pct"/>
            <w:vMerge w:val="restart"/>
            <w:tcBorders>
              <w:top w:val="single" w:sz="4" w:space="0" w:color="auto"/>
              <w:left w:val="nil"/>
              <w:right w:val="single" w:sz="4" w:space="0" w:color="auto"/>
            </w:tcBorders>
            <w:shd w:val="clear" w:color="auto" w:fill="92D050"/>
            <w:noWrap/>
            <w:vAlign w:val="center"/>
          </w:tcPr>
          <w:p w14:paraId="10A7714F" w14:textId="77777777" w:rsidR="007643CE" w:rsidRPr="007643CE" w:rsidRDefault="007643CE" w:rsidP="007643CE">
            <w:pPr>
              <w:adjustRightInd w:val="0"/>
              <w:snapToGrid w:val="0"/>
              <w:spacing w:after="0" w:line="240" w:lineRule="auto"/>
              <w:rPr>
                <w:rFonts w:cstheme="minorHAnsi"/>
                <w:b/>
                <w:bCs/>
                <w:sz w:val="20"/>
                <w:szCs w:val="20"/>
              </w:rPr>
            </w:pPr>
            <w:r w:rsidRPr="007643CE">
              <w:rPr>
                <w:rFonts w:cstheme="minorHAnsi"/>
                <w:b/>
                <w:bCs/>
                <w:sz w:val="20"/>
                <w:szCs w:val="20"/>
              </w:rPr>
              <w:t>A6. EB theme (4)</w:t>
            </w:r>
          </w:p>
          <w:p w14:paraId="02B28B6A" w14:textId="77777777" w:rsidR="007643CE" w:rsidRPr="007643CE" w:rsidRDefault="007643CE" w:rsidP="007643CE">
            <w:pPr>
              <w:adjustRightInd w:val="0"/>
              <w:snapToGrid w:val="0"/>
              <w:spacing w:after="0" w:line="240" w:lineRule="auto"/>
              <w:rPr>
                <w:rFonts w:cstheme="minorHAnsi"/>
                <w:b/>
                <w:bCs/>
                <w:sz w:val="20"/>
                <w:szCs w:val="20"/>
              </w:rPr>
            </w:pPr>
            <w:r w:rsidRPr="007643CE">
              <w:rPr>
                <w:rFonts w:cstheme="minorHAnsi"/>
                <w:sz w:val="20"/>
                <w:szCs w:val="20"/>
              </w:rPr>
              <w:t>Recommendations</w:t>
            </w:r>
          </w:p>
        </w:tc>
        <w:tc>
          <w:tcPr>
            <w:tcW w:w="625" w:type="pct"/>
            <w:vMerge w:val="restart"/>
            <w:tcBorders>
              <w:top w:val="nil"/>
              <w:left w:val="nil"/>
              <w:right w:val="single" w:sz="4" w:space="0" w:color="auto"/>
            </w:tcBorders>
            <w:shd w:val="clear" w:color="auto" w:fill="92D050"/>
            <w:noWrap/>
            <w:vAlign w:val="center"/>
          </w:tcPr>
          <w:p w14:paraId="169B1F54" w14:textId="77777777" w:rsidR="007643CE" w:rsidRPr="007643CE" w:rsidRDefault="007643CE" w:rsidP="007643CE">
            <w:pPr>
              <w:adjustRightInd w:val="0"/>
              <w:snapToGrid w:val="0"/>
              <w:spacing w:after="0" w:line="240" w:lineRule="auto"/>
              <w:rPr>
                <w:rFonts w:cstheme="minorHAnsi"/>
                <w:b/>
                <w:bCs/>
                <w:sz w:val="20"/>
                <w:szCs w:val="20"/>
              </w:rPr>
            </w:pPr>
            <w:r w:rsidRPr="007643CE">
              <w:rPr>
                <w:rFonts w:cstheme="minorHAnsi"/>
                <w:b/>
                <w:bCs/>
                <w:sz w:val="20"/>
                <w:szCs w:val="20"/>
              </w:rPr>
              <w:t>A6. EB theme (5)</w:t>
            </w:r>
          </w:p>
          <w:p w14:paraId="580D875F" w14:textId="77777777" w:rsidR="007643CE" w:rsidRPr="007643CE" w:rsidRDefault="007643CE" w:rsidP="007643CE">
            <w:pPr>
              <w:adjustRightInd w:val="0"/>
              <w:snapToGrid w:val="0"/>
              <w:spacing w:after="0" w:line="240" w:lineRule="auto"/>
              <w:rPr>
                <w:rFonts w:eastAsia="Malgun Gothic" w:cstheme="minorHAnsi"/>
                <w:sz w:val="20"/>
                <w:szCs w:val="20"/>
              </w:rPr>
            </w:pPr>
            <w:r w:rsidRPr="007643CE">
              <w:rPr>
                <w:rFonts w:cstheme="minorHAnsi"/>
                <w:sz w:val="20"/>
                <w:szCs w:val="20"/>
              </w:rPr>
              <w:t>Recommendations</w:t>
            </w:r>
          </w:p>
        </w:tc>
        <w:tc>
          <w:tcPr>
            <w:tcW w:w="625" w:type="pct"/>
            <w:tcBorders>
              <w:top w:val="single" w:sz="4" w:space="0" w:color="auto"/>
              <w:left w:val="nil"/>
              <w:bottom w:val="single" w:sz="4" w:space="0" w:color="auto"/>
              <w:right w:val="single" w:sz="4" w:space="0" w:color="auto"/>
            </w:tcBorders>
            <w:shd w:val="clear" w:color="auto" w:fill="92D050"/>
            <w:noWrap/>
            <w:vAlign w:val="center"/>
          </w:tcPr>
          <w:p w14:paraId="1A0F3EA6" w14:textId="77777777" w:rsidR="007643CE" w:rsidRPr="007643CE" w:rsidRDefault="007643CE" w:rsidP="007643CE">
            <w:pPr>
              <w:adjustRightInd w:val="0"/>
              <w:snapToGrid w:val="0"/>
              <w:spacing w:after="0" w:line="240" w:lineRule="auto"/>
              <w:rPr>
                <w:rFonts w:cstheme="minorHAnsi"/>
                <w:b/>
                <w:bCs/>
                <w:sz w:val="20"/>
                <w:szCs w:val="20"/>
              </w:rPr>
            </w:pPr>
            <w:r w:rsidRPr="007643CE">
              <w:rPr>
                <w:rFonts w:cstheme="minorHAnsi"/>
                <w:b/>
                <w:bCs/>
                <w:sz w:val="20"/>
                <w:szCs w:val="20"/>
              </w:rPr>
              <w:t>A6. EB theme (6)</w:t>
            </w:r>
          </w:p>
          <w:p w14:paraId="55E338CD" w14:textId="77777777" w:rsidR="007643CE" w:rsidRPr="007643CE" w:rsidRDefault="007643CE" w:rsidP="007643CE">
            <w:pPr>
              <w:adjustRightInd w:val="0"/>
              <w:snapToGrid w:val="0"/>
              <w:spacing w:after="0" w:line="240" w:lineRule="auto"/>
              <w:rPr>
                <w:rFonts w:eastAsia="Malgun Gothic" w:cstheme="minorHAnsi"/>
                <w:b/>
                <w:bCs/>
                <w:sz w:val="20"/>
                <w:szCs w:val="20"/>
              </w:rPr>
            </w:pPr>
            <w:r w:rsidRPr="007643CE">
              <w:rPr>
                <w:rFonts w:cstheme="minorHAnsi"/>
                <w:sz w:val="20"/>
                <w:szCs w:val="20"/>
              </w:rPr>
              <w:t>Recommendations</w:t>
            </w:r>
          </w:p>
        </w:tc>
        <w:tc>
          <w:tcPr>
            <w:tcW w:w="625" w:type="pct"/>
            <w:vMerge/>
            <w:tcBorders>
              <w:left w:val="nil"/>
              <w:right w:val="single" w:sz="4" w:space="0" w:color="auto"/>
            </w:tcBorders>
            <w:noWrap/>
            <w:vAlign w:val="center"/>
            <w:hideMark/>
          </w:tcPr>
          <w:p w14:paraId="0906E9CA" w14:textId="77777777" w:rsidR="007643CE" w:rsidRPr="007643CE" w:rsidRDefault="007643CE" w:rsidP="007643CE">
            <w:pPr>
              <w:adjustRightInd w:val="0"/>
              <w:snapToGrid w:val="0"/>
              <w:spacing w:after="0" w:line="240" w:lineRule="auto"/>
              <w:rPr>
                <w:rFonts w:cstheme="minorHAnsi"/>
                <w:sz w:val="20"/>
                <w:szCs w:val="20"/>
                <w:lang w:eastAsia="ja-JP"/>
              </w:rPr>
            </w:pPr>
          </w:p>
        </w:tc>
        <w:tc>
          <w:tcPr>
            <w:tcW w:w="625" w:type="pct"/>
            <w:vMerge/>
            <w:tcBorders>
              <w:left w:val="nil"/>
              <w:right w:val="single" w:sz="4" w:space="0" w:color="auto"/>
            </w:tcBorders>
            <w:vAlign w:val="center"/>
          </w:tcPr>
          <w:p w14:paraId="6943B1A3" w14:textId="77777777" w:rsidR="007643CE" w:rsidRPr="007643CE" w:rsidRDefault="007643CE" w:rsidP="007643CE">
            <w:pPr>
              <w:adjustRightInd w:val="0"/>
              <w:snapToGrid w:val="0"/>
              <w:spacing w:after="0" w:line="240" w:lineRule="auto"/>
              <w:rPr>
                <w:rFonts w:cstheme="minorHAnsi"/>
                <w:sz w:val="20"/>
                <w:szCs w:val="20"/>
                <w:lang w:eastAsia="ja-JP"/>
              </w:rPr>
            </w:pPr>
          </w:p>
        </w:tc>
      </w:tr>
      <w:tr w:rsidR="007643CE" w:rsidRPr="007643CE" w14:paraId="25A4D6D3" w14:textId="77777777" w:rsidTr="00C17640">
        <w:trPr>
          <w:trHeight w:val="247"/>
        </w:trPr>
        <w:tc>
          <w:tcPr>
            <w:tcW w:w="625" w:type="pct"/>
            <w:vMerge/>
            <w:tcBorders>
              <w:left w:val="single" w:sz="4" w:space="0" w:color="auto"/>
              <w:right w:val="single" w:sz="4" w:space="0" w:color="auto"/>
            </w:tcBorders>
            <w:vAlign w:val="center"/>
          </w:tcPr>
          <w:p w14:paraId="33381DBF" w14:textId="77777777" w:rsidR="007643CE" w:rsidRPr="007643CE" w:rsidRDefault="007643CE" w:rsidP="007643CE">
            <w:pPr>
              <w:adjustRightInd w:val="0"/>
              <w:snapToGrid w:val="0"/>
              <w:spacing w:after="0" w:line="240" w:lineRule="auto"/>
              <w:jc w:val="center"/>
              <w:rPr>
                <w:rFonts w:cstheme="minorHAnsi"/>
                <w:b/>
                <w:sz w:val="20"/>
                <w:szCs w:val="20"/>
                <w:lang w:eastAsia="ja-JP"/>
              </w:rPr>
            </w:pPr>
          </w:p>
        </w:tc>
        <w:tc>
          <w:tcPr>
            <w:tcW w:w="625" w:type="pct"/>
            <w:vMerge/>
            <w:tcBorders>
              <w:left w:val="single" w:sz="4" w:space="0" w:color="auto"/>
              <w:right w:val="single" w:sz="4" w:space="0" w:color="auto"/>
            </w:tcBorders>
            <w:vAlign w:val="center"/>
          </w:tcPr>
          <w:p w14:paraId="0AD9E66E" w14:textId="77777777" w:rsidR="007643CE" w:rsidRPr="007643CE" w:rsidRDefault="007643CE" w:rsidP="007643CE">
            <w:pPr>
              <w:adjustRightInd w:val="0"/>
              <w:snapToGrid w:val="0"/>
              <w:spacing w:after="0" w:line="240" w:lineRule="auto"/>
              <w:rPr>
                <w:rFonts w:cstheme="minorHAnsi"/>
                <w:sz w:val="20"/>
                <w:szCs w:val="20"/>
              </w:rPr>
            </w:pPr>
          </w:p>
        </w:tc>
        <w:tc>
          <w:tcPr>
            <w:tcW w:w="625" w:type="pc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6469CCB8" w14:textId="77777777" w:rsidR="007643CE" w:rsidRPr="007643CE" w:rsidRDefault="007643CE" w:rsidP="007643CE">
            <w:pPr>
              <w:adjustRightInd w:val="0"/>
              <w:snapToGrid w:val="0"/>
              <w:spacing w:after="0" w:line="240" w:lineRule="auto"/>
              <w:rPr>
                <w:rFonts w:eastAsia="Malgun Gothic" w:cstheme="minorHAnsi"/>
                <w:b/>
                <w:bCs/>
                <w:sz w:val="20"/>
                <w:szCs w:val="20"/>
              </w:rPr>
            </w:pPr>
            <w:r w:rsidRPr="007643CE">
              <w:rPr>
                <w:rFonts w:cstheme="minorHAnsi"/>
                <w:b/>
                <w:bCs/>
                <w:sz w:val="20"/>
                <w:szCs w:val="20"/>
              </w:rPr>
              <w:t xml:space="preserve">A5. </w:t>
            </w:r>
            <w:r w:rsidRPr="007643CE">
              <w:rPr>
                <w:rFonts w:eastAsia="Malgun Gothic" w:cstheme="minorHAnsi"/>
                <w:b/>
                <w:bCs/>
                <w:sz w:val="20"/>
                <w:szCs w:val="20"/>
              </w:rPr>
              <w:t>MI theme (4)</w:t>
            </w:r>
          </w:p>
          <w:p w14:paraId="49DFA8FA" w14:textId="77777777" w:rsidR="007643CE" w:rsidRPr="007643CE" w:rsidRDefault="007643CE" w:rsidP="007643CE">
            <w:pPr>
              <w:adjustRightInd w:val="0"/>
              <w:snapToGrid w:val="0"/>
              <w:spacing w:after="0" w:line="240" w:lineRule="auto"/>
              <w:rPr>
                <w:rFonts w:cstheme="minorHAnsi"/>
                <w:b/>
                <w:bCs/>
                <w:sz w:val="20"/>
                <w:szCs w:val="20"/>
              </w:rPr>
            </w:pPr>
            <w:r w:rsidRPr="007643CE">
              <w:rPr>
                <w:rFonts w:cstheme="minorHAnsi"/>
                <w:sz w:val="20"/>
                <w:szCs w:val="20"/>
              </w:rPr>
              <w:t>Recommendations</w:t>
            </w:r>
          </w:p>
        </w:tc>
        <w:tc>
          <w:tcPr>
            <w:tcW w:w="625" w:type="pct"/>
            <w:vMerge/>
            <w:tcBorders>
              <w:left w:val="nil"/>
              <w:right w:val="single" w:sz="4" w:space="0" w:color="auto"/>
            </w:tcBorders>
            <w:shd w:val="clear" w:color="auto" w:fill="92D050"/>
            <w:noWrap/>
            <w:vAlign w:val="center"/>
          </w:tcPr>
          <w:p w14:paraId="24625B82" w14:textId="77777777" w:rsidR="007643CE" w:rsidRPr="007643CE" w:rsidRDefault="007643CE" w:rsidP="007643CE">
            <w:pPr>
              <w:adjustRightInd w:val="0"/>
              <w:snapToGrid w:val="0"/>
              <w:spacing w:after="0" w:line="240" w:lineRule="auto"/>
              <w:rPr>
                <w:rFonts w:cstheme="minorHAnsi"/>
                <w:b/>
                <w:bCs/>
                <w:sz w:val="20"/>
                <w:szCs w:val="20"/>
              </w:rPr>
            </w:pPr>
          </w:p>
        </w:tc>
        <w:tc>
          <w:tcPr>
            <w:tcW w:w="625" w:type="pct"/>
            <w:vMerge/>
            <w:tcBorders>
              <w:left w:val="nil"/>
              <w:right w:val="single" w:sz="4" w:space="0" w:color="auto"/>
            </w:tcBorders>
            <w:shd w:val="clear" w:color="auto" w:fill="92D050"/>
            <w:noWrap/>
            <w:vAlign w:val="center"/>
          </w:tcPr>
          <w:p w14:paraId="6C5D5826" w14:textId="77777777" w:rsidR="007643CE" w:rsidRPr="007643CE" w:rsidRDefault="007643CE" w:rsidP="007643CE">
            <w:pPr>
              <w:adjustRightInd w:val="0"/>
              <w:snapToGrid w:val="0"/>
              <w:spacing w:after="0" w:line="240" w:lineRule="auto"/>
              <w:rPr>
                <w:rFonts w:cstheme="minorHAnsi"/>
                <w:b/>
                <w:bCs/>
                <w:sz w:val="20"/>
                <w:szCs w:val="20"/>
              </w:rPr>
            </w:pPr>
          </w:p>
        </w:tc>
        <w:tc>
          <w:tcPr>
            <w:tcW w:w="625" w:type="pct"/>
            <w:tcBorders>
              <w:top w:val="single" w:sz="4" w:space="0" w:color="auto"/>
              <w:left w:val="nil"/>
              <w:bottom w:val="single" w:sz="4" w:space="0" w:color="auto"/>
              <w:right w:val="single" w:sz="4" w:space="0" w:color="auto"/>
            </w:tcBorders>
            <w:shd w:val="clear" w:color="auto" w:fill="8DB3E2" w:themeFill="text2" w:themeFillTint="66"/>
            <w:noWrap/>
            <w:vAlign w:val="center"/>
          </w:tcPr>
          <w:p w14:paraId="540BA669" w14:textId="77777777" w:rsidR="007643CE" w:rsidRPr="007643CE" w:rsidRDefault="007643CE" w:rsidP="007643CE">
            <w:pPr>
              <w:adjustRightInd w:val="0"/>
              <w:snapToGrid w:val="0"/>
              <w:spacing w:after="0" w:line="240" w:lineRule="auto"/>
              <w:rPr>
                <w:rFonts w:eastAsia="Malgun Gothic" w:cstheme="minorHAnsi"/>
                <w:b/>
                <w:bCs/>
                <w:sz w:val="20"/>
                <w:szCs w:val="20"/>
              </w:rPr>
            </w:pPr>
            <w:r w:rsidRPr="007643CE">
              <w:rPr>
                <w:rFonts w:eastAsia="Malgun Gothic" w:cstheme="minorHAnsi"/>
                <w:b/>
                <w:bCs/>
                <w:sz w:val="20"/>
                <w:szCs w:val="20"/>
              </w:rPr>
              <w:t>A5. MI theme (6)</w:t>
            </w:r>
          </w:p>
          <w:p w14:paraId="5DFBE6AE" w14:textId="77777777" w:rsidR="007643CE" w:rsidRPr="007643CE" w:rsidRDefault="007643CE" w:rsidP="007643CE">
            <w:pPr>
              <w:adjustRightInd w:val="0"/>
              <w:snapToGrid w:val="0"/>
              <w:spacing w:after="0" w:line="240" w:lineRule="auto"/>
              <w:rPr>
                <w:rFonts w:cstheme="minorHAnsi"/>
                <w:b/>
                <w:bCs/>
                <w:sz w:val="20"/>
                <w:szCs w:val="20"/>
              </w:rPr>
            </w:pPr>
            <w:r w:rsidRPr="007643CE">
              <w:rPr>
                <w:rFonts w:cstheme="minorHAnsi"/>
                <w:sz w:val="20"/>
                <w:szCs w:val="20"/>
              </w:rPr>
              <w:t>Recommendations</w:t>
            </w:r>
          </w:p>
        </w:tc>
        <w:tc>
          <w:tcPr>
            <w:tcW w:w="625" w:type="pct"/>
            <w:vMerge/>
            <w:tcBorders>
              <w:left w:val="nil"/>
              <w:right w:val="single" w:sz="4" w:space="0" w:color="auto"/>
            </w:tcBorders>
            <w:noWrap/>
            <w:vAlign w:val="center"/>
          </w:tcPr>
          <w:p w14:paraId="23CD8791" w14:textId="77777777" w:rsidR="007643CE" w:rsidRPr="007643CE" w:rsidRDefault="007643CE" w:rsidP="007643CE">
            <w:pPr>
              <w:adjustRightInd w:val="0"/>
              <w:snapToGrid w:val="0"/>
              <w:spacing w:after="0" w:line="240" w:lineRule="auto"/>
              <w:rPr>
                <w:rFonts w:cstheme="minorHAnsi"/>
                <w:sz w:val="20"/>
                <w:szCs w:val="20"/>
                <w:lang w:eastAsia="ja-JP"/>
              </w:rPr>
            </w:pPr>
          </w:p>
        </w:tc>
        <w:tc>
          <w:tcPr>
            <w:tcW w:w="625" w:type="pct"/>
            <w:vMerge/>
            <w:tcBorders>
              <w:left w:val="nil"/>
              <w:right w:val="single" w:sz="4" w:space="0" w:color="auto"/>
            </w:tcBorders>
            <w:vAlign w:val="center"/>
          </w:tcPr>
          <w:p w14:paraId="1ED67DCD" w14:textId="77777777" w:rsidR="007643CE" w:rsidRPr="007643CE" w:rsidRDefault="007643CE" w:rsidP="007643CE">
            <w:pPr>
              <w:adjustRightInd w:val="0"/>
              <w:snapToGrid w:val="0"/>
              <w:spacing w:after="0" w:line="240" w:lineRule="auto"/>
              <w:rPr>
                <w:rFonts w:cstheme="minorHAnsi"/>
                <w:sz w:val="20"/>
                <w:szCs w:val="20"/>
                <w:lang w:eastAsia="ja-JP"/>
              </w:rPr>
            </w:pPr>
          </w:p>
        </w:tc>
      </w:tr>
      <w:tr w:rsidR="007643CE" w:rsidRPr="007643CE" w14:paraId="7F7D71B9" w14:textId="77777777" w:rsidTr="00C17640">
        <w:tc>
          <w:tcPr>
            <w:tcW w:w="62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FD21CB7" w14:textId="77777777" w:rsidR="007643CE" w:rsidRPr="007643CE" w:rsidRDefault="007643CE" w:rsidP="007643CE">
            <w:pPr>
              <w:adjustRightInd w:val="0"/>
              <w:snapToGrid w:val="0"/>
              <w:spacing w:after="0" w:line="240" w:lineRule="auto"/>
              <w:jc w:val="center"/>
              <w:rPr>
                <w:rFonts w:cstheme="minorHAnsi"/>
                <w:b/>
                <w:sz w:val="20"/>
                <w:szCs w:val="20"/>
                <w:lang w:eastAsia="ja-JP"/>
              </w:rPr>
            </w:pPr>
            <w:r w:rsidRPr="007643CE">
              <w:rPr>
                <w:rFonts w:cstheme="minorHAnsi"/>
                <w:b/>
                <w:sz w:val="20"/>
                <w:szCs w:val="20"/>
                <w:lang w:eastAsia="ja-JP"/>
              </w:rPr>
              <w:t>1500-1530</w:t>
            </w:r>
          </w:p>
        </w:tc>
        <w:tc>
          <w:tcPr>
            <w:tcW w:w="625" w:type="pct"/>
            <w:vMerge/>
            <w:tcBorders>
              <w:left w:val="single" w:sz="4" w:space="0" w:color="auto"/>
              <w:right w:val="single" w:sz="4" w:space="0" w:color="auto"/>
            </w:tcBorders>
            <w:vAlign w:val="center"/>
          </w:tcPr>
          <w:p w14:paraId="7AA47DEE" w14:textId="77777777" w:rsidR="007643CE" w:rsidRPr="007643CE" w:rsidRDefault="007643CE" w:rsidP="007643CE">
            <w:pPr>
              <w:adjustRightInd w:val="0"/>
              <w:snapToGrid w:val="0"/>
              <w:spacing w:after="0" w:line="240" w:lineRule="auto"/>
              <w:rPr>
                <w:rFonts w:cstheme="minorHAnsi"/>
                <w:sz w:val="20"/>
                <w:szCs w:val="20"/>
              </w:rPr>
            </w:pPr>
          </w:p>
        </w:tc>
        <w:tc>
          <w:tcPr>
            <w:tcW w:w="2500" w:type="pct"/>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380116B" w14:textId="77777777" w:rsidR="007643CE" w:rsidRPr="007643CE" w:rsidRDefault="007643CE" w:rsidP="007643CE">
            <w:pPr>
              <w:adjustRightInd w:val="0"/>
              <w:snapToGrid w:val="0"/>
              <w:spacing w:after="0" w:line="240" w:lineRule="auto"/>
              <w:jc w:val="center"/>
              <w:rPr>
                <w:rFonts w:cstheme="minorHAnsi"/>
                <w:bCs/>
                <w:sz w:val="20"/>
                <w:szCs w:val="20"/>
              </w:rPr>
            </w:pPr>
            <w:r w:rsidRPr="007643CE">
              <w:rPr>
                <w:rFonts w:cstheme="minorHAnsi"/>
                <w:bCs/>
                <w:sz w:val="20"/>
                <w:szCs w:val="20"/>
              </w:rPr>
              <w:t>Afternoon Break (1500-1530)</w:t>
            </w:r>
          </w:p>
        </w:tc>
        <w:tc>
          <w:tcPr>
            <w:tcW w:w="625" w:type="pct"/>
            <w:vMerge/>
            <w:tcBorders>
              <w:left w:val="nil"/>
              <w:right w:val="single" w:sz="4" w:space="0" w:color="auto"/>
            </w:tcBorders>
            <w:noWrap/>
            <w:vAlign w:val="center"/>
            <w:hideMark/>
          </w:tcPr>
          <w:p w14:paraId="3328F663" w14:textId="77777777" w:rsidR="007643CE" w:rsidRPr="007643CE" w:rsidRDefault="007643CE" w:rsidP="007643CE">
            <w:pPr>
              <w:adjustRightInd w:val="0"/>
              <w:snapToGrid w:val="0"/>
              <w:spacing w:after="0" w:line="240" w:lineRule="auto"/>
              <w:rPr>
                <w:rFonts w:cstheme="minorHAnsi"/>
                <w:sz w:val="20"/>
                <w:szCs w:val="20"/>
                <w:lang w:eastAsia="ja-JP"/>
              </w:rPr>
            </w:pPr>
          </w:p>
        </w:tc>
        <w:tc>
          <w:tcPr>
            <w:tcW w:w="625" w:type="pct"/>
            <w:vMerge/>
            <w:tcBorders>
              <w:left w:val="nil"/>
              <w:right w:val="single" w:sz="4" w:space="0" w:color="auto"/>
            </w:tcBorders>
            <w:vAlign w:val="center"/>
          </w:tcPr>
          <w:p w14:paraId="4580F680" w14:textId="77777777" w:rsidR="007643CE" w:rsidRPr="007643CE" w:rsidRDefault="007643CE" w:rsidP="007643CE">
            <w:pPr>
              <w:adjustRightInd w:val="0"/>
              <w:snapToGrid w:val="0"/>
              <w:spacing w:after="0" w:line="240" w:lineRule="auto"/>
              <w:rPr>
                <w:rFonts w:cstheme="minorHAnsi"/>
                <w:sz w:val="20"/>
                <w:szCs w:val="20"/>
                <w:lang w:eastAsia="ja-JP"/>
              </w:rPr>
            </w:pPr>
          </w:p>
        </w:tc>
      </w:tr>
      <w:tr w:rsidR="007643CE" w:rsidRPr="007643CE" w14:paraId="2291841A" w14:textId="77777777" w:rsidTr="00C17640">
        <w:trPr>
          <w:trHeight w:val="530"/>
        </w:trPr>
        <w:tc>
          <w:tcPr>
            <w:tcW w:w="625" w:type="pct"/>
            <w:tcBorders>
              <w:top w:val="single" w:sz="4" w:space="0" w:color="auto"/>
              <w:left w:val="single" w:sz="4" w:space="0" w:color="auto"/>
              <w:bottom w:val="single" w:sz="4" w:space="0" w:color="auto"/>
              <w:right w:val="single" w:sz="4" w:space="0" w:color="auto"/>
            </w:tcBorders>
            <w:vAlign w:val="center"/>
          </w:tcPr>
          <w:p w14:paraId="0A80D5A0" w14:textId="77777777" w:rsidR="007643CE" w:rsidRPr="007643CE" w:rsidRDefault="007643CE" w:rsidP="007643CE">
            <w:pPr>
              <w:adjustRightInd w:val="0"/>
              <w:snapToGrid w:val="0"/>
              <w:spacing w:after="0" w:line="240" w:lineRule="auto"/>
              <w:jc w:val="center"/>
              <w:rPr>
                <w:rFonts w:cstheme="minorHAnsi"/>
                <w:b/>
                <w:sz w:val="20"/>
                <w:szCs w:val="20"/>
                <w:lang w:eastAsia="ja-JP"/>
              </w:rPr>
            </w:pPr>
            <w:r w:rsidRPr="007643CE">
              <w:rPr>
                <w:rFonts w:cstheme="minorHAnsi"/>
                <w:b/>
                <w:sz w:val="20"/>
                <w:szCs w:val="20"/>
                <w:lang w:eastAsia="ja-JP"/>
              </w:rPr>
              <w:t>1530-1730 (2h)</w:t>
            </w:r>
          </w:p>
        </w:tc>
        <w:tc>
          <w:tcPr>
            <w:tcW w:w="625" w:type="pct"/>
            <w:vMerge/>
            <w:tcBorders>
              <w:left w:val="single" w:sz="4" w:space="0" w:color="auto"/>
              <w:right w:val="single" w:sz="4" w:space="0" w:color="auto"/>
            </w:tcBorders>
            <w:vAlign w:val="center"/>
          </w:tcPr>
          <w:p w14:paraId="0B9001B7" w14:textId="77777777" w:rsidR="007643CE" w:rsidRPr="007643CE" w:rsidRDefault="007643CE" w:rsidP="007643CE">
            <w:pPr>
              <w:adjustRightInd w:val="0"/>
              <w:snapToGrid w:val="0"/>
              <w:spacing w:after="0" w:line="240" w:lineRule="auto"/>
              <w:rPr>
                <w:rFonts w:cstheme="minorHAnsi"/>
                <w:sz w:val="20"/>
                <w:szCs w:val="20"/>
              </w:rPr>
            </w:pPr>
          </w:p>
        </w:tc>
        <w:tc>
          <w:tcPr>
            <w:tcW w:w="625" w:type="pct"/>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14:paraId="2E9E91DD" w14:textId="77777777" w:rsidR="007643CE" w:rsidRPr="007643CE" w:rsidRDefault="007643CE" w:rsidP="007643CE">
            <w:pPr>
              <w:adjustRightInd w:val="0"/>
              <w:snapToGrid w:val="0"/>
              <w:spacing w:after="0" w:line="240" w:lineRule="auto"/>
              <w:ind w:left="-18" w:right="-108"/>
              <w:rPr>
                <w:rFonts w:eastAsia="Malgun Gothic" w:cstheme="minorHAnsi"/>
                <w:b/>
                <w:bCs/>
                <w:sz w:val="20"/>
                <w:szCs w:val="20"/>
              </w:rPr>
            </w:pPr>
            <w:r w:rsidRPr="007643CE">
              <w:rPr>
                <w:rFonts w:eastAsia="Malgun Gothic" w:cstheme="minorHAnsi"/>
                <w:b/>
                <w:bCs/>
                <w:sz w:val="20"/>
                <w:szCs w:val="20"/>
              </w:rPr>
              <w:t>A4. Stock Status (8)</w:t>
            </w:r>
          </w:p>
          <w:p w14:paraId="144E9099" w14:textId="77777777" w:rsidR="007643CE" w:rsidRPr="007643CE" w:rsidRDefault="007643CE" w:rsidP="007643CE">
            <w:pPr>
              <w:adjustRightInd w:val="0"/>
              <w:snapToGrid w:val="0"/>
              <w:spacing w:after="0" w:line="240" w:lineRule="auto"/>
              <w:rPr>
                <w:rFonts w:eastAsia="Malgun Gothic" w:cstheme="minorHAnsi"/>
                <w:sz w:val="20"/>
                <w:szCs w:val="20"/>
              </w:rPr>
            </w:pPr>
            <w:r w:rsidRPr="007643CE">
              <w:rPr>
                <w:rFonts w:eastAsia="Malgun Gothic" w:cstheme="minorHAnsi"/>
                <w:sz w:val="20"/>
                <w:szCs w:val="20"/>
              </w:rPr>
              <w:t>A4.7 (Projects)</w:t>
            </w:r>
          </w:p>
          <w:p w14:paraId="250DF1BC" w14:textId="77777777" w:rsidR="007643CE" w:rsidRPr="007643CE" w:rsidRDefault="007643CE" w:rsidP="007643CE">
            <w:pPr>
              <w:adjustRightInd w:val="0"/>
              <w:snapToGrid w:val="0"/>
              <w:spacing w:after="0" w:line="240" w:lineRule="auto"/>
              <w:rPr>
                <w:rFonts w:eastAsia="Malgun Gothic" w:cstheme="minorHAnsi"/>
                <w:sz w:val="20"/>
                <w:szCs w:val="20"/>
              </w:rPr>
            </w:pPr>
            <w:r w:rsidRPr="007643CE">
              <w:rPr>
                <w:rFonts w:eastAsia="Malgun Gothic" w:cstheme="minorHAnsi"/>
                <w:sz w:val="20"/>
                <w:szCs w:val="20"/>
              </w:rPr>
              <w:t>A7.2 (PTTP; 10min)</w:t>
            </w:r>
          </w:p>
        </w:tc>
        <w:tc>
          <w:tcPr>
            <w:tcW w:w="625" w:type="pct"/>
            <w:tcBorders>
              <w:top w:val="single" w:sz="4" w:space="0" w:color="auto"/>
              <w:left w:val="single" w:sz="4" w:space="0" w:color="auto"/>
              <w:bottom w:val="single" w:sz="4" w:space="0" w:color="auto"/>
              <w:right w:val="single" w:sz="4" w:space="0" w:color="auto"/>
            </w:tcBorders>
            <w:shd w:val="clear" w:color="auto" w:fill="FDE9D9" w:themeFill="accent6" w:themeFillTint="33"/>
            <w:noWrap/>
            <w:vAlign w:val="center"/>
          </w:tcPr>
          <w:p w14:paraId="22FF7CF6" w14:textId="77777777" w:rsidR="007643CE" w:rsidRPr="007643CE" w:rsidRDefault="007643CE" w:rsidP="007643CE">
            <w:pPr>
              <w:adjustRightInd w:val="0"/>
              <w:snapToGrid w:val="0"/>
              <w:spacing w:after="0" w:line="240" w:lineRule="auto"/>
              <w:rPr>
                <w:rFonts w:cstheme="minorHAnsi"/>
                <w:b/>
                <w:bCs/>
                <w:sz w:val="20"/>
                <w:szCs w:val="20"/>
              </w:rPr>
            </w:pPr>
            <w:r w:rsidRPr="007643CE">
              <w:rPr>
                <w:rFonts w:eastAsia="Malgun Gothic" w:cstheme="minorHAnsi"/>
                <w:b/>
                <w:bCs/>
                <w:sz w:val="20"/>
                <w:szCs w:val="20"/>
              </w:rPr>
              <w:t>Agenda 7-12</w:t>
            </w:r>
          </w:p>
        </w:tc>
        <w:tc>
          <w:tcPr>
            <w:tcW w:w="625" w:type="pct"/>
            <w:tcBorders>
              <w:top w:val="single" w:sz="4" w:space="0" w:color="auto"/>
              <w:left w:val="nil"/>
              <w:bottom w:val="single" w:sz="4" w:space="0" w:color="auto"/>
              <w:right w:val="single" w:sz="4" w:space="0" w:color="auto"/>
            </w:tcBorders>
            <w:shd w:val="clear" w:color="auto" w:fill="FDE9D9" w:themeFill="accent6" w:themeFillTint="33"/>
            <w:noWrap/>
            <w:vAlign w:val="center"/>
          </w:tcPr>
          <w:p w14:paraId="3E699DAB" w14:textId="77777777" w:rsidR="007643CE" w:rsidRPr="007643CE" w:rsidRDefault="007643CE" w:rsidP="007643CE">
            <w:pPr>
              <w:adjustRightInd w:val="0"/>
              <w:snapToGrid w:val="0"/>
              <w:spacing w:after="0" w:line="240" w:lineRule="auto"/>
              <w:rPr>
                <w:rFonts w:eastAsia="Malgun Gothic" w:cstheme="minorHAnsi"/>
                <w:b/>
                <w:bCs/>
                <w:sz w:val="20"/>
                <w:szCs w:val="20"/>
              </w:rPr>
            </w:pPr>
            <w:r w:rsidRPr="007643CE">
              <w:rPr>
                <w:rFonts w:cstheme="minorHAnsi"/>
                <w:b/>
                <w:sz w:val="20"/>
                <w:szCs w:val="20"/>
              </w:rPr>
              <w:t>Agenda 7-12</w:t>
            </w:r>
          </w:p>
        </w:tc>
        <w:tc>
          <w:tcPr>
            <w:tcW w:w="625" w:type="pct"/>
            <w:tcBorders>
              <w:top w:val="single" w:sz="4" w:space="0" w:color="auto"/>
              <w:left w:val="nil"/>
              <w:bottom w:val="single" w:sz="4" w:space="0" w:color="auto"/>
              <w:right w:val="single" w:sz="4" w:space="0" w:color="auto"/>
            </w:tcBorders>
            <w:shd w:val="clear" w:color="auto" w:fill="FDE9D9" w:themeFill="accent6" w:themeFillTint="33"/>
            <w:noWrap/>
            <w:vAlign w:val="center"/>
          </w:tcPr>
          <w:p w14:paraId="74D27AB7" w14:textId="77777777" w:rsidR="007643CE" w:rsidRPr="007643CE" w:rsidRDefault="007643CE" w:rsidP="007643CE">
            <w:pPr>
              <w:adjustRightInd w:val="0"/>
              <w:snapToGrid w:val="0"/>
              <w:spacing w:after="0" w:line="240" w:lineRule="auto"/>
              <w:rPr>
                <w:rFonts w:cstheme="minorHAnsi"/>
                <w:b/>
                <w:sz w:val="20"/>
                <w:szCs w:val="20"/>
              </w:rPr>
            </w:pPr>
            <w:r w:rsidRPr="007643CE">
              <w:rPr>
                <w:rFonts w:cstheme="minorHAnsi"/>
                <w:b/>
                <w:sz w:val="20"/>
                <w:szCs w:val="20"/>
              </w:rPr>
              <w:t>Agenda 7-14</w:t>
            </w:r>
          </w:p>
        </w:tc>
        <w:tc>
          <w:tcPr>
            <w:tcW w:w="625" w:type="pct"/>
            <w:vMerge/>
            <w:tcBorders>
              <w:left w:val="nil"/>
              <w:right w:val="single" w:sz="4" w:space="0" w:color="auto"/>
            </w:tcBorders>
            <w:noWrap/>
            <w:vAlign w:val="center"/>
          </w:tcPr>
          <w:p w14:paraId="49BAB744" w14:textId="77777777" w:rsidR="007643CE" w:rsidRPr="007643CE" w:rsidRDefault="007643CE" w:rsidP="007643CE">
            <w:pPr>
              <w:adjustRightInd w:val="0"/>
              <w:snapToGrid w:val="0"/>
              <w:spacing w:after="0" w:line="240" w:lineRule="auto"/>
              <w:rPr>
                <w:rFonts w:cstheme="minorHAnsi"/>
                <w:sz w:val="20"/>
                <w:szCs w:val="20"/>
                <w:lang w:eastAsia="ja-JP"/>
              </w:rPr>
            </w:pPr>
          </w:p>
        </w:tc>
        <w:tc>
          <w:tcPr>
            <w:tcW w:w="625" w:type="pct"/>
            <w:vMerge/>
            <w:tcBorders>
              <w:left w:val="nil"/>
              <w:right w:val="single" w:sz="4" w:space="0" w:color="auto"/>
            </w:tcBorders>
            <w:vAlign w:val="center"/>
          </w:tcPr>
          <w:p w14:paraId="1B157E0D" w14:textId="77777777" w:rsidR="007643CE" w:rsidRPr="007643CE" w:rsidRDefault="007643CE" w:rsidP="007643CE">
            <w:pPr>
              <w:adjustRightInd w:val="0"/>
              <w:snapToGrid w:val="0"/>
              <w:spacing w:after="0" w:line="240" w:lineRule="auto"/>
              <w:rPr>
                <w:rFonts w:cstheme="minorHAnsi"/>
                <w:sz w:val="20"/>
                <w:szCs w:val="20"/>
                <w:lang w:eastAsia="ja-JP"/>
              </w:rPr>
            </w:pPr>
          </w:p>
        </w:tc>
      </w:tr>
      <w:tr w:rsidR="007643CE" w:rsidRPr="007643CE" w14:paraId="06198025" w14:textId="77777777" w:rsidTr="00C17640">
        <w:trPr>
          <w:trHeight w:val="60"/>
        </w:trPr>
        <w:tc>
          <w:tcPr>
            <w:tcW w:w="625" w:type="pct"/>
            <w:tcBorders>
              <w:top w:val="single" w:sz="4" w:space="0" w:color="auto"/>
              <w:left w:val="single" w:sz="4" w:space="0" w:color="auto"/>
              <w:bottom w:val="single" w:sz="4" w:space="0" w:color="auto"/>
              <w:right w:val="single" w:sz="4" w:space="0" w:color="auto"/>
            </w:tcBorders>
            <w:vAlign w:val="center"/>
          </w:tcPr>
          <w:p w14:paraId="4385A8F2" w14:textId="77777777" w:rsidR="007643CE" w:rsidRPr="007643CE" w:rsidRDefault="007643CE" w:rsidP="007643CE">
            <w:pPr>
              <w:adjustRightInd w:val="0"/>
              <w:snapToGrid w:val="0"/>
              <w:spacing w:after="0" w:line="240" w:lineRule="auto"/>
              <w:jc w:val="center"/>
              <w:rPr>
                <w:rFonts w:cstheme="minorHAnsi"/>
                <w:b/>
                <w:sz w:val="20"/>
                <w:szCs w:val="20"/>
              </w:rPr>
            </w:pPr>
            <w:r w:rsidRPr="007643CE">
              <w:rPr>
                <w:rFonts w:cstheme="minorHAnsi"/>
                <w:b/>
                <w:sz w:val="20"/>
                <w:szCs w:val="20"/>
              </w:rPr>
              <w:t>1730-1830</w:t>
            </w:r>
          </w:p>
        </w:tc>
        <w:tc>
          <w:tcPr>
            <w:tcW w:w="625" w:type="pct"/>
            <w:vMerge/>
            <w:tcBorders>
              <w:left w:val="single" w:sz="4" w:space="0" w:color="auto"/>
              <w:bottom w:val="single" w:sz="4" w:space="0" w:color="auto"/>
              <w:right w:val="single" w:sz="4" w:space="0" w:color="auto"/>
            </w:tcBorders>
            <w:vAlign w:val="center"/>
          </w:tcPr>
          <w:p w14:paraId="79AF1B09" w14:textId="77777777" w:rsidR="007643CE" w:rsidRPr="007643CE" w:rsidRDefault="007643CE" w:rsidP="007643CE">
            <w:pPr>
              <w:adjustRightInd w:val="0"/>
              <w:snapToGrid w:val="0"/>
              <w:spacing w:after="0" w:line="240" w:lineRule="auto"/>
              <w:rPr>
                <w:rFonts w:cstheme="minorHAnsi"/>
                <w:sz w:val="20"/>
                <w:szCs w:val="20"/>
                <w:lang w:eastAsia="ja-JP"/>
              </w:rPr>
            </w:pPr>
          </w:p>
        </w:tc>
        <w:tc>
          <w:tcPr>
            <w:tcW w:w="625" w:type="pct"/>
            <w:tcBorders>
              <w:top w:val="single" w:sz="4" w:space="0" w:color="auto"/>
              <w:left w:val="single" w:sz="4" w:space="0" w:color="auto"/>
              <w:bottom w:val="single" w:sz="4" w:space="0" w:color="auto"/>
              <w:right w:val="single" w:sz="4" w:space="0" w:color="auto"/>
            </w:tcBorders>
            <w:vAlign w:val="center"/>
          </w:tcPr>
          <w:p w14:paraId="4DAD2147" w14:textId="77777777" w:rsidR="007643CE" w:rsidRPr="007643CE" w:rsidRDefault="007643CE" w:rsidP="007643CE">
            <w:pPr>
              <w:adjustRightInd w:val="0"/>
              <w:snapToGrid w:val="0"/>
              <w:spacing w:after="0" w:line="240" w:lineRule="auto"/>
              <w:jc w:val="center"/>
              <w:rPr>
                <w:rFonts w:cstheme="minorHAnsi"/>
                <w:sz w:val="20"/>
                <w:szCs w:val="20"/>
              </w:rPr>
            </w:pPr>
          </w:p>
        </w:tc>
        <w:tc>
          <w:tcPr>
            <w:tcW w:w="625" w:type="pct"/>
            <w:tcBorders>
              <w:top w:val="single" w:sz="4" w:space="0" w:color="auto"/>
              <w:left w:val="single" w:sz="4" w:space="0" w:color="auto"/>
              <w:bottom w:val="single" w:sz="4" w:space="0" w:color="auto"/>
              <w:right w:val="single" w:sz="4" w:space="0" w:color="auto"/>
            </w:tcBorders>
            <w:vAlign w:val="center"/>
          </w:tcPr>
          <w:p w14:paraId="05E2881F" w14:textId="77777777" w:rsidR="007643CE" w:rsidRPr="007643CE" w:rsidRDefault="007643CE" w:rsidP="007643CE">
            <w:pPr>
              <w:adjustRightInd w:val="0"/>
              <w:snapToGrid w:val="0"/>
              <w:spacing w:after="0" w:line="240" w:lineRule="auto"/>
              <w:jc w:val="center"/>
              <w:rPr>
                <w:rFonts w:cstheme="minorHAnsi"/>
                <w:sz w:val="20"/>
                <w:szCs w:val="20"/>
              </w:rPr>
            </w:pPr>
          </w:p>
        </w:tc>
        <w:tc>
          <w:tcPr>
            <w:tcW w:w="625" w:type="pct"/>
            <w:tcBorders>
              <w:top w:val="single" w:sz="4" w:space="0" w:color="auto"/>
              <w:left w:val="single" w:sz="4" w:space="0" w:color="auto"/>
              <w:bottom w:val="single" w:sz="4" w:space="0" w:color="auto"/>
              <w:right w:val="single" w:sz="4" w:space="0" w:color="auto"/>
            </w:tcBorders>
            <w:vAlign w:val="center"/>
          </w:tcPr>
          <w:p w14:paraId="5E8CD33E" w14:textId="77777777" w:rsidR="007643CE" w:rsidRPr="007643CE" w:rsidRDefault="007643CE" w:rsidP="007643CE">
            <w:pPr>
              <w:adjustRightInd w:val="0"/>
              <w:snapToGrid w:val="0"/>
              <w:spacing w:after="0" w:line="240" w:lineRule="auto"/>
              <w:jc w:val="center"/>
              <w:rPr>
                <w:rFonts w:cstheme="minorHAnsi"/>
                <w:sz w:val="20"/>
                <w:szCs w:val="20"/>
              </w:rPr>
            </w:pPr>
          </w:p>
        </w:tc>
        <w:tc>
          <w:tcPr>
            <w:tcW w:w="625" w:type="pct"/>
            <w:tcBorders>
              <w:top w:val="single" w:sz="4" w:space="0" w:color="auto"/>
              <w:left w:val="single" w:sz="4" w:space="0" w:color="auto"/>
              <w:bottom w:val="single" w:sz="4" w:space="0" w:color="auto"/>
              <w:right w:val="single" w:sz="4" w:space="0" w:color="auto"/>
            </w:tcBorders>
            <w:vAlign w:val="center"/>
          </w:tcPr>
          <w:p w14:paraId="5B90E463" w14:textId="77777777" w:rsidR="007643CE" w:rsidRPr="007643CE" w:rsidRDefault="007643CE" w:rsidP="007643CE">
            <w:pPr>
              <w:adjustRightInd w:val="0"/>
              <w:snapToGrid w:val="0"/>
              <w:spacing w:after="0" w:line="240" w:lineRule="auto"/>
              <w:jc w:val="center"/>
              <w:rPr>
                <w:rFonts w:cstheme="minorHAnsi"/>
                <w:sz w:val="20"/>
                <w:szCs w:val="20"/>
              </w:rPr>
            </w:pPr>
          </w:p>
        </w:tc>
        <w:tc>
          <w:tcPr>
            <w:tcW w:w="625" w:type="pct"/>
            <w:vMerge/>
            <w:tcBorders>
              <w:left w:val="single" w:sz="4" w:space="0" w:color="auto"/>
              <w:bottom w:val="single" w:sz="4" w:space="0" w:color="auto"/>
              <w:right w:val="single" w:sz="4" w:space="0" w:color="auto"/>
            </w:tcBorders>
            <w:noWrap/>
            <w:vAlign w:val="center"/>
          </w:tcPr>
          <w:p w14:paraId="60969543" w14:textId="77777777" w:rsidR="007643CE" w:rsidRPr="007643CE" w:rsidRDefault="007643CE" w:rsidP="007643CE">
            <w:pPr>
              <w:adjustRightInd w:val="0"/>
              <w:snapToGrid w:val="0"/>
              <w:spacing w:after="0" w:line="240" w:lineRule="auto"/>
              <w:rPr>
                <w:rFonts w:cstheme="minorHAnsi"/>
                <w:sz w:val="20"/>
                <w:szCs w:val="20"/>
                <w:lang w:eastAsia="ja-JP"/>
              </w:rPr>
            </w:pPr>
          </w:p>
        </w:tc>
        <w:tc>
          <w:tcPr>
            <w:tcW w:w="625" w:type="pct"/>
            <w:vMerge/>
            <w:tcBorders>
              <w:left w:val="nil"/>
              <w:bottom w:val="single" w:sz="4" w:space="0" w:color="auto"/>
              <w:right w:val="single" w:sz="4" w:space="0" w:color="auto"/>
            </w:tcBorders>
            <w:vAlign w:val="center"/>
          </w:tcPr>
          <w:p w14:paraId="0BE90961" w14:textId="77777777" w:rsidR="007643CE" w:rsidRPr="007643CE" w:rsidRDefault="007643CE" w:rsidP="007643CE">
            <w:pPr>
              <w:adjustRightInd w:val="0"/>
              <w:snapToGrid w:val="0"/>
              <w:spacing w:after="0" w:line="240" w:lineRule="auto"/>
              <w:rPr>
                <w:rFonts w:cstheme="minorHAnsi"/>
                <w:sz w:val="20"/>
                <w:szCs w:val="20"/>
                <w:lang w:eastAsia="ja-JP"/>
              </w:rPr>
            </w:pPr>
          </w:p>
        </w:tc>
      </w:tr>
      <w:bookmarkEnd w:id="82"/>
    </w:tbl>
    <w:p w14:paraId="76863E86" w14:textId="77777777" w:rsidR="00D94FD9" w:rsidRPr="007643CE" w:rsidRDefault="00D94FD9" w:rsidP="007643CE">
      <w:pPr>
        <w:adjustRightInd w:val="0"/>
        <w:snapToGrid w:val="0"/>
        <w:spacing w:after="0" w:line="240" w:lineRule="auto"/>
        <w:rPr>
          <w:rFonts w:cstheme="minorHAnsi"/>
          <w:sz w:val="20"/>
          <w:szCs w:val="20"/>
        </w:rPr>
      </w:pPr>
    </w:p>
    <w:sectPr w:rsidR="00D94FD9" w:rsidRPr="007643CE" w:rsidSect="007643CE">
      <w:pgSz w:w="15840" w:h="12240" w:orient="landscape" w:code="1"/>
      <w:pgMar w:top="720" w:right="720" w:bottom="720" w:left="72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67DAC2" w14:textId="77777777" w:rsidR="00CE751B" w:rsidRDefault="00CE751B" w:rsidP="00FA0754">
      <w:pPr>
        <w:spacing w:after="0" w:line="240" w:lineRule="auto"/>
      </w:pPr>
      <w:r>
        <w:separator/>
      </w:r>
    </w:p>
  </w:endnote>
  <w:endnote w:type="continuationSeparator" w:id="0">
    <w:p w14:paraId="26648941" w14:textId="77777777" w:rsidR="00CE751B" w:rsidRDefault="00CE751B" w:rsidP="00FA0754">
      <w:pPr>
        <w:spacing w:after="0" w:line="240" w:lineRule="auto"/>
      </w:pPr>
      <w:r>
        <w:continuationSeparator/>
      </w:r>
    </w:p>
  </w:endnote>
  <w:endnote w:type="continuationNotice" w:id="1">
    <w:p w14:paraId="5D03572A" w14:textId="77777777" w:rsidR="00CE751B" w:rsidRDefault="00CE75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35B1B9" w14:textId="77777777" w:rsidR="004A2046" w:rsidRDefault="004A204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1EFEC1B" w14:textId="77777777" w:rsidR="004A2046" w:rsidRDefault="004A20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0EAC5" w14:textId="77777777" w:rsidR="004A2046" w:rsidRDefault="004A204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14:paraId="43CB4C5A" w14:textId="77777777" w:rsidR="004A2046" w:rsidRDefault="004A2046" w:rsidP="007643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D1E631" w14:textId="77777777" w:rsidR="00CE751B" w:rsidRDefault="00CE751B" w:rsidP="00FA0754">
      <w:pPr>
        <w:spacing w:after="0" w:line="240" w:lineRule="auto"/>
      </w:pPr>
      <w:r>
        <w:separator/>
      </w:r>
    </w:p>
  </w:footnote>
  <w:footnote w:type="continuationSeparator" w:id="0">
    <w:p w14:paraId="535F2597" w14:textId="77777777" w:rsidR="00CE751B" w:rsidRDefault="00CE751B" w:rsidP="00FA0754">
      <w:pPr>
        <w:spacing w:after="0" w:line="240" w:lineRule="auto"/>
      </w:pPr>
      <w:r>
        <w:continuationSeparator/>
      </w:r>
    </w:p>
  </w:footnote>
  <w:footnote w:type="continuationNotice" w:id="1">
    <w:p w14:paraId="0B511026" w14:textId="77777777" w:rsidR="00CE751B" w:rsidRDefault="00CE751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BB9441" w14:textId="77777777" w:rsidR="004A2046" w:rsidRDefault="004A2046">
    <w:pPr>
      <w:pStyle w:val="Header"/>
    </w:pPr>
    <w:r>
      <w:rPr>
        <w:b/>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C0E33"/>
    <w:multiLevelType w:val="hybridMultilevel"/>
    <w:tmpl w:val="C338D180"/>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 w15:restartNumberingAfterBreak="0">
    <w:nsid w:val="06C26B90"/>
    <w:multiLevelType w:val="multilevel"/>
    <w:tmpl w:val="02E426A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08642077"/>
    <w:multiLevelType w:val="multilevel"/>
    <w:tmpl w:val="5E344D2C"/>
    <w:lvl w:ilvl="0">
      <w:start w:val="4"/>
      <w:numFmt w:val="decimal"/>
      <w:lvlText w:val="%1"/>
      <w:lvlJc w:val="left"/>
      <w:pPr>
        <w:ind w:left="620" w:hanging="620"/>
      </w:pPr>
      <w:rPr>
        <w:rFonts w:hint="default"/>
      </w:rPr>
    </w:lvl>
    <w:lvl w:ilvl="1">
      <w:start w:val="5"/>
      <w:numFmt w:val="decimal"/>
      <w:lvlText w:val="%1.%2"/>
      <w:lvlJc w:val="left"/>
      <w:pPr>
        <w:ind w:left="620" w:hanging="6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A185C69"/>
    <w:multiLevelType w:val="multilevel"/>
    <w:tmpl w:val="2ACE82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0A2679AF"/>
    <w:multiLevelType w:val="multilevel"/>
    <w:tmpl w:val="F216D72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F22E12"/>
    <w:multiLevelType w:val="multilevel"/>
    <w:tmpl w:val="5E344D2C"/>
    <w:lvl w:ilvl="0">
      <w:start w:val="3"/>
      <w:numFmt w:val="decimal"/>
      <w:lvlText w:val="%1"/>
      <w:lvlJc w:val="left"/>
      <w:pPr>
        <w:ind w:left="620" w:hanging="620"/>
      </w:pPr>
      <w:rPr>
        <w:rFonts w:hint="default"/>
      </w:rPr>
    </w:lvl>
    <w:lvl w:ilvl="1">
      <w:start w:val="1"/>
      <w:numFmt w:val="decimal"/>
      <w:lvlText w:val="%1.%2"/>
      <w:lvlJc w:val="left"/>
      <w:pPr>
        <w:ind w:left="620" w:hanging="6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EBB5C3F"/>
    <w:multiLevelType w:val="hybridMultilevel"/>
    <w:tmpl w:val="B3E61FCA"/>
    <w:lvl w:ilvl="0" w:tplc="EABA6D62">
      <w:start w:val="1"/>
      <w:numFmt w:val="decimal"/>
      <w:lvlText w:val="AGENDA ITEM %1"/>
      <w:lvlJc w:val="left"/>
      <w:pPr>
        <w:tabs>
          <w:tab w:val="num" w:pos="360"/>
        </w:tabs>
        <w:ind w:left="2088" w:hanging="2088"/>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2EE6D1F"/>
    <w:multiLevelType w:val="multilevel"/>
    <w:tmpl w:val="9026817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151B529C"/>
    <w:multiLevelType w:val="multilevel"/>
    <w:tmpl w:val="E63E5BD0"/>
    <w:lvl w:ilvl="0">
      <w:start w:val="1"/>
      <w:numFmt w:val="decimal"/>
      <w:lvlText w:val="%1."/>
      <w:lvlJc w:val="left"/>
      <w:pPr>
        <w:ind w:left="360" w:hanging="360"/>
      </w:pPr>
    </w:lvl>
    <w:lvl w:ilvl="1">
      <w:start w:val="1"/>
      <w:numFmt w:val="decimal"/>
      <w:lvlText w:val="%2)"/>
      <w:lvlJc w:val="left"/>
      <w:pPr>
        <w:ind w:left="79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6BC55B5"/>
    <w:multiLevelType w:val="multilevel"/>
    <w:tmpl w:val="263E5F1E"/>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7DB56E2"/>
    <w:multiLevelType w:val="hybridMultilevel"/>
    <w:tmpl w:val="01325974"/>
    <w:lvl w:ilvl="0" w:tplc="BE460A14">
      <w:start w:val="1"/>
      <w:numFmt w:val="decimal"/>
      <w:lvlText w:val="%1)"/>
      <w:lvlJc w:val="left"/>
      <w:pPr>
        <w:ind w:left="2610" w:hanging="720"/>
      </w:pPr>
      <w:rPr>
        <w:rFonts w:hint="default"/>
        <w:color w:val="auto"/>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1" w15:restartNumberingAfterBreak="0">
    <w:nsid w:val="1ADC2B45"/>
    <w:multiLevelType w:val="hybridMultilevel"/>
    <w:tmpl w:val="1354D87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D3A6625"/>
    <w:multiLevelType w:val="multilevel"/>
    <w:tmpl w:val="E2B2820A"/>
    <w:lvl w:ilvl="0">
      <w:start w:val="4"/>
      <w:numFmt w:val="decimal"/>
      <w:lvlText w:val="%1"/>
      <w:lvlJc w:val="left"/>
      <w:pPr>
        <w:ind w:left="620" w:hanging="620"/>
      </w:pPr>
      <w:rPr>
        <w:rFonts w:hint="default"/>
      </w:rPr>
    </w:lvl>
    <w:lvl w:ilvl="1">
      <w:start w:val="3"/>
      <w:numFmt w:val="decimal"/>
      <w:lvlText w:val="%1.%2"/>
      <w:lvlJc w:val="left"/>
      <w:pPr>
        <w:ind w:left="826" w:hanging="620"/>
      </w:pPr>
      <w:rPr>
        <w:rFonts w:hint="default"/>
      </w:rPr>
    </w:lvl>
    <w:lvl w:ilvl="2">
      <w:start w:val="1"/>
      <w:numFmt w:val="decimal"/>
      <w:lvlText w:val="%1.%2.%3"/>
      <w:lvlJc w:val="left"/>
      <w:pPr>
        <w:ind w:left="1132" w:hanging="720"/>
      </w:pPr>
      <w:rPr>
        <w:rFonts w:hint="default"/>
      </w:rPr>
    </w:lvl>
    <w:lvl w:ilvl="3">
      <w:start w:val="1"/>
      <w:numFmt w:val="decimal"/>
      <w:lvlText w:val="%1.%2.%3.%4"/>
      <w:lvlJc w:val="left"/>
      <w:pPr>
        <w:ind w:left="1338" w:hanging="720"/>
      </w:pPr>
      <w:rPr>
        <w:rFonts w:hint="default"/>
      </w:rPr>
    </w:lvl>
    <w:lvl w:ilvl="4">
      <w:start w:val="1"/>
      <w:numFmt w:val="decimal"/>
      <w:lvlText w:val="%1.%2.%3.%4.%5"/>
      <w:lvlJc w:val="left"/>
      <w:pPr>
        <w:ind w:left="1904" w:hanging="1080"/>
      </w:pPr>
      <w:rPr>
        <w:rFonts w:hint="default"/>
      </w:rPr>
    </w:lvl>
    <w:lvl w:ilvl="5">
      <w:start w:val="1"/>
      <w:numFmt w:val="decimal"/>
      <w:lvlText w:val="%1.%2.%3.%4.%5.%6"/>
      <w:lvlJc w:val="left"/>
      <w:pPr>
        <w:ind w:left="2110" w:hanging="1080"/>
      </w:pPr>
      <w:rPr>
        <w:rFonts w:hint="default"/>
      </w:rPr>
    </w:lvl>
    <w:lvl w:ilvl="6">
      <w:start w:val="1"/>
      <w:numFmt w:val="decimal"/>
      <w:lvlText w:val="%1.%2.%3.%4.%5.%6.%7"/>
      <w:lvlJc w:val="left"/>
      <w:pPr>
        <w:ind w:left="2676" w:hanging="1440"/>
      </w:pPr>
      <w:rPr>
        <w:rFonts w:hint="default"/>
      </w:rPr>
    </w:lvl>
    <w:lvl w:ilvl="7">
      <w:start w:val="1"/>
      <w:numFmt w:val="decimal"/>
      <w:lvlText w:val="%1.%2.%3.%4.%5.%6.%7.%8"/>
      <w:lvlJc w:val="left"/>
      <w:pPr>
        <w:ind w:left="2882" w:hanging="1440"/>
      </w:pPr>
      <w:rPr>
        <w:rFonts w:hint="default"/>
      </w:rPr>
    </w:lvl>
    <w:lvl w:ilvl="8">
      <w:start w:val="1"/>
      <w:numFmt w:val="decimal"/>
      <w:lvlText w:val="%1.%2.%3.%4.%5.%6.%7.%8.%9"/>
      <w:lvlJc w:val="left"/>
      <w:pPr>
        <w:ind w:left="3088" w:hanging="1440"/>
      </w:pPr>
      <w:rPr>
        <w:rFonts w:hint="default"/>
      </w:rPr>
    </w:lvl>
  </w:abstractNum>
  <w:abstractNum w:abstractNumId="13" w15:restartNumberingAfterBreak="0">
    <w:nsid w:val="1E304169"/>
    <w:multiLevelType w:val="multilevel"/>
    <w:tmpl w:val="5E344D2C"/>
    <w:lvl w:ilvl="0">
      <w:start w:val="3"/>
      <w:numFmt w:val="decimal"/>
      <w:lvlText w:val="%1"/>
      <w:lvlJc w:val="left"/>
      <w:pPr>
        <w:ind w:left="620" w:hanging="620"/>
      </w:pPr>
      <w:rPr>
        <w:rFonts w:hint="default"/>
      </w:rPr>
    </w:lvl>
    <w:lvl w:ilvl="1">
      <w:start w:val="1"/>
      <w:numFmt w:val="decimal"/>
      <w:lvlText w:val="%1.%2"/>
      <w:lvlJc w:val="left"/>
      <w:pPr>
        <w:ind w:left="620" w:hanging="6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1EDB7EC7"/>
    <w:multiLevelType w:val="multilevel"/>
    <w:tmpl w:val="183E762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3)"/>
      <w:lvlJc w:val="left"/>
      <w:pPr>
        <w:ind w:left="1080" w:hanging="360"/>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F5C40F5"/>
    <w:multiLevelType w:val="multilevel"/>
    <w:tmpl w:val="0470BF0C"/>
    <w:lvl w:ilvl="0">
      <w:start w:val="10"/>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720"/>
        </w:tabs>
        <w:ind w:left="1440" w:hanging="72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218D5665"/>
    <w:multiLevelType w:val="hybridMultilevel"/>
    <w:tmpl w:val="347834E2"/>
    <w:lvl w:ilvl="0" w:tplc="BE460A14">
      <w:start w:val="1"/>
      <w:numFmt w:val="decimal"/>
      <w:lvlText w:val="%1)"/>
      <w:lvlJc w:val="left"/>
      <w:pPr>
        <w:ind w:left="2610" w:hanging="72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A84F32"/>
    <w:multiLevelType w:val="hybridMultilevel"/>
    <w:tmpl w:val="5A2A8ED8"/>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21E57EDF"/>
    <w:multiLevelType w:val="multilevel"/>
    <w:tmpl w:val="5C1C3B78"/>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720"/>
        </w:tabs>
        <w:ind w:left="720" w:firstLine="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22B121E4"/>
    <w:multiLevelType w:val="multilevel"/>
    <w:tmpl w:val="A5901000"/>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0" w15:restartNumberingAfterBreak="0">
    <w:nsid w:val="23C91475"/>
    <w:multiLevelType w:val="hybridMultilevel"/>
    <w:tmpl w:val="5B60EF7C"/>
    <w:lvl w:ilvl="0" w:tplc="FFFFFFFF">
      <w:start w:val="1"/>
      <w:numFmt w:val="lowerRoman"/>
      <w:lvlText w:val="%1)"/>
      <w:lvlJc w:val="left"/>
      <w:pPr>
        <w:ind w:left="6030" w:hanging="360"/>
      </w:pPr>
      <w:rPr>
        <w:rFonts w:eastAsia="Batang" w:hint="default"/>
      </w:rPr>
    </w:lvl>
    <w:lvl w:ilvl="1" w:tplc="FFFFFFFF">
      <w:start w:val="1"/>
      <w:numFmt w:val="lowerLetter"/>
      <w:lvlText w:val="%2)"/>
      <w:lvlJc w:val="left"/>
      <w:pPr>
        <w:ind w:left="6430" w:hanging="360"/>
      </w:pPr>
      <w:rPr>
        <w:rFonts w:hint="default"/>
      </w:rPr>
    </w:lvl>
    <w:lvl w:ilvl="2" w:tplc="0409000B">
      <w:start w:val="1"/>
      <w:numFmt w:val="bullet"/>
      <w:lvlText w:val=""/>
      <w:lvlJc w:val="left"/>
      <w:pPr>
        <w:ind w:left="1120" w:hanging="360"/>
      </w:pPr>
      <w:rPr>
        <w:rFonts w:ascii="Wingdings" w:hAnsi="Wingdings" w:hint="default"/>
      </w:rPr>
    </w:lvl>
    <w:lvl w:ilvl="3" w:tplc="FFFFFFFF" w:tentative="1">
      <w:start w:val="1"/>
      <w:numFmt w:val="decimal"/>
      <w:lvlText w:val="%4."/>
      <w:lvlJc w:val="left"/>
      <w:pPr>
        <w:ind w:left="7270" w:hanging="400"/>
      </w:pPr>
    </w:lvl>
    <w:lvl w:ilvl="4" w:tplc="FFFFFFFF" w:tentative="1">
      <w:start w:val="1"/>
      <w:numFmt w:val="upperLetter"/>
      <w:lvlText w:val="%5."/>
      <w:lvlJc w:val="left"/>
      <w:pPr>
        <w:ind w:left="7670" w:hanging="400"/>
      </w:pPr>
    </w:lvl>
    <w:lvl w:ilvl="5" w:tplc="FFFFFFFF" w:tentative="1">
      <w:start w:val="1"/>
      <w:numFmt w:val="lowerRoman"/>
      <w:lvlText w:val="%6."/>
      <w:lvlJc w:val="right"/>
      <w:pPr>
        <w:ind w:left="8070" w:hanging="400"/>
      </w:pPr>
    </w:lvl>
    <w:lvl w:ilvl="6" w:tplc="FFFFFFFF" w:tentative="1">
      <w:start w:val="1"/>
      <w:numFmt w:val="decimal"/>
      <w:lvlText w:val="%7."/>
      <w:lvlJc w:val="left"/>
      <w:pPr>
        <w:ind w:left="8470" w:hanging="400"/>
      </w:pPr>
    </w:lvl>
    <w:lvl w:ilvl="7" w:tplc="FFFFFFFF" w:tentative="1">
      <w:start w:val="1"/>
      <w:numFmt w:val="upperLetter"/>
      <w:lvlText w:val="%8."/>
      <w:lvlJc w:val="left"/>
      <w:pPr>
        <w:ind w:left="8870" w:hanging="400"/>
      </w:pPr>
    </w:lvl>
    <w:lvl w:ilvl="8" w:tplc="FFFFFFFF" w:tentative="1">
      <w:start w:val="1"/>
      <w:numFmt w:val="lowerRoman"/>
      <w:lvlText w:val="%9."/>
      <w:lvlJc w:val="right"/>
      <w:pPr>
        <w:ind w:left="9270" w:hanging="400"/>
      </w:pPr>
    </w:lvl>
  </w:abstractNum>
  <w:abstractNum w:abstractNumId="21" w15:restartNumberingAfterBreak="0">
    <w:nsid w:val="27F92DA9"/>
    <w:multiLevelType w:val="multilevel"/>
    <w:tmpl w:val="AFCA702E"/>
    <w:lvl w:ilvl="0">
      <w:start w:val="5"/>
      <w:numFmt w:val="decimal"/>
      <w:lvlText w:val="%1"/>
      <w:lvlJc w:val="left"/>
      <w:pPr>
        <w:ind w:left="360" w:hanging="360"/>
      </w:pPr>
      <w:rPr>
        <w:rFonts w:eastAsia="Batang" w:hint="default"/>
      </w:rPr>
    </w:lvl>
    <w:lvl w:ilvl="1">
      <w:start w:val="1"/>
      <w:numFmt w:val="decimal"/>
      <w:lvlText w:val="%1.%2"/>
      <w:lvlJc w:val="left"/>
      <w:pPr>
        <w:ind w:left="630" w:hanging="360"/>
      </w:pPr>
      <w:rPr>
        <w:rFonts w:eastAsia="Batang" w:hint="default"/>
      </w:rPr>
    </w:lvl>
    <w:lvl w:ilvl="2">
      <w:start w:val="1"/>
      <w:numFmt w:val="decimal"/>
      <w:lvlText w:val="%1.%2.%3"/>
      <w:lvlJc w:val="left"/>
      <w:pPr>
        <w:ind w:left="1146" w:hanging="720"/>
      </w:pPr>
      <w:rPr>
        <w:rFonts w:eastAsia="Batang" w:hint="default"/>
      </w:rPr>
    </w:lvl>
    <w:lvl w:ilvl="3">
      <w:start w:val="1"/>
      <w:numFmt w:val="decimal"/>
      <w:lvlText w:val="%1.%2.%3.%4"/>
      <w:lvlJc w:val="left"/>
      <w:pPr>
        <w:ind w:left="2880" w:hanging="720"/>
      </w:pPr>
      <w:rPr>
        <w:rFonts w:eastAsia="Batang" w:hint="default"/>
      </w:rPr>
    </w:lvl>
    <w:lvl w:ilvl="4">
      <w:start w:val="1"/>
      <w:numFmt w:val="decimal"/>
      <w:lvlText w:val="%1.%2.%3.%4.%5"/>
      <w:lvlJc w:val="left"/>
      <w:pPr>
        <w:ind w:left="3960" w:hanging="1080"/>
      </w:pPr>
      <w:rPr>
        <w:rFonts w:eastAsia="Batang" w:hint="default"/>
      </w:rPr>
    </w:lvl>
    <w:lvl w:ilvl="5">
      <w:start w:val="1"/>
      <w:numFmt w:val="decimal"/>
      <w:lvlText w:val="%1.%2.%3.%4.%5.%6"/>
      <w:lvlJc w:val="left"/>
      <w:pPr>
        <w:ind w:left="4680" w:hanging="1080"/>
      </w:pPr>
      <w:rPr>
        <w:rFonts w:eastAsia="Batang" w:hint="default"/>
      </w:rPr>
    </w:lvl>
    <w:lvl w:ilvl="6">
      <w:start w:val="1"/>
      <w:numFmt w:val="decimal"/>
      <w:lvlText w:val="%1.%2.%3.%4.%5.%6.%7"/>
      <w:lvlJc w:val="left"/>
      <w:pPr>
        <w:ind w:left="5760" w:hanging="1440"/>
      </w:pPr>
      <w:rPr>
        <w:rFonts w:eastAsia="Batang" w:hint="default"/>
      </w:rPr>
    </w:lvl>
    <w:lvl w:ilvl="7">
      <w:start w:val="1"/>
      <w:numFmt w:val="decimal"/>
      <w:lvlText w:val="%1.%2.%3.%4.%5.%6.%7.%8"/>
      <w:lvlJc w:val="left"/>
      <w:pPr>
        <w:ind w:left="6480" w:hanging="1440"/>
      </w:pPr>
      <w:rPr>
        <w:rFonts w:eastAsia="Batang" w:hint="default"/>
      </w:rPr>
    </w:lvl>
    <w:lvl w:ilvl="8">
      <w:start w:val="1"/>
      <w:numFmt w:val="decimal"/>
      <w:lvlText w:val="%1.%2.%3.%4.%5.%6.%7.%8.%9"/>
      <w:lvlJc w:val="left"/>
      <w:pPr>
        <w:ind w:left="7200" w:hanging="1440"/>
      </w:pPr>
      <w:rPr>
        <w:rFonts w:eastAsia="Batang" w:hint="default"/>
      </w:rPr>
    </w:lvl>
  </w:abstractNum>
  <w:abstractNum w:abstractNumId="22" w15:restartNumberingAfterBreak="0">
    <w:nsid w:val="31873C2E"/>
    <w:multiLevelType w:val="multilevel"/>
    <w:tmpl w:val="E7B0FB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709250E"/>
    <w:multiLevelType w:val="hybridMultilevel"/>
    <w:tmpl w:val="E5F0A956"/>
    <w:lvl w:ilvl="0" w:tplc="BD76FC18">
      <w:start w:val="99"/>
      <w:numFmt w:val="decimal"/>
      <w:pStyle w:val="WCPFC"/>
      <w:lvlText w:val="%1."/>
      <w:lvlJc w:val="left"/>
      <w:pPr>
        <w:ind w:left="1440" w:hanging="360"/>
      </w:pPr>
      <w:rPr>
        <w:rFonts w:hint="default"/>
        <w:b w:val="0"/>
        <w:sz w:val="22"/>
      </w:rPr>
    </w:lvl>
    <w:lvl w:ilvl="1" w:tplc="0C090003">
      <w:start w:val="1"/>
      <w:numFmt w:val="bullet"/>
      <w:lvlText w:val="o"/>
      <w:lvlJc w:val="left"/>
      <w:pPr>
        <w:ind w:left="2520" w:hanging="360"/>
      </w:pPr>
      <w:rPr>
        <w:rFonts w:ascii="Courier New" w:hAnsi="Courier New" w:cs="Courier New" w:hint="default"/>
      </w:rPr>
    </w:lvl>
    <w:lvl w:ilvl="2" w:tplc="0C090005">
      <w:start w:val="1"/>
      <w:numFmt w:val="bullet"/>
      <w:lvlText w:val=""/>
      <w:lvlJc w:val="left"/>
      <w:pPr>
        <w:ind w:left="3240" w:hanging="360"/>
      </w:pPr>
      <w:rPr>
        <w:rFonts w:ascii="Wingdings" w:hAnsi="Wingdings" w:hint="default"/>
      </w:rPr>
    </w:lvl>
    <w:lvl w:ilvl="3" w:tplc="D41E0DC8">
      <w:start w:val="1"/>
      <w:numFmt w:val="decimal"/>
      <w:lvlText w:val="%4)"/>
      <w:lvlJc w:val="left"/>
      <w:pPr>
        <w:ind w:left="3960" w:hanging="360"/>
      </w:pPr>
      <w:rPr>
        <w:rFonts w:hint="default"/>
      </w:rPr>
    </w:lvl>
    <w:lvl w:ilvl="4" w:tplc="5608EEB8">
      <w:start w:val="1"/>
      <w:numFmt w:val="decimal"/>
      <w:lvlText w:val="(%5)"/>
      <w:lvlJc w:val="left"/>
      <w:pPr>
        <w:ind w:left="4680" w:hanging="360"/>
      </w:pPr>
      <w:rPr>
        <w:rFonts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4" w15:restartNumberingAfterBreak="0">
    <w:nsid w:val="38F67B78"/>
    <w:multiLevelType w:val="multilevel"/>
    <w:tmpl w:val="5E344D2C"/>
    <w:lvl w:ilvl="0">
      <w:start w:val="4"/>
      <w:numFmt w:val="decimal"/>
      <w:lvlText w:val="%1"/>
      <w:lvlJc w:val="left"/>
      <w:pPr>
        <w:ind w:left="620" w:hanging="620"/>
      </w:pPr>
      <w:rPr>
        <w:rFonts w:eastAsia="Times New Roman" w:hint="default"/>
      </w:rPr>
    </w:lvl>
    <w:lvl w:ilvl="1">
      <w:start w:val="4"/>
      <w:numFmt w:val="decimal"/>
      <w:lvlText w:val="%1.%2"/>
      <w:lvlJc w:val="left"/>
      <w:pPr>
        <w:ind w:left="620" w:hanging="620"/>
      </w:pPr>
      <w:rPr>
        <w:rFonts w:eastAsia="Times New Roman" w:hint="default"/>
      </w:rPr>
    </w:lvl>
    <w:lvl w:ilvl="2">
      <w:start w:val="2"/>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25" w15:restartNumberingAfterBreak="0">
    <w:nsid w:val="3B556902"/>
    <w:multiLevelType w:val="hybridMultilevel"/>
    <w:tmpl w:val="F76A355A"/>
    <w:lvl w:ilvl="0" w:tplc="773A69AE">
      <w:start w:val="31"/>
      <w:numFmt w:val="decimal"/>
      <w:pStyle w:val="WCPFCText"/>
      <w:lvlText w:val="%1."/>
      <w:lvlJc w:val="left"/>
      <w:pPr>
        <w:ind w:left="360" w:hanging="36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8C94AEC2">
      <w:start w:val="1"/>
      <w:numFmt w:val="lowerLetter"/>
      <w:lvlText w:val="%2"/>
      <w:lvlJc w:val="left"/>
      <w:pPr>
        <w:ind w:left="11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F3AC74A">
      <w:start w:val="1"/>
      <w:numFmt w:val="lowerRoman"/>
      <w:lvlText w:val="%3"/>
      <w:lvlJc w:val="left"/>
      <w:pPr>
        <w:ind w:left="18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9748748">
      <w:start w:val="1"/>
      <w:numFmt w:val="decimal"/>
      <w:lvlText w:val="%4"/>
      <w:lvlJc w:val="left"/>
      <w:pPr>
        <w:ind w:left="25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FC6C050">
      <w:start w:val="1"/>
      <w:numFmt w:val="lowerLetter"/>
      <w:lvlText w:val="%5"/>
      <w:lvlJc w:val="left"/>
      <w:pPr>
        <w:ind w:left="32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8FEE3A4">
      <w:start w:val="1"/>
      <w:numFmt w:val="lowerRoman"/>
      <w:lvlText w:val="%6"/>
      <w:lvlJc w:val="left"/>
      <w:pPr>
        <w:ind w:left="40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5B81BD6">
      <w:start w:val="1"/>
      <w:numFmt w:val="decimal"/>
      <w:lvlText w:val="%7"/>
      <w:lvlJc w:val="left"/>
      <w:pPr>
        <w:ind w:left="47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2D08FFA">
      <w:start w:val="1"/>
      <w:numFmt w:val="lowerLetter"/>
      <w:lvlText w:val="%8"/>
      <w:lvlJc w:val="left"/>
      <w:pPr>
        <w:ind w:left="54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2521DCC">
      <w:start w:val="1"/>
      <w:numFmt w:val="lowerRoman"/>
      <w:lvlText w:val="%9"/>
      <w:lvlJc w:val="left"/>
      <w:pPr>
        <w:ind w:left="61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3E6F72BD"/>
    <w:multiLevelType w:val="multilevel"/>
    <w:tmpl w:val="5E344D2C"/>
    <w:lvl w:ilvl="0">
      <w:start w:val="4"/>
      <w:numFmt w:val="decimal"/>
      <w:lvlText w:val="%1"/>
      <w:lvlJc w:val="left"/>
      <w:pPr>
        <w:ind w:left="620" w:hanging="620"/>
      </w:pPr>
      <w:rPr>
        <w:rFonts w:hint="default"/>
      </w:rPr>
    </w:lvl>
    <w:lvl w:ilvl="1">
      <w:start w:val="6"/>
      <w:numFmt w:val="decimal"/>
      <w:lvlText w:val="%1.%2"/>
      <w:lvlJc w:val="left"/>
      <w:pPr>
        <w:ind w:left="620" w:hanging="6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E951F5E"/>
    <w:multiLevelType w:val="multilevel"/>
    <w:tmpl w:val="0BA64AC2"/>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8" w15:restartNumberingAfterBreak="0">
    <w:nsid w:val="3F4909F8"/>
    <w:multiLevelType w:val="multilevel"/>
    <w:tmpl w:val="23B06A98"/>
    <w:lvl w:ilvl="0">
      <w:start w:val="11"/>
      <w:numFmt w:val="decimal"/>
      <w:lvlText w:val="%1"/>
      <w:lvlJc w:val="left"/>
      <w:pPr>
        <w:ind w:left="600" w:hanging="600"/>
      </w:pPr>
      <w:rPr>
        <w:rFonts w:eastAsiaTheme="minorEastAsia" w:hint="default"/>
        <w:b/>
      </w:rPr>
    </w:lvl>
    <w:lvl w:ilvl="1">
      <w:start w:val="1"/>
      <w:numFmt w:val="decimal"/>
      <w:lvlText w:val="%1.%2"/>
      <w:lvlJc w:val="left"/>
      <w:pPr>
        <w:ind w:left="780" w:hanging="600"/>
      </w:pPr>
      <w:rPr>
        <w:rFonts w:eastAsiaTheme="minorEastAsia" w:hint="default"/>
        <w:b/>
      </w:rPr>
    </w:lvl>
    <w:lvl w:ilvl="2">
      <w:start w:val="1"/>
      <w:numFmt w:val="decimal"/>
      <w:lvlText w:val="%1.%2.%3"/>
      <w:lvlJc w:val="left"/>
      <w:pPr>
        <w:ind w:left="1080" w:hanging="720"/>
      </w:pPr>
      <w:rPr>
        <w:rFonts w:eastAsiaTheme="minorEastAsia" w:hint="default"/>
        <w:b/>
      </w:rPr>
    </w:lvl>
    <w:lvl w:ilvl="3">
      <w:start w:val="1"/>
      <w:numFmt w:val="decimal"/>
      <w:lvlText w:val="%1.%2.%3.%4"/>
      <w:lvlJc w:val="left"/>
      <w:pPr>
        <w:ind w:left="1260" w:hanging="720"/>
      </w:pPr>
      <w:rPr>
        <w:rFonts w:eastAsiaTheme="minorEastAsia" w:hint="default"/>
        <w:b/>
      </w:rPr>
    </w:lvl>
    <w:lvl w:ilvl="4">
      <w:start w:val="1"/>
      <w:numFmt w:val="decimal"/>
      <w:lvlText w:val="%1.%2.%3.%4.%5"/>
      <w:lvlJc w:val="left"/>
      <w:pPr>
        <w:ind w:left="1800" w:hanging="1080"/>
      </w:pPr>
      <w:rPr>
        <w:rFonts w:eastAsiaTheme="minorEastAsia" w:hint="default"/>
        <w:b/>
      </w:rPr>
    </w:lvl>
    <w:lvl w:ilvl="5">
      <w:start w:val="1"/>
      <w:numFmt w:val="decimal"/>
      <w:lvlText w:val="%1.%2.%3.%4.%5.%6"/>
      <w:lvlJc w:val="left"/>
      <w:pPr>
        <w:ind w:left="1980" w:hanging="1080"/>
      </w:pPr>
      <w:rPr>
        <w:rFonts w:eastAsiaTheme="minorEastAsia" w:hint="default"/>
        <w:b/>
      </w:rPr>
    </w:lvl>
    <w:lvl w:ilvl="6">
      <w:start w:val="1"/>
      <w:numFmt w:val="decimal"/>
      <w:lvlText w:val="%1.%2.%3.%4.%5.%6.%7"/>
      <w:lvlJc w:val="left"/>
      <w:pPr>
        <w:ind w:left="2520" w:hanging="1440"/>
      </w:pPr>
      <w:rPr>
        <w:rFonts w:eastAsiaTheme="minorEastAsia" w:hint="default"/>
        <w:b/>
      </w:rPr>
    </w:lvl>
    <w:lvl w:ilvl="7">
      <w:start w:val="1"/>
      <w:numFmt w:val="decimal"/>
      <w:lvlText w:val="%1.%2.%3.%4.%5.%6.%7.%8"/>
      <w:lvlJc w:val="left"/>
      <w:pPr>
        <w:ind w:left="2700" w:hanging="1440"/>
      </w:pPr>
      <w:rPr>
        <w:rFonts w:eastAsiaTheme="minorEastAsia" w:hint="default"/>
        <w:b/>
      </w:rPr>
    </w:lvl>
    <w:lvl w:ilvl="8">
      <w:start w:val="1"/>
      <w:numFmt w:val="decimal"/>
      <w:lvlText w:val="%1.%2.%3.%4.%5.%6.%7.%8.%9"/>
      <w:lvlJc w:val="left"/>
      <w:pPr>
        <w:ind w:left="3240" w:hanging="1800"/>
      </w:pPr>
      <w:rPr>
        <w:rFonts w:eastAsiaTheme="minorEastAsia" w:hint="default"/>
        <w:b/>
      </w:rPr>
    </w:lvl>
  </w:abstractNum>
  <w:abstractNum w:abstractNumId="29" w15:restartNumberingAfterBreak="0">
    <w:nsid w:val="3F5F6B62"/>
    <w:multiLevelType w:val="hybridMultilevel"/>
    <w:tmpl w:val="7D685EFC"/>
    <w:lvl w:ilvl="0" w:tplc="FFFFFFFF">
      <w:start w:val="1"/>
      <w:numFmt w:val="lowerRoman"/>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0" w15:restartNumberingAfterBreak="0">
    <w:nsid w:val="3F8933BE"/>
    <w:multiLevelType w:val="multilevel"/>
    <w:tmpl w:val="9B160DCC"/>
    <w:lvl w:ilvl="0">
      <w:start w:val="6"/>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3FB96887"/>
    <w:multiLevelType w:val="multilevel"/>
    <w:tmpl w:val="FFD8BCA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15:restartNumberingAfterBreak="0">
    <w:nsid w:val="408C0353"/>
    <w:multiLevelType w:val="multilevel"/>
    <w:tmpl w:val="5E344D2C"/>
    <w:lvl w:ilvl="0">
      <w:start w:val="4"/>
      <w:numFmt w:val="decimal"/>
      <w:lvlText w:val="%1"/>
      <w:lvlJc w:val="left"/>
      <w:pPr>
        <w:ind w:left="620" w:hanging="620"/>
      </w:pPr>
      <w:rPr>
        <w:rFonts w:hint="default"/>
      </w:rPr>
    </w:lvl>
    <w:lvl w:ilvl="1">
      <w:start w:val="3"/>
      <w:numFmt w:val="decimal"/>
      <w:lvlText w:val="%1.%2"/>
      <w:lvlJc w:val="left"/>
      <w:pPr>
        <w:ind w:left="620" w:hanging="6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31A6C78"/>
    <w:multiLevelType w:val="multilevel"/>
    <w:tmpl w:val="F69A27C2"/>
    <w:lvl w:ilvl="0">
      <w:start w:val="5"/>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38F1378"/>
    <w:multiLevelType w:val="hybridMultilevel"/>
    <w:tmpl w:val="5C8CBFB2"/>
    <w:lvl w:ilvl="0" w:tplc="FFFFFFFF">
      <w:start w:val="1"/>
      <w:numFmt w:val="lowerLetter"/>
      <w:lvlText w:val="%1."/>
      <w:lvlJc w:val="left"/>
      <w:pPr>
        <w:ind w:left="1080" w:hanging="360"/>
      </w:pPr>
      <w:rPr>
        <w:rFonts w:hint="default"/>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5" w15:restartNumberingAfterBreak="0">
    <w:nsid w:val="445D58C0"/>
    <w:multiLevelType w:val="hybridMultilevel"/>
    <w:tmpl w:val="C1405ADA"/>
    <w:lvl w:ilvl="0" w:tplc="DF1E1408">
      <w:start w:val="1"/>
      <w:numFmt w:val="decimal"/>
      <w:pStyle w:val="Best2"/>
      <w:lvlText w:val="%1."/>
      <w:lvlJc w:val="left"/>
      <w:pPr>
        <w:ind w:left="360" w:hanging="360"/>
      </w:pPr>
    </w:lvl>
    <w:lvl w:ilvl="1" w:tplc="0C090019">
      <w:start w:val="1"/>
      <w:numFmt w:val="lowerLetter"/>
      <w:lvlText w:val="%2."/>
      <w:lvlJc w:val="left"/>
      <w:pPr>
        <w:ind w:left="720" w:hanging="360"/>
      </w:pPr>
    </w:lvl>
    <w:lvl w:ilvl="2" w:tplc="0C09001B" w:tentative="1">
      <w:start w:val="1"/>
      <w:numFmt w:val="lowerRoman"/>
      <w:lvlText w:val="%3."/>
      <w:lvlJc w:val="right"/>
      <w:pPr>
        <w:ind w:left="1440" w:hanging="180"/>
      </w:pPr>
    </w:lvl>
    <w:lvl w:ilvl="3" w:tplc="0C09000F" w:tentative="1">
      <w:start w:val="1"/>
      <w:numFmt w:val="decimal"/>
      <w:lvlText w:val="%4."/>
      <w:lvlJc w:val="left"/>
      <w:pPr>
        <w:ind w:left="2160" w:hanging="360"/>
      </w:pPr>
    </w:lvl>
    <w:lvl w:ilvl="4" w:tplc="0C090019" w:tentative="1">
      <w:start w:val="1"/>
      <w:numFmt w:val="lowerLetter"/>
      <w:lvlText w:val="%5."/>
      <w:lvlJc w:val="left"/>
      <w:pPr>
        <w:ind w:left="2880" w:hanging="360"/>
      </w:pPr>
    </w:lvl>
    <w:lvl w:ilvl="5" w:tplc="0C09001B" w:tentative="1">
      <w:start w:val="1"/>
      <w:numFmt w:val="lowerRoman"/>
      <w:lvlText w:val="%6."/>
      <w:lvlJc w:val="right"/>
      <w:pPr>
        <w:ind w:left="3600" w:hanging="180"/>
      </w:pPr>
    </w:lvl>
    <w:lvl w:ilvl="6" w:tplc="0C09000F" w:tentative="1">
      <w:start w:val="1"/>
      <w:numFmt w:val="decimal"/>
      <w:lvlText w:val="%7."/>
      <w:lvlJc w:val="left"/>
      <w:pPr>
        <w:ind w:left="4320" w:hanging="360"/>
      </w:pPr>
    </w:lvl>
    <w:lvl w:ilvl="7" w:tplc="0C090019" w:tentative="1">
      <w:start w:val="1"/>
      <w:numFmt w:val="lowerLetter"/>
      <w:lvlText w:val="%8."/>
      <w:lvlJc w:val="left"/>
      <w:pPr>
        <w:ind w:left="5040" w:hanging="360"/>
      </w:pPr>
    </w:lvl>
    <w:lvl w:ilvl="8" w:tplc="0C09001B" w:tentative="1">
      <w:start w:val="1"/>
      <w:numFmt w:val="lowerRoman"/>
      <w:lvlText w:val="%9."/>
      <w:lvlJc w:val="right"/>
      <w:pPr>
        <w:ind w:left="5760" w:hanging="180"/>
      </w:pPr>
    </w:lvl>
  </w:abstractNum>
  <w:abstractNum w:abstractNumId="36" w15:restartNumberingAfterBreak="0">
    <w:nsid w:val="46073769"/>
    <w:multiLevelType w:val="multilevel"/>
    <w:tmpl w:val="3F6A44DE"/>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7" w15:restartNumberingAfterBreak="0">
    <w:nsid w:val="47623089"/>
    <w:multiLevelType w:val="hybridMultilevel"/>
    <w:tmpl w:val="7E564E06"/>
    <w:lvl w:ilvl="0" w:tplc="20000001">
      <w:start w:val="1"/>
      <w:numFmt w:val="bullet"/>
      <w:lvlText w:val=""/>
      <w:lvlJc w:val="left"/>
      <w:pPr>
        <w:ind w:left="1440" w:hanging="360"/>
      </w:pPr>
      <w:rPr>
        <w:rFonts w:ascii="Symbol" w:hAnsi="Symbol" w:hint="default"/>
      </w:rPr>
    </w:lvl>
    <w:lvl w:ilvl="1" w:tplc="20000003">
      <w:start w:val="1"/>
      <w:numFmt w:val="bullet"/>
      <w:lvlText w:val="o"/>
      <w:lvlJc w:val="left"/>
      <w:pPr>
        <w:ind w:left="2160" w:hanging="360"/>
      </w:pPr>
      <w:rPr>
        <w:rFonts w:ascii="Courier New" w:hAnsi="Courier New" w:cs="Courier New" w:hint="default"/>
      </w:rPr>
    </w:lvl>
    <w:lvl w:ilvl="2" w:tplc="20000005">
      <w:start w:val="1"/>
      <w:numFmt w:val="bullet"/>
      <w:lvlText w:val=""/>
      <w:lvlJc w:val="left"/>
      <w:pPr>
        <w:ind w:left="2880" w:hanging="360"/>
      </w:pPr>
      <w:rPr>
        <w:rFonts w:ascii="Wingdings" w:hAnsi="Wingdings" w:hint="default"/>
      </w:rPr>
    </w:lvl>
    <w:lvl w:ilvl="3" w:tplc="20000001">
      <w:start w:val="1"/>
      <w:numFmt w:val="bullet"/>
      <w:lvlText w:val=""/>
      <w:lvlJc w:val="left"/>
      <w:pPr>
        <w:ind w:left="3600" w:hanging="360"/>
      </w:pPr>
      <w:rPr>
        <w:rFonts w:ascii="Symbol" w:hAnsi="Symbol" w:hint="default"/>
      </w:rPr>
    </w:lvl>
    <w:lvl w:ilvl="4" w:tplc="20000003">
      <w:start w:val="1"/>
      <w:numFmt w:val="bullet"/>
      <w:lvlText w:val="o"/>
      <w:lvlJc w:val="left"/>
      <w:pPr>
        <w:ind w:left="4320" w:hanging="360"/>
      </w:pPr>
      <w:rPr>
        <w:rFonts w:ascii="Courier New" w:hAnsi="Courier New" w:cs="Courier New" w:hint="default"/>
      </w:rPr>
    </w:lvl>
    <w:lvl w:ilvl="5" w:tplc="20000005">
      <w:start w:val="1"/>
      <w:numFmt w:val="bullet"/>
      <w:lvlText w:val=""/>
      <w:lvlJc w:val="left"/>
      <w:pPr>
        <w:ind w:left="5040" w:hanging="360"/>
      </w:pPr>
      <w:rPr>
        <w:rFonts w:ascii="Wingdings" w:hAnsi="Wingdings" w:hint="default"/>
      </w:rPr>
    </w:lvl>
    <w:lvl w:ilvl="6" w:tplc="20000001">
      <w:start w:val="1"/>
      <w:numFmt w:val="bullet"/>
      <w:lvlText w:val=""/>
      <w:lvlJc w:val="left"/>
      <w:pPr>
        <w:ind w:left="5760" w:hanging="360"/>
      </w:pPr>
      <w:rPr>
        <w:rFonts w:ascii="Symbol" w:hAnsi="Symbol" w:hint="default"/>
      </w:rPr>
    </w:lvl>
    <w:lvl w:ilvl="7" w:tplc="20000003">
      <w:start w:val="1"/>
      <w:numFmt w:val="bullet"/>
      <w:lvlText w:val="o"/>
      <w:lvlJc w:val="left"/>
      <w:pPr>
        <w:ind w:left="6480" w:hanging="360"/>
      </w:pPr>
      <w:rPr>
        <w:rFonts w:ascii="Courier New" w:hAnsi="Courier New" w:cs="Courier New" w:hint="default"/>
      </w:rPr>
    </w:lvl>
    <w:lvl w:ilvl="8" w:tplc="20000005">
      <w:start w:val="1"/>
      <w:numFmt w:val="bullet"/>
      <w:lvlText w:val=""/>
      <w:lvlJc w:val="left"/>
      <w:pPr>
        <w:ind w:left="7200" w:hanging="360"/>
      </w:pPr>
      <w:rPr>
        <w:rFonts w:ascii="Wingdings" w:hAnsi="Wingdings" w:hint="default"/>
      </w:rPr>
    </w:lvl>
  </w:abstractNum>
  <w:abstractNum w:abstractNumId="38" w15:restartNumberingAfterBreak="0">
    <w:nsid w:val="4B7213C3"/>
    <w:multiLevelType w:val="hybridMultilevel"/>
    <w:tmpl w:val="5924487E"/>
    <w:lvl w:ilvl="0" w:tplc="0409000F">
      <w:start w:val="1"/>
      <w:numFmt w:val="decimal"/>
      <w:lvlText w:val="%1."/>
      <w:lvlJc w:val="left"/>
      <w:pPr>
        <w:ind w:left="1440" w:hanging="360"/>
      </w:pPr>
      <w:rPr>
        <w:rFonts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39" w15:restartNumberingAfterBreak="0">
    <w:nsid w:val="4DAC78E2"/>
    <w:multiLevelType w:val="hybridMultilevel"/>
    <w:tmpl w:val="193EA28C"/>
    <w:lvl w:ilvl="0" w:tplc="E176F142">
      <w:start w:val="1"/>
      <w:numFmt w:val="decimal"/>
      <w:lvlText w:val="%1."/>
      <w:lvlJc w:val="left"/>
      <w:pPr>
        <w:ind w:left="522" w:hanging="360"/>
      </w:pPr>
      <w:rPr>
        <w:rFonts w:hint="default"/>
        <w:b w:val="0"/>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40" w15:restartNumberingAfterBreak="0">
    <w:nsid w:val="4F3563DD"/>
    <w:multiLevelType w:val="hybridMultilevel"/>
    <w:tmpl w:val="D29683C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15:restartNumberingAfterBreak="0">
    <w:nsid w:val="507D107D"/>
    <w:multiLevelType w:val="hybridMultilevel"/>
    <w:tmpl w:val="9080EB40"/>
    <w:lvl w:ilvl="0" w:tplc="7A3EFAEC">
      <w:numFmt w:val="bullet"/>
      <w:lvlText w:val="•"/>
      <w:lvlJc w:val="left"/>
      <w:pPr>
        <w:ind w:left="1931" w:hanging="360"/>
      </w:pPr>
      <w:rPr>
        <w:rFonts w:hint="default"/>
        <w:b w:val="0"/>
        <w:bCs w:val="0"/>
        <w:i w:val="0"/>
        <w:iCs w:val="0"/>
        <w:spacing w:val="0"/>
        <w:w w:val="99"/>
        <w:sz w:val="24"/>
        <w:szCs w:val="56"/>
      </w:rPr>
    </w:lvl>
    <w:lvl w:ilvl="1" w:tplc="04090003" w:tentative="1">
      <w:start w:val="1"/>
      <w:numFmt w:val="bullet"/>
      <w:lvlText w:val="o"/>
      <w:lvlJc w:val="left"/>
      <w:pPr>
        <w:ind w:left="2651" w:hanging="360"/>
      </w:pPr>
      <w:rPr>
        <w:rFonts w:ascii="Courier New" w:hAnsi="Courier New" w:cs="Courier New" w:hint="default"/>
      </w:rPr>
    </w:lvl>
    <w:lvl w:ilvl="2" w:tplc="04090005" w:tentative="1">
      <w:start w:val="1"/>
      <w:numFmt w:val="bullet"/>
      <w:lvlText w:val=""/>
      <w:lvlJc w:val="left"/>
      <w:pPr>
        <w:ind w:left="3371" w:hanging="360"/>
      </w:pPr>
      <w:rPr>
        <w:rFonts w:ascii="Wingdings" w:hAnsi="Wingdings" w:hint="default"/>
      </w:rPr>
    </w:lvl>
    <w:lvl w:ilvl="3" w:tplc="04090001" w:tentative="1">
      <w:start w:val="1"/>
      <w:numFmt w:val="bullet"/>
      <w:lvlText w:val=""/>
      <w:lvlJc w:val="left"/>
      <w:pPr>
        <w:ind w:left="4091" w:hanging="360"/>
      </w:pPr>
      <w:rPr>
        <w:rFonts w:ascii="Symbol" w:hAnsi="Symbol" w:hint="default"/>
      </w:rPr>
    </w:lvl>
    <w:lvl w:ilvl="4" w:tplc="04090003" w:tentative="1">
      <w:start w:val="1"/>
      <w:numFmt w:val="bullet"/>
      <w:lvlText w:val="o"/>
      <w:lvlJc w:val="left"/>
      <w:pPr>
        <w:ind w:left="4811" w:hanging="360"/>
      </w:pPr>
      <w:rPr>
        <w:rFonts w:ascii="Courier New" w:hAnsi="Courier New" w:cs="Courier New" w:hint="default"/>
      </w:rPr>
    </w:lvl>
    <w:lvl w:ilvl="5" w:tplc="04090005" w:tentative="1">
      <w:start w:val="1"/>
      <w:numFmt w:val="bullet"/>
      <w:lvlText w:val=""/>
      <w:lvlJc w:val="left"/>
      <w:pPr>
        <w:ind w:left="5531" w:hanging="360"/>
      </w:pPr>
      <w:rPr>
        <w:rFonts w:ascii="Wingdings" w:hAnsi="Wingdings" w:hint="default"/>
      </w:rPr>
    </w:lvl>
    <w:lvl w:ilvl="6" w:tplc="04090001" w:tentative="1">
      <w:start w:val="1"/>
      <w:numFmt w:val="bullet"/>
      <w:lvlText w:val=""/>
      <w:lvlJc w:val="left"/>
      <w:pPr>
        <w:ind w:left="6251" w:hanging="360"/>
      </w:pPr>
      <w:rPr>
        <w:rFonts w:ascii="Symbol" w:hAnsi="Symbol" w:hint="default"/>
      </w:rPr>
    </w:lvl>
    <w:lvl w:ilvl="7" w:tplc="04090003" w:tentative="1">
      <w:start w:val="1"/>
      <w:numFmt w:val="bullet"/>
      <w:lvlText w:val="o"/>
      <w:lvlJc w:val="left"/>
      <w:pPr>
        <w:ind w:left="6971" w:hanging="360"/>
      </w:pPr>
      <w:rPr>
        <w:rFonts w:ascii="Courier New" w:hAnsi="Courier New" w:cs="Courier New" w:hint="default"/>
      </w:rPr>
    </w:lvl>
    <w:lvl w:ilvl="8" w:tplc="04090005" w:tentative="1">
      <w:start w:val="1"/>
      <w:numFmt w:val="bullet"/>
      <w:lvlText w:val=""/>
      <w:lvlJc w:val="left"/>
      <w:pPr>
        <w:ind w:left="7691" w:hanging="360"/>
      </w:pPr>
      <w:rPr>
        <w:rFonts w:ascii="Wingdings" w:hAnsi="Wingdings" w:hint="default"/>
      </w:rPr>
    </w:lvl>
  </w:abstractNum>
  <w:abstractNum w:abstractNumId="42" w15:restartNumberingAfterBreak="0">
    <w:nsid w:val="50F917B4"/>
    <w:multiLevelType w:val="multilevel"/>
    <w:tmpl w:val="EDCA1478"/>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19C2184"/>
    <w:multiLevelType w:val="hybridMultilevel"/>
    <w:tmpl w:val="5C8CBFB2"/>
    <w:lvl w:ilvl="0" w:tplc="FFFFFFFF">
      <w:start w:val="1"/>
      <w:numFmt w:val="lowerLetter"/>
      <w:lvlText w:val="%1."/>
      <w:lvlJc w:val="left"/>
      <w:pPr>
        <w:ind w:left="1080" w:hanging="360"/>
      </w:pPr>
      <w:rPr>
        <w:rFonts w:hint="default"/>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4" w15:restartNumberingAfterBreak="0">
    <w:nsid w:val="526079EE"/>
    <w:multiLevelType w:val="hybridMultilevel"/>
    <w:tmpl w:val="F7EE05B6"/>
    <w:lvl w:ilvl="0" w:tplc="8E0C08A2">
      <w:start w:val="1"/>
      <w:numFmt w:val="lowerRoman"/>
      <w:lvlText w:val="%1)"/>
      <w:lvlJc w:val="left"/>
      <w:pPr>
        <w:ind w:left="6030" w:hanging="360"/>
      </w:pPr>
      <w:rPr>
        <w:rFonts w:eastAsia="Batang" w:hint="default"/>
      </w:rPr>
    </w:lvl>
    <w:lvl w:ilvl="1" w:tplc="04090011">
      <w:start w:val="1"/>
      <w:numFmt w:val="decimal"/>
      <w:lvlText w:val="%2)"/>
      <w:lvlJc w:val="left"/>
      <w:pPr>
        <w:ind w:left="720" w:hanging="360"/>
      </w:pPr>
    </w:lvl>
    <w:lvl w:ilvl="2" w:tplc="C9C049D0">
      <w:start w:val="4"/>
      <w:numFmt w:val="bullet"/>
      <w:lvlText w:val="-"/>
      <w:lvlJc w:val="left"/>
      <w:pPr>
        <w:ind w:left="6830" w:hanging="360"/>
      </w:pPr>
      <w:rPr>
        <w:rFonts w:ascii="Calibri" w:eastAsiaTheme="minorEastAsia" w:hAnsi="Calibri" w:cs="Calibri" w:hint="default"/>
      </w:rPr>
    </w:lvl>
    <w:lvl w:ilvl="3" w:tplc="0409000F" w:tentative="1">
      <w:start w:val="1"/>
      <w:numFmt w:val="decimal"/>
      <w:lvlText w:val="%4."/>
      <w:lvlJc w:val="left"/>
      <w:pPr>
        <w:ind w:left="7270" w:hanging="400"/>
      </w:pPr>
    </w:lvl>
    <w:lvl w:ilvl="4" w:tplc="04090019" w:tentative="1">
      <w:start w:val="1"/>
      <w:numFmt w:val="upperLetter"/>
      <w:lvlText w:val="%5."/>
      <w:lvlJc w:val="left"/>
      <w:pPr>
        <w:ind w:left="7670" w:hanging="400"/>
      </w:pPr>
    </w:lvl>
    <w:lvl w:ilvl="5" w:tplc="0409001B" w:tentative="1">
      <w:start w:val="1"/>
      <w:numFmt w:val="lowerRoman"/>
      <w:lvlText w:val="%6."/>
      <w:lvlJc w:val="right"/>
      <w:pPr>
        <w:ind w:left="8070" w:hanging="400"/>
      </w:pPr>
    </w:lvl>
    <w:lvl w:ilvl="6" w:tplc="0409000F" w:tentative="1">
      <w:start w:val="1"/>
      <w:numFmt w:val="decimal"/>
      <w:lvlText w:val="%7."/>
      <w:lvlJc w:val="left"/>
      <w:pPr>
        <w:ind w:left="8470" w:hanging="400"/>
      </w:pPr>
    </w:lvl>
    <w:lvl w:ilvl="7" w:tplc="04090019" w:tentative="1">
      <w:start w:val="1"/>
      <w:numFmt w:val="upperLetter"/>
      <w:lvlText w:val="%8."/>
      <w:lvlJc w:val="left"/>
      <w:pPr>
        <w:ind w:left="8870" w:hanging="400"/>
      </w:pPr>
    </w:lvl>
    <w:lvl w:ilvl="8" w:tplc="0409001B" w:tentative="1">
      <w:start w:val="1"/>
      <w:numFmt w:val="lowerRoman"/>
      <w:lvlText w:val="%9."/>
      <w:lvlJc w:val="right"/>
      <w:pPr>
        <w:ind w:left="9270" w:hanging="400"/>
      </w:pPr>
    </w:lvl>
  </w:abstractNum>
  <w:abstractNum w:abstractNumId="45" w15:restartNumberingAfterBreak="0">
    <w:nsid w:val="54C13EEC"/>
    <w:multiLevelType w:val="hybridMultilevel"/>
    <w:tmpl w:val="CA9C44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63D2C13"/>
    <w:multiLevelType w:val="hybridMultilevel"/>
    <w:tmpl w:val="EA4E71D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87E2E2B"/>
    <w:multiLevelType w:val="multilevel"/>
    <w:tmpl w:val="BC0CB2E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4"/>
      <w:numFmt w:val="lowerLetter"/>
      <w:lvlText w:val="%3."/>
      <w:lvlJc w:val="left"/>
      <w:pPr>
        <w:tabs>
          <w:tab w:val="num" w:pos="720"/>
        </w:tabs>
        <w:ind w:left="0" w:firstLine="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8" w15:restartNumberingAfterBreak="0">
    <w:nsid w:val="59F72427"/>
    <w:multiLevelType w:val="hybridMultilevel"/>
    <w:tmpl w:val="F8C8A9F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A6A5D08"/>
    <w:multiLevelType w:val="hybridMultilevel"/>
    <w:tmpl w:val="6A0CCD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5A7C0D20"/>
    <w:multiLevelType w:val="hybridMultilevel"/>
    <w:tmpl w:val="BA3AC480"/>
    <w:lvl w:ilvl="0" w:tplc="42D8DCA0">
      <w:start w:val="1"/>
      <w:numFmt w:val="decimal"/>
      <w:pStyle w:val="favourite"/>
      <w:lvlText w:val="%1."/>
      <w:lvlJc w:val="left"/>
      <w:pPr>
        <w:ind w:left="1800" w:hanging="360"/>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14090019">
      <w:start w:val="1"/>
      <w:numFmt w:val="lowerLetter"/>
      <w:lvlText w:val="%2."/>
      <w:lvlJc w:val="left"/>
      <w:pPr>
        <w:ind w:left="2520" w:hanging="360"/>
      </w:pPr>
    </w:lvl>
    <w:lvl w:ilvl="2" w:tplc="1409001B">
      <w:start w:val="1"/>
      <w:numFmt w:val="lowerRoman"/>
      <w:lvlText w:val="%3."/>
      <w:lvlJc w:val="right"/>
      <w:pPr>
        <w:ind w:left="3240" w:hanging="180"/>
      </w:pPr>
    </w:lvl>
    <w:lvl w:ilvl="3" w:tplc="1409000F">
      <w:start w:val="1"/>
      <w:numFmt w:val="decimal"/>
      <w:lvlText w:val="%4."/>
      <w:lvlJc w:val="left"/>
      <w:pPr>
        <w:ind w:left="3960" w:hanging="360"/>
      </w:pPr>
    </w:lvl>
    <w:lvl w:ilvl="4" w:tplc="6E52C89C">
      <w:start w:val="1"/>
      <w:numFmt w:val="lowerLetter"/>
      <w:lvlText w:val="%5)"/>
      <w:lvlJc w:val="left"/>
      <w:pPr>
        <w:ind w:left="4680" w:hanging="360"/>
      </w:pPr>
      <w:rPr>
        <w:rFonts w:hint="default"/>
      </w:r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abstractNum w:abstractNumId="51" w15:restartNumberingAfterBreak="0">
    <w:nsid w:val="5EE37E3D"/>
    <w:multiLevelType w:val="multilevel"/>
    <w:tmpl w:val="65B07C46"/>
    <w:lvl w:ilvl="0">
      <w:start w:val="1"/>
      <w:numFmt w:val="decimal"/>
      <w:lvlText w:val="%1."/>
      <w:lvlJc w:val="left"/>
      <w:pPr>
        <w:ind w:left="360" w:hanging="360"/>
      </w:pPr>
    </w:lvl>
    <w:lvl w:ilvl="1">
      <w:start w:val="1"/>
      <w:numFmt w:val="decimal"/>
      <w:lvlText w:val="%1.%2."/>
      <w:lvlJc w:val="left"/>
      <w:pPr>
        <w:ind w:left="792" w:hanging="432"/>
      </w:pPr>
      <w:rPr>
        <w:rFonts w:hint="default"/>
        <w:b w:val="0"/>
      </w:rPr>
    </w:lvl>
    <w:lvl w:ilvl="2">
      <w:start w:val="1"/>
      <w:numFmt w:val="decimal"/>
      <w:lvlText w:val="%3)"/>
      <w:lvlJc w:val="left"/>
      <w:pPr>
        <w:ind w:left="1080" w:hanging="360"/>
      </w:pPr>
      <w:rPr>
        <w:rFonts w:hint="default"/>
      </w:r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643514FA"/>
    <w:multiLevelType w:val="hybridMultilevel"/>
    <w:tmpl w:val="5CCC8DAE"/>
    <w:lvl w:ilvl="0" w:tplc="853231F0">
      <w:start w:val="1"/>
      <w:numFmt w:val="decimal"/>
      <w:lvlText w:val="%1)"/>
      <w:lvlJc w:val="left"/>
      <w:pPr>
        <w:ind w:left="1440" w:hanging="360"/>
      </w:pPr>
      <w:rPr>
        <w:rFonts w:hint="default"/>
        <w:b w:val="0"/>
        <w:i w:val="0"/>
        <w:caps w:val="0"/>
        <w:strike w:val="0"/>
        <w:dstrike w:val="0"/>
        <w:vanish w:val="0"/>
        <w:sz w:val="22"/>
        <w:vertAlign w:val="baseline"/>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53" w15:restartNumberingAfterBreak="0">
    <w:nsid w:val="6E253F12"/>
    <w:multiLevelType w:val="hybridMultilevel"/>
    <w:tmpl w:val="E77AEAB6"/>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54" w15:restartNumberingAfterBreak="0">
    <w:nsid w:val="6FA42A05"/>
    <w:multiLevelType w:val="multilevel"/>
    <w:tmpl w:val="2DB002A2"/>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bullet"/>
      <w:lvlText w:val=""/>
      <w:lvlJc w:val="left"/>
      <w:pPr>
        <w:ind w:left="1224" w:hanging="504"/>
      </w:pPr>
      <w:rPr>
        <w:rFonts w:ascii="Wingdings" w:hAnsi="Wingdings" w:hint="default"/>
      </w:rPr>
    </w:lvl>
    <w:lvl w:ilvl="3">
      <w:start w:val="1"/>
      <w:numFmt w:val="decimal"/>
      <w:lvlText w:val="%1.%2.%3.%4."/>
      <w:lvlJc w:val="left"/>
      <w:pPr>
        <w:ind w:left="1728" w:hanging="648"/>
      </w:pPr>
    </w:lvl>
    <w:lvl w:ilvl="4">
      <w:start w:val="1"/>
      <w:numFmt w:val="lowerLetter"/>
      <w:lvlText w:val="%5)"/>
      <w:lvlJc w:val="left"/>
      <w:pPr>
        <w:ind w:left="2232" w:hanging="792"/>
      </w:pPr>
      <w:rPr>
        <w:rFonts w:asciiTheme="minorHAnsi" w:eastAsia="Batang" w:hAnsiTheme="minorHAnsi" w:cstheme="minorBidi"/>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71981B28"/>
    <w:multiLevelType w:val="hybridMultilevel"/>
    <w:tmpl w:val="9BD02A1A"/>
    <w:lvl w:ilvl="0" w:tplc="BE460A14">
      <w:start w:val="1"/>
      <w:numFmt w:val="decimal"/>
      <w:lvlText w:val="%1)"/>
      <w:lvlJc w:val="left"/>
      <w:pPr>
        <w:ind w:left="1160" w:hanging="400"/>
      </w:pPr>
      <w:rPr>
        <w:rFonts w:hint="default"/>
        <w:color w:val="auto"/>
      </w:rPr>
    </w:lvl>
    <w:lvl w:ilvl="1" w:tplc="FFFFFFFF" w:tentative="1">
      <w:start w:val="1"/>
      <w:numFmt w:val="bullet"/>
      <w:lvlText w:val=""/>
      <w:lvlJc w:val="left"/>
      <w:pPr>
        <w:ind w:left="1560" w:hanging="400"/>
      </w:pPr>
      <w:rPr>
        <w:rFonts w:ascii="Wingdings" w:hAnsi="Wingdings" w:hint="default"/>
      </w:rPr>
    </w:lvl>
    <w:lvl w:ilvl="2" w:tplc="FFFFFFFF" w:tentative="1">
      <w:start w:val="1"/>
      <w:numFmt w:val="bullet"/>
      <w:lvlText w:val=""/>
      <w:lvlJc w:val="left"/>
      <w:pPr>
        <w:ind w:left="1960" w:hanging="400"/>
      </w:pPr>
      <w:rPr>
        <w:rFonts w:ascii="Wingdings" w:hAnsi="Wingdings" w:hint="default"/>
      </w:rPr>
    </w:lvl>
    <w:lvl w:ilvl="3" w:tplc="FFFFFFFF" w:tentative="1">
      <w:start w:val="1"/>
      <w:numFmt w:val="bullet"/>
      <w:lvlText w:val=""/>
      <w:lvlJc w:val="left"/>
      <w:pPr>
        <w:ind w:left="2360" w:hanging="400"/>
      </w:pPr>
      <w:rPr>
        <w:rFonts w:ascii="Wingdings" w:hAnsi="Wingdings" w:hint="default"/>
      </w:rPr>
    </w:lvl>
    <w:lvl w:ilvl="4" w:tplc="FFFFFFFF" w:tentative="1">
      <w:start w:val="1"/>
      <w:numFmt w:val="bullet"/>
      <w:lvlText w:val=""/>
      <w:lvlJc w:val="left"/>
      <w:pPr>
        <w:ind w:left="2760" w:hanging="400"/>
      </w:pPr>
      <w:rPr>
        <w:rFonts w:ascii="Wingdings" w:hAnsi="Wingdings" w:hint="default"/>
      </w:rPr>
    </w:lvl>
    <w:lvl w:ilvl="5" w:tplc="FFFFFFFF" w:tentative="1">
      <w:start w:val="1"/>
      <w:numFmt w:val="bullet"/>
      <w:lvlText w:val=""/>
      <w:lvlJc w:val="left"/>
      <w:pPr>
        <w:ind w:left="3160" w:hanging="400"/>
      </w:pPr>
      <w:rPr>
        <w:rFonts w:ascii="Wingdings" w:hAnsi="Wingdings" w:hint="default"/>
      </w:rPr>
    </w:lvl>
    <w:lvl w:ilvl="6" w:tplc="FFFFFFFF" w:tentative="1">
      <w:start w:val="1"/>
      <w:numFmt w:val="bullet"/>
      <w:lvlText w:val=""/>
      <w:lvlJc w:val="left"/>
      <w:pPr>
        <w:ind w:left="3560" w:hanging="400"/>
      </w:pPr>
      <w:rPr>
        <w:rFonts w:ascii="Wingdings" w:hAnsi="Wingdings" w:hint="default"/>
      </w:rPr>
    </w:lvl>
    <w:lvl w:ilvl="7" w:tplc="FFFFFFFF" w:tentative="1">
      <w:start w:val="1"/>
      <w:numFmt w:val="bullet"/>
      <w:lvlText w:val=""/>
      <w:lvlJc w:val="left"/>
      <w:pPr>
        <w:ind w:left="3960" w:hanging="400"/>
      </w:pPr>
      <w:rPr>
        <w:rFonts w:ascii="Wingdings" w:hAnsi="Wingdings" w:hint="default"/>
      </w:rPr>
    </w:lvl>
    <w:lvl w:ilvl="8" w:tplc="FFFFFFFF" w:tentative="1">
      <w:start w:val="1"/>
      <w:numFmt w:val="bullet"/>
      <w:lvlText w:val=""/>
      <w:lvlJc w:val="left"/>
      <w:pPr>
        <w:ind w:left="4360" w:hanging="400"/>
      </w:pPr>
      <w:rPr>
        <w:rFonts w:ascii="Wingdings" w:hAnsi="Wingdings" w:hint="default"/>
      </w:rPr>
    </w:lvl>
  </w:abstractNum>
  <w:abstractNum w:abstractNumId="56" w15:restartNumberingAfterBreak="0">
    <w:nsid w:val="7230793B"/>
    <w:multiLevelType w:val="hybridMultilevel"/>
    <w:tmpl w:val="1D386D94"/>
    <w:lvl w:ilvl="0" w:tplc="595ECB70">
      <w:start w:val="1"/>
      <w:numFmt w:val="lowerLetter"/>
      <w:lvlText w:val="%1."/>
      <w:lvlJc w:val="left"/>
      <w:pPr>
        <w:ind w:left="1931" w:hanging="360"/>
      </w:pPr>
      <w:rPr>
        <w:rFonts w:hint="default"/>
      </w:rPr>
    </w:lvl>
    <w:lvl w:ilvl="1" w:tplc="04090019" w:tentative="1">
      <w:start w:val="1"/>
      <w:numFmt w:val="lowerLetter"/>
      <w:lvlText w:val="%2."/>
      <w:lvlJc w:val="left"/>
      <w:pPr>
        <w:ind w:left="2651" w:hanging="360"/>
      </w:pPr>
    </w:lvl>
    <w:lvl w:ilvl="2" w:tplc="0409001B" w:tentative="1">
      <w:start w:val="1"/>
      <w:numFmt w:val="lowerRoman"/>
      <w:lvlText w:val="%3."/>
      <w:lvlJc w:val="right"/>
      <w:pPr>
        <w:ind w:left="3371" w:hanging="180"/>
      </w:pPr>
    </w:lvl>
    <w:lvl w:ilvl="3" w:tplc="0409000F" w:tentative="1">
      <w:start w:val="1"/>
      <w:numFmt w:val="decimal"/>
      <w:lvlText w:val="%4."/>
      <w:lvlJc w:val="left"/>
      <w:pPr>
        <w:ind w:left="4091" w:hanging="360"/>
      </w:pPr>
    </w:lvl>
    <w:lvl w:ilvl="4" w:tplc="04090019" w:tentative="1">
      <w:start w:val="1"/>
      <w:numFmt w:val="lowerLetter"/>
      <w:lvlText w:val="%5."/>
      <w:lvlJc w:val="left"/>
      <w:pPr>
        <w:ind w:left="4811" w:hanging="360"/>
      </w:pPr>
    </w:lvl>
    <w:lvl w:ilvl="5" w:tplc="0409001B" w:tentative="1">
      <w:start w:val="1"/>
      <w:numFmt w:val="lowerRoman"/>
      <w:lvlText w:val="%6."/>
      <w:lvlJc w:val="right"/>
      <w:pPr>
        <w:ind w:left="5531" w:hanging="180"/>
      </w:pPr>
    </w:lvl>
    <w:lvl w:ilvl="6" w:tplc="0409000F" w:tentative="1">
      <w:start w:val="1"/>
      <w:numFmt w:val="decimal"/>
      <w:lvlText w:val="%7."/>
      <w:lvlJc w:val="left"/>
      <w:pPr>
        <w:ind w:left="6251" w:hanging="360"/>
      </w:pPr>
    </w:lvl>
    <w:lvl w:ilvl="7" w:tplc="04090019" w:tentative="1">
      <w:start w:val="1"/>
      <w:numFmt w:val="lowerLetter"/>
      <w:lvlText w:val="%8."/>
      <w:lvlJc w:val="left"/>
      <w:pPr>
        <w:ind w:left="6971" w:hanging="360"/>
      </w:pPr>
    </w:lvl>
    <w:lvl w:ilvl="8" w:tplc="0409001B" w:tentative="1">
      <w:start w:val="1"/>
      <w:numFmt w:val="lowerRoman"/>
      <w:lvlText w:val="%9."/>
      <w:lvlJc w:val="right"/>
      <w:pPr>
        <w:ind w:left="7691" w:hanging="180"/>
      </w:pPr>
    </w:lvl>
  </w:abstractNum>
  <w:abstractNum w:abstractNumId="57" w15:restartNumberingAfterBreak="0">
    <w:nsid w:val="76F02D2F"/>
    <w:multiLevelType w:val="multilevel"/>
    <w:tmpl w:val="5E344D2C"/>
    <w:lvl w:ilvl="0">
      <w:start w:val="3"/>
      <w:numFmt w:val="decimal"/>
      <w:lvlText w:val="%1"/>
      <w:lvlJc w:val="left"/>
      <w:pPr>
        <w:ind w:left="620" w:hanging="620"/>
      </w:pPr>
      <w:rPr>
        <w:rFonts w:hint="default"/>
      </w:rPr>
    </w:lvl>
    <w:lvl w:ilvl="1">
      <w:start w:val="1"/>
      <w:numFmt w:val="decimal"/>
      <w:lvlText w:val="%1.%2"/>
      <w:lvlJc w:val="left"/>
      <w:pPr>
        <w:ind w:left="620" w:hanging="6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15:restartNumberingAfterBreak="0">
    <w:nsid w:val="78B915B0"/>
    <w:multiLevelType w:val="hybridMultilevel"/>
    <w:tmpl w:val="570A77B4"/>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59" w15:restartNumberingAfterBreak="0">
    <w:nsid w:val="7A5E2D5B"/>
    <w:multiLevelType w:val="multilevel"/>
    <w:tmpl w:val="8CD6870C"/>
    <w:lvl w:ilvl="0">
      <w:start w:val="4"/>
      <w:numFmt w:val="decimal"/>
      <w:lvlText w:val="%1"/>
      <w:lvlJc w:val="left"/>
      <w:pPr>
        <w:ind w:left="620" w:hanging="620"/>
      </w:pPr>
      <w:rPr>
        <w:rFonts w:eastAsia="Batang" w:hint="default"/>
      </w:rPr>
    </w:lvl>
    <w:lvl w:ilvl="1">
      <w:start w:val="7"/>
      <w:numFmt w:val="decimal"/>
      <w:lvlText w:val="%1.%2"/>
      <w:lvlJc w:val="left"/>
      <w:pPr>
        <w:ind w:left="620" w:hanging="620"/>
      </w:pPr>
      <w:rPr>
        <w:rFonts w:eastAsia="Batang" w:hint="default"/>
      </w:rPr>
    </w:lvl>
    <w:lvl w:ilvl="2">
      <w:start w:val="6"/>
      <w:numFmt w:val="decimal"/>
      <w:lvlText w:val="%1.%2.%3"/>
      <w:lvlJc w:val="left"/>
      <w:pPr>
        <w:ind w:left="720" w:hanging="720"/>
      </w:pPr>
      <w:rPr>
        <w:rFonts w:eastAsia="Batang" w:hint="default"/>
      </w:rPr>
    </w:lvl>
    <w:lvl w:ilvl="3">
      <w:start w:val="4"/>
      <w:numFmt w:val="decimal"/>
      <w:lvlText w:val="%1.%2.%3.%4"/>
      <w:lvlJc w:val="left"/>
      <w:pPr>
        <w:ind w:left="720" w:hanging="720"/>
      </w:pPr>
      <w:rPr>
        <w:rFonts w:eastAsia="Batang" w:hint="default"/>
      </w:rPr>
    </w:lvl>
    <w:lvl w:ilvl="4">
      <w:start w:val="1"/>
      <w:numFmt w:val="decimal"/>
      <w:lvlText w:val="%1.%2.%3.%4.%5"/>
      <w:lvlJc w:val="left"/>
      <w:pPr>
        <w:ind w:left="1080" w:hanging="1080"/>
      </w:pPr>
      <w:rPr>
        <w:rFonts w:eastAsia="Batang" w:hint="default"/>
      </w:rPr>
    </w:lvl>
    <w:lvl w:ilvl="5">
      <w:start w:val="1"/>
      <w:numFmt w:val="decimal"/>
      <w:lvlText w:val="%1.%2.%3.%4.%5.%6"/>
      <w:lvlJc w:val="left"/>
      <w:pPr>
        <w:ind w:left="1080" w:hanging="1080"/>
      </w:pPr>
      <w:rPr>
        <w:rFonts w:eastAsia="Batang" w:hint="default"/>
      </w:rPr>
    </w:lvl>
    <w:lvl w:ilvl="6">
      <w:start w:val="1"/>
      <w:numFmt w:val="decimal"/>
      <w:lvlText w:val="%1.%2.%3.%4.%5.%6.%7"/>
      <w:lvlJc w:val="left"/>
      <w:pPr>
        <w:ind w:left="1440" w:hanging="1440"/>
      </w:pPr>
      <w:rPr>
        <w:rFonts w:eastAsia="Batang" w:hint="default"/>
      </w:rPr>
    </w:lvl>
    <w:lvl w:ilvl="7">
      <w:start w:val="1"/>
      <w:numFmt w:val="decimal"/>
      <w:lvlText w:val="%1.%2.%3.%4.%5.%6.%7.%8"/>
      <w:lvlJc w:val="left"/>
      <w:pPr>
        <w:ind w:left="1440" w:hanging="1440"/>
      </w:pPr>
      <w:rPr>
        <w:rFonts w:eastAsia="Batang" w:hint="default"/>
      </w:rPr>
    </w:lvl>
    <w:lvl w:ilvl="8">
      <w:start w:val="1"/>
      <w:numFmt w:val="decimal"/>
      <w:lvlText w:val="%1.%2.%3.%4.%5.%6.%7.%8.%9"/>
      <w:lvlJc w:val="left"/>
      <w:pPr>
        <w:ind w:left="1440" w:hanging="1440"/>
      </w:pPr>
      <w:rPr>
        <w:rFonts w:eastAsia="Batang" w:hint="default"/>
      </w:rPr>
    </w:lvl>
  </w:abstractNum>
  <w:abstractNum w:abstractNumId="60" w15:restartNumberingAfterBreak="0">
    <w:nsid w:val="7A7E7A54"/>
    <w:multiLevelType w:val="hybridMultilevel"/>
    <w:tmpl w:val="83C0F4A2"/>
    <w:lvl w:ilvl="0" w:tplc="0409000B">
      <w:start w:val="1"/>
      <w:numFmt w:val="bullet"/>
      <w:lvlText w:val=""/>
      <w:lvlJc w:val="left"/>
      <w:pPr>
        <w:ind w:left="1160" w:hanging="400"/>
      </w:pPr>
      <w:rPr>
        <w:rFonts w:ascii="Wingdings" w:hAnsi="Wingdings" w:hint="default"/>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61" w15:restartNumberingAfterBreak="0">
    <w:nsid w:val="7B095B0D"/>
    <w:multiLevelType w:val="hybridMultilevel"/>
    <w:tmpl w:val="785C04D6"/>
    <w:lvl w:ilvl="0" w:tplc="0409000B">
      <w:start w:val="1"/>
      <w:numFmt w:val="bullet"/>
      <w:lvlText w:val=""/>
      <w:lvlJc w:val="left"/>
      <w:pPr>
        <w:ind w:left="1571" w:hanging="360"/>
      </w:pPr>
      <w:rPr>
        <w:rFonts w:ascii="Wingdings" w:hAnsi="Wingdings"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62" w15:restartNumberingAfterBreak="0">
    <w:nsid w:val="7CDD6C4C"/>
    <w:multiLevelType w:val="multilevel"/>
    <w:tmpl w:val="28686D1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720"/>
        </w:tabs>
        <w:ind w:left="720" w:firstLine="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3" w15:restartNumberingAfterBreak="0">
    <w:nsid w:val="7D614BAF"/>
    <w:multiLevelType w:val="multilevel"/>
    <w:tmpl w:val="5E344D2C"/>
    <w:lvl w:ilvl="0">
      <w:start w:val="4"/>
      <w:numFmt w:val="decimal"/>
      <w:lvlText w:val="%1"/>
      <w:lvlJc w:val="left"/>
      <w:pPr>
        <w:ind w:left="620" w:hanging="620"/>
      </w:pPr>
      <w:rPr>
        <w:rFonts w:hint="default"/>
      </w:rPr>
    </w:lvl>
    <w:lvl w:ilvl="1">
      <w:start w:val="5"/>
      <w:numFmt w:val="decimal"/>
      <w:lvlText w:val="%1.%2"/>
      <w:lvlJc w:val="left"/>
      <w:pPr>
        <w:ind w:left="620" w:hanging="6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7E6F3F01"/>
    <w:multiLevelType w:val="hybridMultilevel"/>
    <w:tmpl w:val="A3B60984"/>
    <w:lvl w:ilvl="0" w:tplc="57C6A64A">
      <w:start w:val="4"/>
      <w:numFmt w:val="decimal"/>
      <w:lvlText w:val="AGENDA ITEM %1"/>
      <w:lvlJc w:val="left"/>
      <w:pPr>
        <w:tabs>
          <w:tab w:val="num" w:pos="2160"/>
        </w:tabs>
        <w:ind w:left="360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95560867">
    <w:abstractNumId w:val="54"/>
  </w:num>
  <w:num w:numId="2" w16cid:durableId="1125929627">
    <w:abstractNumId w:val="51"/>
  </w:num>
  <w:num w:numId="3" w16cid:durableId="1240335693">
    <w:abstractNumId w:val="8"/>
  </w:num>
  <w:num w:numId="4" w16cid:durableId="583758287">
    <w:abstractNumId w:val="44"/>
  </w:num>
  <w:num w:numId="5" w16cid:durableId="1694961596">
    <w:abstractNumId w:val="10"/>
  </w:num>
  <w:num w:numId="6" w16cid:durableId="1906841475">
    <w:abstractNumId w:val="60"/>
  </w:num>
  <w:num w:numId="7" w16cid:durableId="1896432265">
    <w:abstractNumId w:val="53"/>
  </w:num>
  <w:num w:numId="8" w16cid:durableId="183447840">
    <w:abstractNumId w:val="35"/>
  </w:num>
  <w:num w:numId="9" w16cid:durableId="1758937432">
    <w:abstractNumId w:val="0"/>
  </w:num>
  <w:num w:numId="10" w16cid:durableId="735670348">
    <w:abstractNumId w:val="61"/>
  </w:num>
  <w:num w:numId="11" w16cid:durableId="591279325">
    <w:abstractNumId w:val="17"/>
  </w:num>
  <w:num w:numId="12" w16cid:durableId="1308170664">
    <w:abstractNumId w:val="11"/>
  </w:num>
  <w:num w:numId="13" w16cid:durableId="68965284">
    <w:abstractNumId w:val="6"/>
  </w:num>
  <w:num w:numId="14" w16cid:durableId="516578596">
    <w:abstractNumId w:val="3"/>
  </w:num>
  <w:num w:numId="15" w16cid:durableId="1541749394">
    <w:abstractNumId w:val="18"/>
  </w:num>
  <w:num w:numId="16" w16cid:durableId="1166433939">
    <w:abstractNumId w:val="47"/>
  </w:num>
  <w:num w:numId="17" w16cid:durableId="1417019706">
    <w:abstractNumId w:val="7"/>
  </w:num>
  <w:num w:numId="18" w16cid:durableId="189532776">
    <w:abstractNumId w:val="31"/>
  </w:num>
  <w:num w:numId="19" w16cid:durableId="98070267">
    <w:abstractNumId w:val="1"/>
  </w:num>
  <w:num w:numId="20" w16cid:durableId="1896579004">
    <w:abstractNumId w:val="64"/>
  </w:num>
  <w:num w:numId="21" w16cid:durableId="1693605287">
    <w:abstractNumId w:val="21"/>
  </w:num>
  <w:num w:numId="22" w16cid:durableId="1195390352">
    <w:abstractNumId w:val="27"/>
  </w:num>
  <w:num w:numId="23" w16cid:durableId="1616400978">
    <w:abstractNumId w:val="33"/>
  </w:num>
  <w:num w:numId="24" w16cid:durableId="30033566">
    <w:abstractNumId w:val="30"/>
  </w:num>
  <w:num w:numId="25" w16cid:durableId="1481578494">
    <w:abstractNumId w:val="22"/>
  </w:num>
  <w:num w:numId="26" w16cid:durableId="2073847460">
    <w:abstractNumId w:val="4"/>
  </w:num>
  <w:num w:numId="27" w16cid:durableId="577179809">
    <w:abstractNumId w:val="9"/>
  </w:num>
  <w:num w:numId="28" w16cid:durableId="1170488030">
    <w:abstractNumId w:val="42"/>
  </w:num>
  <w:num w:numId="29" w16cid:durableId="1797330068">
    <w:abstractNumId w:val="56"/>
  </w:num>
  <w:num w:numId="30" w16cid:durableId="1411151501">
    <w:abstractNumId w:val="48"/>
  </w:num>
  <w:num w:numId="31" w16cid:durableId="2119523978">
    <w:abstractNumId w:val="16"/>
  </w:num>
  <w:num w:numId="32" w16cid:durableId="2041780580">
    <w:abstractNumId w:val="50"/>
  </w:num>
  <w:num w:numId="33" w16cid:durableId="1224366188">
    <w:abstractNumId w:val="23"/>
  </w:num>
  <w:num w:numId="34" w16cid:durableId="1682052539">
    <w:abstractNumId w:val="25"/>
  </w:num>
  <w:num w:numId="35" w16cid:durableId="191766262">
    <w:abstractNumId w:val="39"/>
  </w:num>
  <w:num w:numId="36" w16cid:durableId="72434189">
    <w:abstractNumId w:val="37"/>
  </w:num>
  <w:num w:numId="37" w16cid:durableId="730932228">
    <w:abstractNumId w:val="40"/>
  </w:num>
  <w:num w:numId="38" w16cid:durableId="1047411246">
    <w:abstractNumId w:val="49"/>
  </w:num>
  <w:num w:numId="39" w16cid:durableId="2129858348">
    <w:abstractNumId w:val="20"/>
  </w:num>
  <w:num w:numId="40" w16cid:durableId="765733049">
    <w:abstractNumId w:val="62"/>
  </w:num>
  <w:num w:numId="41" w16cid:durableId="1497383336">
    <w:abstractNumId w:val="15"/>
  </w:num>
  <w:num w:numId="42" w16cid:durableId="1122383717">
    <w:abstractNumId w:val="36"/>
  </w:num>
  <w:num w:numId="43" w16cid:durableId="718287996">
    <w:abstractNumId w:val="19"/>
  </w:num>
  <w:num w:numId="44" w16cid:durableId="380248158">
    <w:abstractNumId w:val="34"/>
  </w:num>
  <w:num w:numId="45" w16cid:durableId="264004692">
    <w:abstractNumId w:val="43"/>
  </w:num>
  <w:num w:numId="46" w16cid:durableId="1638299491">
    <w:abstractNumId w:val="28"/>
  </w:num>
  <w:num w:numId="47" w16cid:durableId="16274064">
    <w:abstractNumId w:val="5"/>
  </w:num>
  <w:num w:numId="48" w16cid:durableId="513690689">
    <w:abstractNumId w:val="13"/>
  </w:num>
  <w:num w:numId="49" w16cid:durableId="319627353">
    <w:abstractNumId w:val="12"/>
  </w:num>
  <w:num w:numId="50" w16cid:durableId="691759786">
    <w:abstractNumId w:val="32"/>
  </w:num>
  <w:num w:numId="51" w16cid:durableId="242036667">
    <w:abstractNumId w:val="57"/>
  </w:num>
  <w:num w:numId="52" w16cid:durableId="822043679">
    <w:abstractNumId w:val="59"/>
  </w:num>
  <w:num w:numId="53" w16cid:durableId="1821120177">
    <w:abstractNumId w:val="24"/>
  </w:num>
  <w:num w:numId="54" w16cid:durableId="481235913">
    <w:abstractNumId w:val="2"/>
  </w:num>
  <w:num w:numId="55" w16cid:durableId="717515815">
    <w:abstractNumId w:val="63"/>
  </w:num>
  <w:num w:numId="56" w16cid:durableId="126054073">
    <w:abstractNumId w:val="26"/>
  </w:num>
  <w:num w:numId="57" w16cid:durableId="1279531093">
    <w:abstractNumId w:val="40"/>
  </w:num>
  <w:num w:numId="58" w16cid:durableId="1113286213">
    <w:abstractNumId w:val="38"/>
  </w:num>
  <w:num w:numId="59" w16cid:durableId="1685211141">
    <w:abstractNumId w:val="52"/>
  </w:num>
  <w:num w:numId="60" w16cid:durableId="1060129996">
    <w:abstractNumId w:val="58"/>
  </w:num>
  <w:num w:numId="61" w16cid:durableId="1287929416">
    <w:abstractNumId w:val="29"/>
  </w:num>
  <w:num w:numId="62" w16cid:durableId="1934317028">
    <w:abstractNumId w:val="46"/>
  </w:num>
  <w:num w:numId="63" w16cid:durableId="1037313364">
    <w:abstractNumId w:val="41"/>
  </w:num>
  <w:num w:numId="64" w16cid:durableId="575625105">
    <w:abstractNumId w:val="14"/>
  </w:num>
  <w:num w:numId="65" w16cid:durableId="2041854494">
    <w:abstractNumId w:val="55"/>
  </w:num>
  <w:num w:numId="66" w16cid:durableId="798768183">
    <w:abstractNumId w:val="45"/>
  </w:num>
  <w:numIdMacAtCleanup w:val="5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ungKwon Soh">
    <w15:presenceInfo w15:providerId="AD" w15:userId="S::sungkwon.soh@wcpfc.int::f0f7bb58-a77f-4476-b165-ff06b46806b2"/>
  </w15:person>
  <w15:person w15:author="WCPFC Sec">
    <w15:presenceInfo w15:providerId="None" w15:userId="WCPFC S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oNotDisplayPageBoundaries/>
  <w:bordersDoNotSurroundHeader/>
  <w:bordersDoNotSurroundFooter/>
  <w:proofState w:spelling="clean" w:grammar="clean"/>
  <w:trackRevisions/>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tDA1t7AwNzM1Mje0NDZR0lEKTi0uzszPAymwqAUABHJhjSwAAAA="/>
  </w:docVars>
  <w:rsids>
    <w:rsidRoot w:val="00977BBB"/>
    <w:rsid w:val="000005CB"/>
    <w:rsid w:val="00001DB9"/>
    <w:rsid w:val="0000273C"/>
    <w:rsid w:val="000051AC"/>
    <w:rsid w:val="000103A3"/>
    <w:rsid w:val="0002235F"/>
    <w:rsid w:val="000232A5"/>
    <w:rsid w:val="00026C94"/>
    <w:rsid w:val="0003032A"/>
    <w:rsid w:val="00035A20"/>
    <w:rsid w:val="00036CBA"/>
    <w:rsid w:val="0004346A"/>
    <w:rsid w:val="00045969"/>
    <w:rsid w:val="00050E6C"/>
    <w:rsid w:val="0005492E"/>
    <w:rsid w:val="00056289"/>
    <w:rsid w:val="00060DFC"/>
    <w:rsid w:val="00063839"/>
    <w:rsid w:val="00066E96"/>
    <w:rsid w:val="00075572"/>
    <w:rsid w:val="00075B2D"/>
    <w:rsid w:val="0008283F"/>
    <w:rsid w:val="00083004"/>
    <w:rsid w:val="00086CBE"/>
    <w:rsid w:val="000871B3"/>
    <w:rsid w:val="0008733A"/>
    <w:rsid w:val="00093BEA"/>
    <w:rsid w:val="000A0229"/>
    <w:rsid w:val="000A0EAA"/>
    <w:rsid w:val="000A11F1"/>
    <w:rsid w:val="000A5480"/>
    <w:rsid w:val="000A744C"/>
    <w:rsid w:val="000B2760"/>
    <w:rsid w:val="000B4405"/>
    <w:rsid w:val="000C3C6C"/>
    <w:rsid w:val="000C46CD"/>
    <w:rsid w:val="000D1894"/>
    <w:rsid w:val="000D229A"/>
    <w:rsid w:val="000D4709"/>
    <w:rsid w:val="000D54E0"/>
    <w:rsid w:val="000E02C3"/>
    <w:rsid w:val="000E5D47"/>
    <w:rsid w:val="000E6655"/>
    <w:rsid w:val="000F060E"/>
    <w:rsid w:val="000F750A"/>
    <w:rsid w:val="001004B7"/>
    <w:rsid w:val="00100C39"/>
    <w:rsid w:val="001044A3"/>
    <w:rsid w:val="0011278F"/>
    <w:rsid w:val="00121DC0"/>
    <w:rsid w:val="00124451"/>
    <w:rsid w:val="00124A5C"/>
    <w:rsid w:val="001252F2"/>
    <w:rsid w:val="001257D8"/>
    <w:rsid w:val="00126F6B"/>
    <w:rsid w:val="00131C36"/>
    <w:rsid w:val="001334FD"/>
    <w:rsid w:val="001341BE"/>
    <w:rsid w:val="00135F2C"/>
    <w:rsid w:val="0013679C"/>
    <w:rsid w:val="001411D1"/>
    <w:rsid w:val="001414F7"/>
    <w:rsid w:val="00141649"/>
    <w:rsid w:val="00145D3B"/>
    <w:rsid w:val="001517AE"/>
    <w:rsid w:val="001533B2"/>
    <w:rsid w:val="0015677E"/>
    <w:rsid w:val="001572A8"/>
    <w:rsid w:val="00157620"/>
    <w:rsid w:val="00157EC4"/>
    <w:rsid w:val="001609CA"/>
    <w:rsid w:val="00161559"/>
    <w:rsid w:val="00165EAD"/>
    <w:rsid w:val="00174CD1"/>
    <w:rsid w:val="001774ED"/>
    <w:rsid w:val="00190E6A"/>
    <w:rsid w:val="00191E8D"/>
    <w:rsid w:val="001926EB"/>
    <w:rsid w:val="001A028D"/>
    <w:rsid w:val="001A2424"/>
    <w:rsid w:val="001A3533"/>
    <w:rsid w:val="001A46AF"/>
    <w:rsid w:val="001D1F8A"/>
    <w:rsid w:val="001D3BE3"/>
    <w:rsid w:val="001E0BFE"/>
    <w:rsid w:val="001E27C8"/>
    <w:rsid w:val="001E5B5E"/>
    <w:rsid w:val="001E7273"/>
    <w:rsid w:val="001F0C30"/>
    <w:rsid w:val="00200892"/>
    <w:rsid w:val="002034E8"/>
    <w:rsid w:val="00207A78"/>
    <w:rsid w:val="00210C87"/>
    <w:rsid w:val="002118AB"/>
    <w:rsid w:val="00213958"/>
    <w:rsid w:val="00213FB6"/>
    <w:rsid w:val="0021472B"/>
    <w:rsid w:val="00221103"/>
    <w:rsid w:val="00222F4C"/>
    <w:rsid w:val="00223302"/>
    <w:rsid w:val="002243AB"/>
    <w:rsid w:val="00233BEF"/>
    <w:rsid w:val="00235AC1"/>
    <w:rsid w:val="00242FD0"/>
    <w:rsid w:val="00243B37"/>
    <w:rsid w:val="00244BC3"/>
    <w:rsid w:val="00263888"/>
    <w:rsid w:val="00263963"/>
    <w:rsid w:val="00265433"/>
    <w:rsid w:val="00267559"/>
    <w:rsid w:val="00274013"/>
    <w:rsid w:val="0027676D"/>
    <w:rsid w:val="002819C7"/>
    <w:rsid w:val="00286501"/>
    <w:rsid w:val="00286ED3"/>
    <w:rsid w:val="002914F6"/>
    <w:rsid w:val="002920A1"/>
    <w:rsid w:val="00294773"/>
    <w:rsid w:val="002979E8"/>
    <w:rsid w:val="002A3F6C"/>
    <w:rsid w:val="002B08ED"/>
    <w:rsid w:val="002B43BF"/>
    <w:rsid w:val="002C1326"/>
    <w:rsid w:val="002C7678"/>
    <w:rsid w:val="002E14BA"/>
    <w:rsid w:val="002E3C04"/>
    <w:rsid w:val="002E432F"/>
    <w:rsid w:val="002E70BC"/>
    <w:rsid w:val="002E738A"/>
    <w:rsid w:val="002E7D95"/>
    <w:rsid w:val="00303CFF"/>
    <w:rsid w:val="00307373"/>
    <w:rsid w:val="00311C0D"/>
    <w:rsid w:val="003164C5"/>
    <w:rsid w:val="003178CE"/>
    <w:rsid w:val="003217B4"/>
    <w:rsid w:val="0034102C"/>
    <w:rsid w:val="00341AF9"/>
    <w:rsid w:val="00343F0B"/>
    <w:rsid w:val="00344E66"/>
    <w:rsid w:val="00346B60"/>
    <w:rsid w:val="003502F0"/>
    <w:rsid w:val="0035568D"/>
    <w:rsid w:val="00356701"/>
    <w:rsid w:val="0035780F"/>
    <w:rsid w:val="00357FDD"/>
    <w:rsid w:val="0036365C"/>
    <w:rsid w:val="003731BA"/>
    <w:rsid w:val="00373BE0"/>
    <w:rsid w:val="003761BF"/>
    <w:rsid w:val="00383722"/>
    <w:rsid w:val="00386A99"/>
    <w:rsid w:val="00392323"/>
    <w:rsid w:val="0039368B"/>
    <w:rsid w:val="00395E70"/>
    <w:rsid w:val="0039630A"/>
    <w:rsid w:val="00396D31"/>
    <w:rsid w:val="003A18BD"/>
    <w:rsid w:val="003A31F4"/>
    <w:rsid w:val="003B0284"/>
    <w:rsid w:val="003B3A79"/>
    <w:rsid w:val="003B4B27"/>
    <w:rsid w:val="003B5E6E"/>
    <w:rsid w:val="003C0C18"/>
    <w:rsid w:val="003D684E"/>
    <w:rsid w:val="003E26C6"/>
    <w:rsid w:val="003F0143"/>
    <w:rsid w:val="003F1AFE"/>
    <w:rsid w:val="003F5135"/>
    <w:rsid w:val="003F6725"/>
    <w:rsid w:val="003F797A"/>
    <w:rsid w:val="00400E66"/>
    <w:rsid w:val="004067E4"/>
    <w:rsid w:val="00411D9F"/>
    <w:rsid w:val="004128C2"/>
    <w:rsid w:val="0041563A"/>
    <w:rsid w:val="00416722"/>
    <w:rsid w:val="00416A29"/>
    <w:rsid w:val="004235EF"/>
    <w:rsid w:val="0042576F"/>
    <w:rsid w:val="00432B25"/>
    <w:rsid w:val="0043446E"/>
    <w:rsid w:val="004359B9"/>
    <w:rsid w:val="00440F77"/>
    <w:rsid w:val="0045642A"/>
    <w:rsid w:val="00462A1D"/>
    <w:rsid w:val="00464237"/>
    <w:rsid w:val="00465F17"/>
    <w:rsid w:val="0048101E"/>
    <w:rsid w:val="00482E84"/>
    <w:rsid w:val="00496C02"/>
    <w:rsid w:val="004A2046"/>
    <w:rsid w:val="004A5BA1"/>
    <w:rsid w:val="004B6FC7"/>
    <w:rsid w:val="004B7CA2"/>
    <w:rsid w:val="004C314D"/>
    <w:rsid w:val="004C52EB"/>
    <w:rsid w:val="004D37FF"/>
    <w:rsid w:val="004D452E"/>
    <w:rsid w:val="004D5074"/>
    <w:rsid w:val="004E2576"/>
    <w:rsid w:val="004E489E"/>
    <w:rsid w:val="004E4C56"/>
    <w:rsid w:val="004E6792"/>
    <w:rsid w:val="004E67C2"/>
    <w:rsid w:val="004E79D5"/>
    <w:rsid w:val="004F5B60"/>
    <w:rsid w:val="0050398E"/>
    <w:rsid w:val="0050677D"/>
    <w:rsid w:val="00516758"/>
    <w:rsid w:val="005173BE"/>
    <w:rsid w:val="005232BE"/>
    <w:rsid w:val="00527BC1"/>
    <w:rsid w:val="00530CB6"/>
    <w:rsid w:val="00533E26"/>
    <w:rsid w:val="0053719D"/>
    <w:rsid w:val="00537FE5"/>
    <w:rsid w:val="00544370"/>
    <w:rsid w:val="005474FC"/>
    <w:rsid w:val="0055660F"/>
    <w:rsid w:val="00561EC5"/>
    <w:rsid w:val="005951B4"/>
    <w:rsid w:val="005964E2"/>
    <w:rsid w:val="005B0610"/>
    <w:rsid w:val="005B1CFF"/>
    <w:rsid w:val="005B35CA"/>
    <w:rsid w:val="005C3C1E"/>
    <w:rsid w:val="005C4F7E"/>
    <w:rsid w:val="005C5D5B"/>
    <w:rsid w:val="005C7312"/>
    <w:rsid w:val="005C73A9"/>
    <w:rsid w:val="005D1271"/>
    <w:rsid w:val="005D2357"/>
    <w:rsid w:val="005D2DDB"/>
    <w:rsid w:val="005D4C6B"/>
    <w:rsid w:val="005D6E72"/>
    <w:rsid w:val="005D7921"/>
    <w:rsid w:val="005E33E4"/>
    <w:rsid w:val="005E3D07"/>
    <w:rsid w:val="005E42B7"/>
    <w:rsid w:val="005E720D"/>
    <w:rsid w:val="005F0FA5"/>
    <w:rsid w:val="005F1A4D"/>
    <w:rsid w:val="005F1E59"/>
    <w:rsid w:val="005F62B0"/>
    <w:rsid w:val="005F6EED"/>
    <w:rsid w:val="00600C5A"/>
    <w:rsid w:val="00601123"/>
    <w:rsid w:val="0060238B"/>
    <w:rsid w:val="0060566E"/>
    <w:rsid w:val="006110D4"/>
    <w:rsid w:val="00611A63"/>
    <w:rsid w:val="006126C0"/>
    <w:rsid w:val="00614F4B"/>
    <w:rsid w:val="00615826"/>
    <w:rsid w:val="00616CF3"/>
    <w:rsid w:val="006204BF"/>
    <w:rsid w:val="00621165"/>
    <w:rsid w:val="006257D6"/>
    <w:rsid w:val="00626EFF"/>
    <w:rsid w:val="00631583"/>
    <w:rsid w:val="00632D8C"/>
    <w:rsid w:val="00633952"/>
    <w:rsid w:val="00635F99"/>
    <w:rsid w:val="00636C41"/>
    <w:rsid w:val="006425C4"/>
    <w:rsid w:val="00642A03"/>
    <w:rsid w:val="00642AB6"/>
    <w:rsid w:val="006437C5"/>
    <w:rsid w:val="00644E54"/>
    <w:rsid w:val="00645B0C"/>
    <w:rsid w:val="0065289C"/>
    <w:rsid w:val="006570CC"/>
    <w:rsid w:val="00660978"/>
    <w:rsid w:val="0066156C"/>
    <w:rsid w:val="006719B7"/>
    <w:rsid w:val="00677B7D"/>
    <w:rsid w:val="006841A9"/>
    <w:rsid w:val="00684C00"/>
    <w:rsid w:val="00693B0C"/>
    <w:rsid w:val="006A55B1"/>
    <w:rsid w:val="006B2EE1"/>
    <w:rsid w:val="006B367C"/>
    <w:rsid w:val="006B3DDF"/>
    <w:rsid w:val="006B51BB"/>
    <w:rsid w:val="006B752B"/>
    <w:rsid w:val="006C37D7"/>
    <w:rsid w:val="006C4BC9"/>
    <w:rsid w:val="006C64B2"/>
    <w:rsid w:val="006C781C"/>
    <w:rsid w:val="006D0E67"/>
    <w:rsid w:val="006D4D21"/>
    <w:rsid w:val="006D73FB"/>
    <w:rsid w:val="006E4050"/>
    <w:rsid w:val="006E52A0"/>
    <w:rsid w:val="006F0227"/>
    <w:rsid w:val="006F0EF4"/>
    <w:rsid w:val="006F2F76"/>
    <w:rsid w:val="00704F61"/>
    <w:rsid w:val="007062E5"/>
    <w:rsid w:val="007131AA"/>
    <w:rsid w:val="007140AB"/>
    <w:rsid w:val="00721266"/>
    <w:rsid w:val="007212F7"/>
    <w:rsid w:val="007237CC"/>
    <w:rsid w:val="007243C2"/>
    <w:rsid w:val="00726791"/>
    <w:rsid w:val="00731604"/>
    <w:rsid w:val="00744F16"/>
    <w:rsid w:val="0074664C"/>
    <w:rsid w:val="007563E1"/>
    <w:rsid w:val="0075722F"/>
    <w:rsid w:val="00760F98"/>
    <w:rsid w:val="00760FB4"/>
    <w:rsid w:val="00764356"/>
    <w:rsid w:val="007643CE"/>
    <w:rsid w:val="00764A45"/>
    <w:rsid w:val="00766B7A"/>
    <w:rsid w:val="0077200C"/>
    <w:rsid w:val="007822E2"/>
    <w:rsid w:val="00783CAD"/>
    <w:rsid w:val="00785135"/>
    <w:rsid w:val="00786E18"/>
    <w:rsid w:val="00792E91"/>
    <w:rsid w:val="007A35E0"/>
    <w:rsid w:val="007B4EBF"/>
    <w:rsid w:val="007B57EA"/>
    <w:rsid w:val="007C0CD7"/>
    <w:rsid w:val="007C5D36"/>
    <w:rsid w:val="007D1469"/>
    <w:rsid w:val="007D6C00"/>
    <w:rsid w:val="007D7964"/>
    <w:rsid w:val="007E0913"/>
    <w:rsid w:val="007E0A02"/>
    <w:rsid w:val="007E1DDE"/>
    <w:rsid w:val="007E4D69"/>
    <w:rsid w:val="007E5CB6"/>
    <w:rsid w:val="007E7E71"/>
    <w:rsid w:val="007F20AF"/>
    <w:rsid w:val="007F6F43"/>
    <w:rsid w:val="007F7E9D"/>
    <w:rsid w:val="00804B96"/>
    <w:rsid w:val="0080613E"/>
    <w:rsid w:val="0081169F"/>
    <w:rsid w:val="0081385E"/>
    <w:rsid w:val="008166DD"/>
    <w:rsid w:val="008203B2"/>
    <w:rsid w:val="00822267"/>
    <w:rsid w:val="00822C0B"/>
    <w:rsid w:val="008230ED"/>
    <w:rsid w:val="00823301"/>
    <w:rsid w:val="0082366B"/>
    <w:rsid w:val="0082386E"/>
    <w:rsid w:val="008262F6"/>
    <w:rsid w:val="00827FF5"/>
    <w:rsid w:val="00831DC3"/>
    <w:rsid w:val="00841599"/>
    <w:rsid w:val="008435C2"/>
    <w:rsid w:val="00843981"/>
    <w:rsid w:val="0084761C"/>
    <w:rsid w:val="00852311"/>
    <w:rsid w:val="00855B25"/>
    <w:rsid w:val="00860095"/>
    <w:rsid w:val="0086170A"/>
    <w:rsid w:val="00864D7A"/>
    <w:rsid w:val="008652D0"/>
    <w:rsid w:val="008714B2"/>
    <w:rsid w:val="00873492"/>
    <w:rsid w:val="00874F1A"/>
    <w:rsid w:val="00882A1F"/>
    <w:rsid w:val="00882A4D"/>
    <w:rsid w:val="00883394"/>
    <w:rsid w:val="008851C1"/>
    <w:rsid w:val="008855B2"/>
    <w:rsid w:val="008935EC"/>
    <w:rsid w:val="00895683"/>
    <w:rsid w:val="00896362"/>
    <w:rsid w:val="00897B49"/>
    <w:rsid w:val="008A316C"/>
    <w:rsid w:val="008A3E2C"/>
    <w:rsid w:val="008B7813"/>
    <w:rsid w:val="008C303C"/>
    <w:rsid w:val="008C57DF"/>
    <w:rsid w:val="008C6FF2"/>
    <w:rsid w:val="008D2789"/>
    <w:rsid w:val="008D54F3"/>
    <w:rsid w:val="009003D1"/>
    <w:rsid w:val="00902D73"/>
    <w:rsid w:val="00904080"/>
    <w:rsid w:val="00906FC7"/>
    <w:rsid w:val="0091096F"/>
    <w:rsid w:val="009136A0"/>
    <w:rsid w:val="009148F2"/>
    <w:rsid w:val="00916519"/>
    <w:rsid w:val="00920288"/>
    <w:rsid w:val="009221CC"/>
    <w:rsid w:val="00924EC5"/>
    <w:rsid w:val="00926C61"/>
    <w:rsid w:val="00937878"/>
    <w:rsid w:val="0094396B"/>
    <w:rsid w:val="00950962"/>
    <w:rsid w:val="00953C84"/>
    <w:rsid w:val="009570CF"/>
    <w:rsid w:val="00963C27"/>
    <w:rsid w:val="009730F8"/>
    <w:rsid w:val="00973F7A"/>
    <w:rsid w:val="009752C1"/>
    <w:rsid w:val="00977BBB"/>
    <w:rsid w:val="00990641"/>
    <w:rsid w:val="0099064C"/>
    <w:rsid w:val="009917B1"/>
    <w:rsid w:val="00993185"/>
    <w:rsid w:val="0099739C"/>
    <w:rsid w:val="009A19E7"/>
    <w:rsid w:val="009A7D5D"/>
    <w:rsid w:val="009B09B9"/>
    <w:rsid w:val="009B165A"/>
    <w:rsid w:val="009B7803"/>
    <w:rsid w:val="009B7B16"/>
    <w:rsid w:val="009C050C"/>
    <w:rsid w:val="009C1FA4"/>
    <w:rsid w:val="009C32A7"/>
    <w:rsid w:val="009C412C"/>
    <w:rsid w:val="009C475C"/>
    <w:rsid w:val="009D461C"/>
    <w:rsid w:val="009D5A98"/>
    <w:rsid w:val="009E053A"/>
    <w:rsid w:val="009E1897"/>
    <w:rsid w:val="009E2FC9"/>
    <w:rsid w:val="009E5243"/>
    <w:rsid w:val="009E7C32"/>
    <w:rsid w:val="009F3A0B"/>
    <w:rsid w:val="009F3EA8"/>
    <w:rsid w:val="00A05898"/>
    <w:rsid w:val="00A13026"/>
    <w:rsid w:val="00A144C9"/>
    <w:rsid w:val="00A3463A"/>
    <w:rsid w:val="00A359BD"/>
    <w:rsid w:val="00A40017"/>
    <w:rsid w:val="00A4018E"/>
    <w:rsid w:val="00A4136B"/>
    <w:rsid w:val="00A43FCC"/>
    <w:rsid w:val="00A4679B"/>
    <w:rsid w:val="00A55095"/>
    <w:rsid w:val="00A57102"/>
    <w:rsid w:val="00A74846"/>
    <w:rsid w:val="00A758F7"/>
    <w:rsid w:val="00A91682"/>
    <w:rsid w:val="00A92321"/>
    <w:rsid w:val="00A92553"/>
    <w:rsid w:val="00AA2F78"/>
    <w:rsid w:val="00AB2D2B"/>
    <w:rsid w:val="00AB5405"/>
    <w:rsid w:val="00AB6417"/>
    <w:rsid w:val="00AC6E0A"/>
    <w:rsid w:val="00AC7E4F"/>
    <w:rsid w:val="00AD03A8"/>
    <w:rsid w:val="00AD0B72"/>
    <w:rsid w:val="00AD3BDF"/>
    <w:rsid w:val="00AD722F"/>
    <w:rsid w:val="00AE2601"/>
    <w:rsid w:val="00AE33E9"/>
    <w:rsid w:val="00AE562C"/>
    <w:rsid w:val="00AF6232"/>
    <w:rsid w:val="00B02D09"/>
    <w:rsid w:val="00B06255"/>
    <w:rsid w:val="00B0723E"/>
    <w:rsid w:val="00B14E2D"/>
    <w:rsid w:val="00B215FD"/>
    <w:rsid w:val="00B224A7"/>
    <w:rsid w:val="00B253E5"/>
    <w:rsid w:val="00B35F8C"/>
    <w:rsid w:val="00B373FF"/>
    <w:rsid w:val="00B37938"/>
    <w:rsid w:val="00B403CF"/>
    <w:rsid w:val="00B541A4"/>
    <w:rsid w:val="00B6096E"/>
    <w:rsid w:val="00B61062"/>
    <w:rsid w:val="00B61A0F"/>
    <w:rsid w:val="00B629C3"/>
    <w:rsid w:val="00B676B0"/>
    <w:rsid w:val="00B718C2"/>
    <w:rsid w:val="00B76D23"/>
    <w:rsid w:val="00B80B19"/>
    <w:rsid w:val="00B83933"/>
    <w:rsid w:val="00B840DB"/>
    <w:rsid w:val="00B91467"/>
    <w:rsid w:val="00BA70DA"/>
    <w:rsid w:val="00BA7830"/>
    <w:rsid w:val="00BB04EA"/>
    <w:rsid w:val="00BB308D"/>
    <w:rsid w:val="00BB45D9"/>
    <w:rsid w:val="00BB5DA3"/>
    <w:rsid w:val="00BC2070"/>
    <w:rsid w:val="00BC2DA4"/>
    <w:rsid w:val="00BD1EC0"/>
    <w:rsid w:val="00BD3151"/>
    <w:rsid w:val="00BD4596"/>
    <w:rsid w:val="00BD7726"/>
    <w:rsid w:val="00BD7AF1"/>
    <w:rsid w:val="00BE46B4"/>
    <w:rsid w:val="00BE46B9"/>
    <w:rsid w:val="00BE4B75"/>
    <w:rsid w:val="00BE6EDB"/>
    <w:rsid w:val="00BF0923"/>
    <w:rsid w:val="00BF273C"/>
    <w:rsid w:val="00BF2D9E"/>
    <w:rsid w:val="00BF369B"/>
    <w:rsid w:val="00BF7D35"/>
    <w:rsid w:val="00C00C71"/>
    <w:rsid w:val="00C04C81"/>
    <w:rsid w:val="00C067F0"/>
    <w:rsid w:val="00C11083"/>
    <w:rsid w:val="00C12BB4"/>
    <w:rsid w:val="00C150B9"/>
    <w:rsid w:val="00C20C02"/>
    <w:rsid w:val="00C21CBE"/>
    <w:rsid w:val="00C22917"/>
    <w:rsid w:val="00C312D4"/>
    <w:rsid w:val="00C34A13"/>
    <w:rsid w:val="00C41479"/>
    <w:rsid w:val="00C4676E"/>
    <w:rsid w:val="00C50BC4"/>
    <w:rsid w:val="00C534E2"/>
    <w:rsid w:val="00C54FB4"/>
    <w:rsid w:val="00C5653C"/>
    <w:rsid w:val="00C567B0"/>
    <w:rsid w:val="00C57914"/>
    <w:rsid w:val="00C62AF7"/>
    <w:rsid w:val="00C65456"/>
    <w:rsid w:val="00C65E52"/>
    <w:rsid w:val="00C761A7"/>
    <w:rsid w:val="00C76304"/>
    <w:rsid w:val="00C82A4D"/>
    <w:rsid w:val="00C963CA"/>
    <w:rsid w:val="00C96977"/>
    <w:rsid w:val="00C975E8"/>
    <w:rsid w:val="00CA2072"/>
    <w:rsid w:val="00CA314B"/>
    <w:rsid w:val="00CA32BA"/>
    <w:rsid w:val="00CA3549"/>
    <w:rsid w:val="00CA710E"/>
    <w:rsid w:val="00CB1C55"/>
    <w:rsid w:val="00CB24FF"/>
    <w:rsid w:val="00CB54E0"/>
    <w:rsid w:val="00CC4387"/>
    <w:rsid w:val="00CC5AD6"/>
    <w:rsid w:val="00CC648A"/>
    <w:rsid w:val="00CD2702"/>
    <w:rsid w:val="00CE2E9A"/>
    <w:rsid w:val="00CE4A8C"/>
    <w:rsid w:val="00CE751B"/>
    <w:rsid w:val="00CF2DFA"/>
    <w:rsid w:val="00CF634F"/>
    <w:rsid w:val="00D01A43"/>
    <w:rsid w:val="00D03021"/>
    <w:rsid w:val="00D10316"/>
    <w:rsid w:val="00D11F4E"/>
    <w:rsid w:val="00D14402"/>
    <w:rsid w:val="00D16C63"/>
    <w:rsid w:val="00D22E86"/>
    <w:rsid w:val="00D2554C"/>
    <w:rsid w:val="00D27B0D"/>
    <w:rsid w:val="00D30710"/>
    <w:rsid w:val="00D3096D"/>
    <w:rsid w:val="00D34D16"/>
    <w:rsid w:val="00D34E81"/>
    <w:rsid w:val="00D41D3A"/>
    <w:rsid w:val="00D422CB"/>
    <w:rsid w:val="00D46567"/>
    <w:rsid w:val="00D47A0A"/>
    <w:rsid w:val="00D51AC1"/>
    <w:rsid w:val="00D610DD"/>
    <w:rsid w:val="00D62728"/>
    <w:rsid w:val="00D70366"/>
    <w:rsid w:val="00D73D96"/>
    <w:rsid w:val="00D741B4"/>
    <w:rsid w:val="00D74ACE"/>
    <w:rsid w:val="00D8542E"/>
    <w:rsid w:val="00D85D3D"/>
    <w:rsid w:val="00D90671"/>
    <w:rsid w:val="00D90FDD"/>
    <w:rsid w:val="00D94FD9"/>
    <w:rsid w:val="00D95316"/>
    <w:rsid w:val="00DA67E1"/>
    <w:rsid w:val="00DB01C5"/>
    <w:rsid w:val="00DB4E17"/>
    <w:rsid w:val="00DC22BF"/>
    <w:rsid w:val="00DD797C"/>
    <w:rsid w:val="00DE3434"/>
    <w:rsid w:val="00DE44D3"/>
    <w:rsid w:val="00DE746C"/>
    <w:rsid w:val="00DE7985"/>
    <w:rsid w:val="00DF0A7D"/>
    <w:rsid w:val="00DF50C8"/>
    <w:rsid w:val="00DF657A"/>
    <w:rsid w:val="00E02703"/>
    <w:rsid w:val="00E029DD"/>
    <w:rsid w:val="00E04554"/>
    <w:rsid w:val="00E079BB"/>
    <w:rsid w:val="00E14E4C"/>
    <w:rsid w:val="00E16A63"/>
    <w:rsid w:val="00E17DCA"/>
    <w:rsid w:val="00E35E90"/>
    <w:rsid w:val="00E4722F"/>
    <w:rsid w:val="00E51D73"/>
    <w:rsid w:val="00E52258"/>
    <w:rsid w:val="00E52D29"/>
    <w:rsid w:val="00E56A88"/>
    <w:rsid w:val="00E56D36"/>
    <w:rsid w:val="00E64504"/>
    <w:rsid w:val="00E711E8"/>
    <w:rsid w:val="00E81527"/>
    <w:rsid w:val="00E8234C"/>
    <w:rsid w:val="00E85951"/>
    <w:rsid w:val="00EA3816"/>
    <w:rsid w:val="00EA6787"/>
    <w:rsid w:val="00EB3171"/>
    <w:rsid w:val="00EB56AD"/>
    <w:rsid w:val="00EC1EB6"/>
    <w:rsid w:val="00EC1FFF"/>
    <w:rsid w:val="00ED5D84"/>
    <w:rsid w:val="00EE041E"/>
    <w:rsid w:val="00EE11B1"/>
    <w:rsid w:val="00EE57A4"/>
    <w:rsid w:val="00EF0D80"/>
    <w:rsid w:val="00F018D2"/>
    <w:rsid w:val="00F023DA"/>
    <w:rsid w:val="00F05A24"/>
    <w:rsid w:val="00F12B6D"/>
    <w:rsid w:val="00F13A87"/>
    <w:rsid w:val="00F146DB"/>
    <w:rsid w:val="00F17743"/>
    <w:rsid w:val="00F27304"/>
    <w:rsid w:val="00F32AF3"/>
    <w:rsid w:val="00F33E8F"/>
    <w:rsid w:val="00F343D7"/>
    <w:rsid w:val="00F35A35"/>
    <w:rsid w:val="00F43C2C"/>
    <w:rsid w:val="00F45C38"/>
    <w:rsid w:val="00F47E69"/>
    <w:rsid w:val="00F510F2"/>
    <w:rsid w:val="00F5356D"/>
    <w:rsid w:val="00F5502C"/>
    <w:rsid w:val="00F66195"/>
    <w:rsid w:val="00F67874"/>
    <w:rsid w:val="00F70C5F"/>
    <w:rsid w:val="00F71B80"/>
    <w:rsid w:val="00F74472"/>
    <w:rsid w:val="00F75B24"/>
    <w:rsid w:val="00F81AD7"/>
    <w:rsid w:val="00F838AD"/>
    <w:rsid w:val="00F83D66"/>
    <w:rsid w:val="00F847CF"/>
    <w:rsid w:val="00F87EEA"/>
    <w:rsid w:val="00F96C09"/>
    <w:rsid w:val="00F96F51"/>
    <w:rsid w:val="00F97A18"/>
    <w:rsid w:val="00FA0754"/>
    <w:rsid w:val="00FA19EF"/>
    <w:rsid w:val="00FC21BA"/>
    <w:rsid w:val="00FD3EDE"/>
    <w:rsid w:val="00FD52F4"/>
    <w:rsid w:val="00FD54E1"/>
    <w:rsid w:val="00FE2038"/>
    <w:rsid w:val="00FE2055"/>
    <w:rsid w:val="00FE2C70"/>
    <w:rsid w:val="00FE3C03"/>
    <w:rsid w:val="00FE4420"/>
    <w:rsid w:val="00FF5428"/>
    <w:rsid w:val="00FF795D"/>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254687"/>
  <w15:docId w15:val="{98CA8094-4B3C-4014-AF53-5472AE09C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0F77"/>
  </w:style>
  <w:style w:type="paragraph" w:styleId="Heading1">
    <w:name w:val="heading 1"/>
    <w:basedOn w:val="Normal"/>
    <w:next w:val="Normal"/>
    <w:link w:val="Heading1Char"/>
    <w:qFormat/>
    <w:rsid w:val="004A204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Heading2">
    <w:name w:val="heading 2"/>
    <w:aliases w:val="Heading a,b"/>
    <w:basedOn w:val="Normal"/>
    <w:next w:val="Normal"/>
    <w:link w:val="Heading2Char"/>
    <w:unhideWhenUsed/>
    <w:qFormat/>
    <w:rsid w:val="004A2046"/>
    <w:pPr>
      <w:spacing w:after="120" w:line="240" w:lineRule="auto"/>
      <w:outlineLvl w:val="1"/>
    </w:pPr>
    <w:rPr>
      <w:rFonts w:ascii="Times New Roman" w:eastAsia="MS Mincho" w:hAnsi="Times New Roman" w:cs="Times New Roman"/>
      <w:b/>
      <w:color w:val="000000"/>
      <w:szCs w:val="24"/>
      <w:lang w:eastAsia="ja-JP"/>
    </w:rPr>
  </w:style>
  <w:style w:type="paragraph" w:styleId="Heading3">
    <w:name w:val="heading 3"/>
    <w:basedOn w:val="Normal"/>
    <w:next w:val="Normal"/>
    <w:link w:val="Heading3Char"/>
    <w:semiHidden/>
    <w:unhideWhenUsed/>
    <w:qFormat/>
    <w:rsid w:val="004A2046"/>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val="en-US" w:eastAsia="en-US"/>
    </w:rPr>
  </w:style>
  <w:style w:type="paragraph" w:styleId="Heading4">
    <w:name w:val="heading 4"/>
    <w:basedOn w:val="Normal"/>
    <w:next w:val="Normal"/>
    <w:link w:val="Heading4Char"/>
    <w:semiHidden/>
    <w:unhideWhenUsed/>
    <w:qFormat/>
    <w:rsid w:val="004A2046"/>
    <w:pPr>
      <w:keepNext/>
      <w:keepLines/>
      <w:spacing w:before="200" w:after="0" w:line="240" w:lineRule="auto"/>
      <w:outlineLvl w:val="3"/>
    </w:pPr>
    <w:rPr>
      <w:rFonts w:asciiTheme="majorHAnsi" w:eastAsiaTheme="majorEastAsia" w:hAnsiTheme="majorHAnsi" w:cstheme="majorBidi"/>
      <w:b/>
      <w:bCs/>
      <w:i/>
      <w:iCs/>
      <w:color w:val="4F81BD" w:themeColor="accent1"/>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unhideWhenUsed/>
    <w:rsid w:val="00977BBB"/>
    <w:rPr>
      <w:sz w:val="16"/>
      <w:szCs w:val="16"/>
    </w:rPr>
  </w:style>
  <w:style w:type="paragraph" w:styleId="CommentText">
    <w:name w:val="annotation text"/>
    <w:basedOn w:val="Normal"/>
    <w:link w:val="CommentTextChar"/>
    <w:unhideWhenUsed/>
    <w:rsid w:val="00977BBB"/>
    <w:pPr>
      <w:spacing w:line="240" w:lineRule="auto"/>
    </w:pPr>
    <w:rPr>
      <w:sz w:val="20"/>
      <w:szCs w:val="20"/>
    </w:rPr>
  </w:style>
  <w:style w:type="character" w:customStyle="1" w:styleId="CommentTextChar">
    <w:name w:val="Comment Text Char"/>
    <w:basedOn w:val="DefaultParagraphFont"/>
    <w:link w:val="CommentText"/>
    <w:rsid w:val="00977BBB"/>
    <w:rPr>
      <w:sz w:val="20"/>
      <w:szCs w:val="20"/>
      <w:lang w:val="en-NZ"/>
    </w:rPr>
  </w:style>
  <w:style w:type="table" w:styleId="TableGrid">
    <w:name w:val="Table Grid"/>
    <w:basedOn w:val="TableNormal"/>
    <w:uiPriority w:val="39"/>
    <w:rsid w:val="00977BB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link w:val="DefaultChar"/>
    <w:rsid w:val="00977BBB"/>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977B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7BBB"/>
    <w:rPr>
      <w:rFonts w:ascii="Tahoma" w:hAnsi="Tahoma" w:cs="Tahoma"/>
      <w:sz w:val="16"/>
      <w:szCs w:val="16"/>
      <w:lang w:val="en-NZ"/>
    </w:rPr>
  </w:style>
  <w:style w:type="paragraph" w:styleId="ListParagraph">
    <w:name w:val="List Paragraph"/>
    <w:aliases w:val="123 List Paragraph,List Paragraph1,Recommendation,List Paragraph11,List Paragraph2,Colorful List - Accent 11,Colorful List - Accent 12,NAFO PR List Paragraph,ADB paragraph numbering,Liste 1,Bullets,List Paragraph nowy,References,ANNEX"/>
    <w:basedOn w:val="Normal"/>
    <w:link w:val="ListParagraphChar"/>
    <w:uiPriority w:val="34"/>
    <w:qFormat/>
    <w:rsid w:val="00242FD0"/>
    <w:pPr>
      <w:ind w:left="720"/>
      <w:contextualSpacing/>
    </w:pPr>
  </w:style>
  <w:style w:type="character" w:styleId="Hyperlink">
    <w:name w:val="Hyperlink"/>
    <w:basedOn w:val="DefaultParagraphFont"/>
    <w:uiPriority w:val="99"/>
    <w:unhideWhenUsed/>
    <w:rsid w:val="00CC5AD6"/>
    <w:rPr>
      <w:color w:val="0000FF" w:themeColor="hyperlink"/>
      <w:u w:val="single"/>
    </w:rPr>
  </w:style>
  <w:style w:type="paragraph" w:styleId="Header">
    <w:name w:val="header"/>
    <w:basedOn w:val="Normal"/>
    <w:link w:val="HeaderChar"/>
    <w:uiPriority w:val="99"/>
    <w:unhideWhenUsed/>
    <w:rsid w:val="00FA07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0754"/>
  </w:style>
  <w:style w:type="paragraph" w:styleId="Footer">
    <w:name w:val="footer"/>
    <w:basedOn w:val="Normal"/>
    <w:link w:val="FooterChar"/>
    <w:uiPriority w:val="99"/>
    <w:unhideWhenUsed/>
    <w:rsid w:val="00FA07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0754"/>
  </w:style>
  <w:style w:type="character" w:styleId="Strong">
    <w:name w:val="Strong"/>
    <w:uiPriority w:val="22"/>
    <w:qFormat/>
    <w:rsid w:val="00760F98"/>
    <w:rPr>
      <w:b/>
      <w:bCs/>
    </w:rPr>
  </w:style>
  <w:style w:type="paragraph" w:styleId="FootnoteText">
    <w:name w:val="footnote text"/>
    <w:basedOn w:val="Normal"/>
    <w:link w:val="FootnoteTextChar"/>
    <w:uiPriority w:val="99"/>
    <w:unhideWhenUsed/>
    <w:rsid w:val="001257D8"/>
    <w:pPr>
      <w:spacing w:after="0" w:line="240" w:lineRule="auto"/>
    </w:pPr>
    <w:rPr>
      <w:sz w:val="20"/>
      <w:szCs w:val="20"/>
    </w:rPr>
  </w:style>
  <w:style w:type="character" w:customStyle="1" w:styleId="FootnoteTextChar">
    <w:name w:val="Footnote Text Char"/>
    <w:basedOn w:val="DefaultParagraphFont"/>
    <w:link w:val="FootnoteText"/>
    <w:uiPriority w:val="99"/>
    <w:rsid w:val="001257D8"/>
    <w:rPr>
      <w:sz w:val="20"/>
      <w:szCs w:val="20"/>
    </w:rPr>
  </w:style>
  <w:style w:type="character" w:styleId="FootnoteReference">
    <w:name w:val="footnote reference"/>
    <w:basedOn w:val="DefaultParagraphFont"/>
    <w:unhideWhenUsed/>
    <w:rsid w:val="001257D8"/>
    <w:rPr>
      <w:vertAlign w:val="superscript"/>
    </w:rPr>
  </w:style>
  <w:style w:type="character" w:customStyle="1" w:styleId="ListParagraphChar">
    <w:name w:val="List Paragraph Char"/>
    <w:aliases w:val="123 List Paragraph Char,List Paragraph1 Char,Recommendation Char,List Paragraph11 Char,List Paragraph2 Char,Colorful List - Accent 11 Char,Colorful List - Accent 12 Char,NAFO PR List Paragraph Char,ADB paragraph numbering Char"/>
    <w:link w:val="ListParagraph"/>
    <w:qFormat/>
    <w:locked/>
    <w:rsid w:val="000A0EAA"/>
  </w:style>
  <w:style w:type="paragraph" w:styleId="BodyText3">
    <w:name w:val="Body Text 3"/>
    <w:basedOn w:val="Normal"/>
    <w:link w:val="BodyText3Char"/>
    <w:uiPriority w:val="99"/>
    <w:rsid w:val="00F343D7"/>
    <w:pPr>
      <w:spacing w:after="120" w:line="240" w:lineRule="auto"/>
    </w:pPr>
    <w:rPr>
      <w:rFonts w:ascii="Times New Roman" w:eastAsia="Batang" w:hAnsi="Times New Roman" w:cs="Times New Roman"/>
      <w:sz w:val="16"/>
      <w:szCs w:val="16"/>
      <w:lang w:val="en-AU" w:eastAsia="en-US"/>
    </w:rPr>
  </w:style>
  <w:style w:type="character" w:customStyle="1" w:styleId="BodyText3Char">
    <w:name w:val="Body Text 3 Char"/>
    <w:basedOn w:val="DefaultParagraphFont"/>
    <w:link w:val="BodyText3"/>
    <w:uiPriority w:val="99"/>
    <w:rsid w:val="00F343D7"/>
    <w:rPr>
      <w:rFonts w:ascii="Times New Roman" w:eastAsia="Batang" w:hAnsi="Times New Roman" w:cs="Times New Roman"/>
      <w:sz w:val="16"/>
      <w:szCs w:val="16"/>
      <w:lang w:val="en-AU" w:eastAsia="en-US"/>
    </w:rPr>
  </w:style>
  <w:style w:type="paragraph" w:customStyle="1" w:styleId="Best2">
    <w:name w:val="Best2"/>
    <w:basedOn w:val="Normal"/>
    <w:link w:val="Best2Char"/>
    <w:qFormat/>
    <w:rsid w:val="00DB01C5"/>
    <w:pPr>
      <w:numPr>
        <w:numId w:val="8"/>
      </w:numPr>
      <w:spacing w:after="120" w:line="300" w:lineRule="exact"/>
      <w:jc w:val="both"/>
    </w:pPr>
    <w:rPr>
      <w:rFonts w:ascii="Times New Roman" w:hAnsi="Times New Roman"/>
    </w:rPr>
  </w:style>
  <w:style w:type="character" w:customStyle="1" w:styleId="Best2Char">
    <w:name w:val="Best2 Char"/>
    <w:basedOn w:val="DefaultParagraphFont"/>
    <w:link w:val="Best2"/>
    <w:rsid w:val="00DB01C5"/>
    <w:rPr>
      <w:rFonts w:ascii="Times New Roman" w:hAnsi="Times New Roman"/>
    </w:rPr>
  </w:style>
  <w:style w:type="paragraph" w:styleId="TOC1">
    <w:name w:val="toc 1"/>
    <w:basedOn w:val="Normal"/>
    <w:next w:val="Normal"/>
    <w:autoRedefine/>
    <w:uiPriority w:val="39"/>
    <w:unhideWhenUsed/>
    <w:qFormat/>
    <w:rsid w:val="00EE11B1"/>
    <w:pPr>
      <w:tabs>
        <w:tab w:val="right" w:leader="dot" w:pos="9016"/>
      </w:tabs>
      <w:spacing w:after="0" w:line="240" w:lineRule="auto"/>
    </w:pPr>
    <w:rPr>
      <w:rFonts w:ascii="Calibri" w:hAnsi="Calibri" w:cs="Times New Roman"/>
      <w:lang w:eastAsia="en-US"/>
    </w:rPr>
  </w:style>
  <w:style w:type="paragraph" w:styleId="BodyText">
    <w:name w:val="Body Text"/>
    <w:basedOn w:val="Normal"/>
    <w:link w:val="BodyTextChar"/>
    <w:unhideWhenUsed/>
    <w:rsid w:val="004B7CA2"/>
    <w:pPr>
      <w:spacing w:after="120"/>
    </w:pPr>
  </w:style>
  <w:style w:type="character" w:customStyle="1" w:styleId="BodyTextChar">
    <w:name w:val="Body Text Char"/>
    <w:basedOn w:val="DefaultParagraphFont"/>
    <w:link w:val="BodyText"/>
    <w:uiPriority w:val="99"/>
    <w:semiHidden/>
    <w:rsid w:val="004B7CA2"/>
  </w:style>
  <w:style w:type="character" w:customStyle="1" w:styleId="DefaultChar">
    <w:name w:val="Default Char"/>
    <w:basedOn w:val="DefaultParagraphFont"/>
    <w:link w:val="Default"/>
    <w:locked/>
    <w:rsid w:val="004B7CA2"/>
    <w:rPr>
      <w:rFonts w:ascii="Times New Roman" w:hAnsi="Times New Roman" w:cs="Times New Roman"/>
      <w:color w:val="000000"/>
      <w:sz w:val="24"/>
      <w:szCs w:val="24"/>
    </w:rPr>
  </w:style>
  <w:style w:type="character" w:customStyle="1" w:styleId="w8qarf">
    <w:name w:val="w8qarf"/>
    <w:basedOn w:val="DefaultParagraphFont"/>
    <w:rsid w:val="004B7CA2"/>
  </w:style>
  <w:style w:type="character" w:customStyle="1" w:styleId="lrzxr">
    <w:name w:val="lrzxr"/>
    <w:basedOn w:val="DefaultParagraphFont"/>
    <w:rsid w:val="004B7CA2"/>
  </w:style>
  <w:style w:type="paragraph" w:styleId="Revision">
    <w:name w:val="Revision"/>
    <w:hidden/>
    <w:uiPriority w:val="99"/>
    <w:semiHidden/>
    <w:rsid w:val="000D4709"/>
    <w:pPr>
      <w:spacing w:after="0" w:line="240" w:lineRule="auto"/>
    </w:pPr>
  </w:style>
  <w:style w:type="paragraph" w:styleId="CommentSubject">
    <w:name w:val="annotation subject"/>
    <w:basedOn w:val="CommentText"/>
    <w:next w:val="CommentText"/>
    <w:link w:val="CommentSubjectChar"/>
    <w:semiHidden/>
    <w:unhideWhenUsed/>
    <w:rsid w:val="005964E2"/>
    <w:rPr>
      <w:b/>
      <w:bCs/>
    </w:rPr>
  </w:style>
  <w:style w:type="character" w:customStyle="1" w:styleId="CommentSubjectChar">
    <w:name w:val="Comment Subject Char"/>
    <w:basedOn w:val="CommentTextChar"/>
    <w:link w:val="CommentSubject"/>
    <w:uiPriority w:val="99"/>
    <w:semiHidden/>
    <w:rsid w:val="005964E2"/>
    <w:rPr>
      <w:b/>
      <w:bCs/>
      <w:sz w:val="20"/>
      <w:szCs w:val="20"/>
      <w:lang w:val="en-NZ"/>
    </w:rPr>
  </w:style>
  <w:style w:type="character" w:customStyle="1" w:styleId="UnresolvedMention1">
    <w:name w:val="Unresolved Mention1"/>
    <w:basedOn w:val="DefaultParagraphFont"/>
    <w:uiPriority w:val="99"/>
    <w:semiHidden/>
    <w:unhideWhenUsed/>
    <w:rsid w:val="00CB1C55"/>
    <w:rPr>
      <w:color w:val="605E5C"/>
      <w:shd w:val="clear" w:color="auto" w:fill="E1DFDD"/>
    </w:rPr>
  </w:style>
  <w:style w:type="character" w:styleId="UnresolvedMention">
    <w:name w:val="Unresolved Mention"/>
    <w:basedOn w:val="DefaultParagraphFont"/>
    <w:uiPriority w:val="99"/>
    <w:semiHidden/>
    <w:unhideWhenUsed/>
    <w:rsid w:val="00124A5C"/>
    <w:rPr>
      <w:color w:val="605E5C"/>
      <w:shd w:val="clear" w:color="auto" w:fill="E1DFDD"/>
    </w:rPr>
  </w:style>
  <w:style w:type="character" w:customStyle="1" w:styleId="Heading1Char">
    <w:name w:val="Heading 1 Char"/>
    <w:basedOn w:val="DefaultParagraphFont"/>
    <w:link w:val="Heading1"/>
    <w:rsid w:val="004A2046"/>
    <w:rPr>
      <w:rFonts w:asciiTheme="majorHAnsi" w:eastAsiaTheme="majorEastAsia" w:hAnsiTheme="majorHAnsi" w:cstheme="majorBidi"/>
      <w:b/>
      <w:bCs/>
      <w:color w:val="365F91" w:themeColor="accent1" w:themeShade="BF"/>
      <w:sz w:val="28"/>
      <w:szCs w:val="28"/>
      <w:lang w:val="en-US" w:eastAsia="en-US"/>
    </w:rPr>
  </w:style>
  <w:style w:type="character" w:customStyle="1" w:styleId="Heading2Char">
    <w:name w:val="Heading 2 Char"/>
    <w:aliases w:val="Heading a Char,b Char"/>
    <w:basedOn w:val="DefaultParagraphFont"/>
    <w:link w:val="Heading2"/>
    <w:rsid w:val="004A2046"/>
    <w:rPr>
      <w:rFonts w:ascii="Times New Roman" w:eastAsia="MS Mincho" w:hAnsi="Times New Roman" w:cs="Times New Roman"/>
      <w:b/>
      <w:color w:val="000000"/>
      <w:szCs w:val="24"/>
      <w:lang w:eastAsia="ja-JP"/>
    </w:rPr>
  </w:style>
  <w:style w:type="character" w:customStyle="1" w:styleId="Heading3Char">
    <w:name w:val="Heading 3 Char"/>
    <w:basedOn w:val="DefaultParagraphFont"/>
    <w:link w:val="Heading3"/>
    <w:uiPriority w:val="9"/>
    <w:rsid w:val="004A2046"/>
    <w:rPr>
      <w:rFonts w:asciiTheme="majorHAnsi" w:eastAsiaTheme="majorEastAsia" w:hAnsiTheme="majorHAnsi" w:cstheme="majorBidi"/>
      <w:b/>
      <w:bCs/>
      <w:color w:val="4F81BD" w:themeColor="accent1"/>
      <w:sz w:val="24"/>
      <w:szCs w:val="24"/>
      <w:lang w:val="en-US" w:eastAsia="en-US"/>
    </w:rPr>
  </w:style>
  <w:style w:type="character" w:customStyle="1" w:styleId="Heading4Char">
    <w:name w:val="Heading 4 Char"/>
    <w:basedOn w:val="DefaultParagraphFont"/>
    <w:link w:val="Heading4"/>
    <w:semiHidden/>
    <w:rsid w:val="004A2046"/>
    <w:rPr>
      <w:rFonts w:asciiTheme="majorHAnsi" w:eastAsiaTheme="majorEastAsia" w:hAnsiTheme="majorHAnsi" w:cstheme="majorBidi"/>
      <w:b/>
      <w:bCs/>
      <w:i/>
      <w:iCs/>
      <w:color w:val="4F81BD" w:themeColor="accent1"/>
      <w:sz w:val="24"/>
      <w:szCs w:val="24"/>
      <w:lang w:val="en-US" w:eastAsia="en-US"/>
    </w:rPr>
  </w:style>
  <w:style w:type="character" w:styleId="PageNumber">
    <w:name w:val="page number"/>
    <w:basedOn w:val="DefaultParagraphFont"/>
    <w:rsid w:val="004A2046"/>
  </w:style>
  <w:style w:type="character" w:styleId="FollowedHyperlink">
    <w:name w:val="FollowedHyperlink"/>
    <w:rsid w:val="004A2046"/>
    <w:rPr>
      <w:color w:val="800080"/>
      <w:u w:val="single"/>
    </w:rPr>
  </w:style>
  <w:style w:type="paragraph" w:styleId="Date">
    <w:name w:val="Date"/>
    <w:basedOn w:val="Normal"/>
    <w:next w:val="Normal"/>
    <w:link w:val="DateChar"/>
    <w:rsid w:val="004A2046"/>
    <w:pPr>
      <w:spacing w:after="0" w:line="240" w:lineRule="auto"/>
    </w:pPr>
    <w:rPr>
      <w:rFonts w:ascii="Times New Roman" w:eastAsia="Times New Roman" w:hAnsi="Times New Roman" w:cs="Times New Roman"/>
      <w:sz w:val="24"/>
      <w:szCs w:val="24"/>
      <w:lang w:val="en-US" w:eastAsia="en-US"/>
    </w:rPr>
  </w:style>
  <w:style w:type="character" w:customStyle="1" w:styleId="DateChar">
    <w:name w:val="Date Char"/>
    <w:basedOn w:val="DefaultParagraphFont"/>
    <w:link w:val="Date"/>
    <w:rsid w:val="004A2046"/>
    <w:rPr>
      <w:rFonts w:ascii="Times New Roman" w:eastAsia="Times New Roman" w:hAnsi="Times New Roman" w:cs="Times New Roman"/>
      <w:sz w:val="24"/>
      <w:szCs w:val="24"/>
      <w:lang w:val="en-US" w:eastAsia="en-US"/>
    </w:rPr>
  </w:style>
  <w:style w:type="character" w:styleId="Emphasis">
    <w:name w:val="Emphasis"/>
    <w:basedOn w:val="DefaultParagraphFont"/>
    <w:uiPriority w:val="20"/>
    <w:qFormat/>
    <w:rsid w:val="004A2046"/>
    <w:rPr>
      <w:i/>
      <w:iCs/>
    </w:rPr>
  </w:style>
  <w:style w:type="paragraph" w:customStyle="1" w:styleId="favourite">
    <w:name w:val="favourite"/>
    <w:basedOn w:val="Default"/>
    <w:link w:val="favouriteChar"/>
    <w:qFormat/>
    <w:rsid w:val="004A2046"/>
    <w:pPr>
      <w:numPr>
        <w:numId w:val="32"/>
      </w:numPr>
    </w:pPr>
  </w:style>
  <w:style w:type="character" w:customStyle="1" w:styleId="favouriteChar">
    <w:name w:val="favourite Char"/>
    <w:basedOn w:val="DefaultChar"/>
    <w:link w:val="favourite"/>
    <w:rsid w:val="004A2046"/>
    <w:rPr>
      <w:rFonts w:ascii="Times New Roman" w:hAnsi="Times New Roman" w:cs="Times New Roman"/>
      <w:color w:val="000000"/>
      <w:sz w:val="24"/>
      <w:szCs w:val="24"/>
    </w:rPr>
  </w:style>
  <w:style w:type="paragraph" w:styleId="PlainText">
    <w:name w:val="Plain Text"/>
    <w:basedOn w:val="Normal"/>
    <w:link w:val="PlainTextChar"/>
    <w:uiPriority w:val="99"/>
    <w:unhideWhenUsed/>
    <w:rsid w:val="004A2046"/>
    <w:pPr>
      <w:spacing w:after="0" w:line="240" w:lineRule="auto"/>
    </w:pPr>
    <w:rPr>
      <w:rFonts w:ascii="Calibri" w:hAnsi="Calibri" w:cs="Times New Roman"/>
      <w:lang w:val="en-US" w:eastAsia="en-US"/>
    </w:rPr>
  </w:style>
  <w:style w:type="character" w:customStyle="1" w:styleId="PlainTextChar">
    <w:name w:val="Plain Text Char"/>
    <w:basedOn w:val="DefaultParagraphFont"/>
    <w:link w:val="PlainText"/>
    <w:uiPriority w:val="99"/>
    <w:rsid w:val="004A2046"/>
    <w:rPr>
      <w:rFonts w:ascii="Calibri" w:hAnsi="Calibri" w:cs="Times New Roman"/>
      <w:lang w:val="en-US" w:eastAsia="en-US"/>
    </w:rPr>
  </w:style>
  <w:style w:type="paragraph" w:customStyle="1" w:styleId="WCPFC">
    <w:name w:val="WCPFC"/>
    <w:link w:val="WCPFCChar"/>
    <w:qFormat/>
    <w:rsid w:val="004A2046"/>
    <w:pPr>
      <w:numPr>
        <w:numId w:val="33"/>
      </w:numPr>
      <w:snapToGrid w:val="0"/>
      <w:spacing w:after="240" w:line="240" w:lineRule="auto"/>
      <w:jc w:val="both"/>
    </w:pPr>
    <w:rPr>
      <w:rFonts w:ascii="Times New Roman" w:hAnsi="Times New Roman" w:cs="Times New Roman"/>
      <w:color w:val="000000"/>
      <w:sz w:val="24"/>
      <w:szCs w:val="24"/>
    </w:rPr>
  </w:style>
  <w:style w:type="character" w:customStyle="1" w:styleId="WCPFCChar">
    <w:name w:val="WCPFC Char"/>
    <w:basedOn w:val="DefaultChar"/>
    <w:link w:val="WCPFC"/>
    <w:rsid w:val="004A2046"/>
    <w:rPr>
      <w:rFonts w:ascii="Times New Roman" w:hAnsi="Times New Roman" w:cs="Times New Roman"/>
      <w:color w:val="000000"/>
      <w:sz w:val="24"/>
      <w:szCs w:val="24"/>
    </w:rPr>
  </w:style>
  <w:style w:type="paragraph" w:styleId="NormalWeb">
    <w:name w:val="Normal (Web)"/>
    <w:basedOn w:val="Normal"/>
    <w:uiPriority w:val="99"/>
    <w:unhideWhenUsed/>
    <w:rsid w:val="004A2046"/>
    <w:pPr>
      <w:spacing w:before="100" w:beforeAutospacing="1" w:after="100" w:afterAutospacing="1" w:line="240" w:lineRule="auto"/>
    </w:pPr>
    <w:rPr>
      <w:rFonts w:ascii="Times New Roman" w:eastAsia="Times New Roman" w:hAnsi="Times New Roman" w:cs="Times New Roman"/>
      <w:sz w:val="24"/>
      <w:szCs w:val="24"/>
      <w:lang w:val="en-US" w:eastAsia="ko-KR"/>
    </w:rPr>
  </w:style>
  <w:style w:type="paragraph" w:customStyle="1" w:styleId="StyleHeading1Left0">
    <w:name w:val="Style Heading 1 + Left:  0&quot;"/>
    <w:basedOn w:val="Heading1"/>
    <w:rsid w:val="004A2046"/>
    <w:pPr>
      <w:keepLines w:val="0"/>
      <w:spacing w:before="240" w:after="60"/>
    </w:pPr>
    <w:rPr>
      <w:rFonts w:ascii="Times New (W1)" w:eastAsia="Times New Roman" w:hAnsi="Times New (W1)" w:cs="Times New Roman"/>
      <w:caps/>
      <w:color w:val="auto"/>
      <w:sz w:val="24"/>
      <w:szCs w:val="24"/>
    </w:rPr>
  </w:style>
  <w:style w:type="paragraph" w:customStyle="1" w:styleId="WCPFCText">
    <w:name w:val="WCPFC Text"/>
    <w:basedOn w:val="ListParagraph"/>
    <w:qFormat/>
    <w:rsid w:val="004A2046"/>
    <w:pPr>
      <w:numPr>
        <w:numId w:val="34"/>
      </w:numPr>
      <w:tabs>
        <w:tab w:val="left" w:pos="720"/>
      </w:tabs>
      <w:spacing w:after="240" w:line="240" w:lineRule="auto"/>
      <w:contextualSpacing w:val="0"/>
      <w:jc w:val="both"/>
    </w:pPr>
    <w:rPr>
      <w:rFonts w:ascii="Times New Roman" w:eastAsia="Times New Roman" w:hAnsi="Times New Roman" w:cs="Times New Roman"/>
      <w:color w:val="000000"/>
      <w:lang w:val="en-US" w:eastAsia="en-US"/>
    </w:rPr>
  </w:style>
  <w:style w:type="character" w:customStyle="1" w:styleId="UnresolvedMention2">
    <w:name w:val="Unresolved Mention2"/>
    <w:basedOn w:val="DefaultParagraphFont"/>
    <w:uiPriority w:val="99"/>
    <w:semiHidden/>
    <w:unhideWhenUsed/>
    <w:rsid w:val="004A2046"/>
    <w:rPr>
      <w:color w:val="605E5C"/>
      <w:shd w:val="clear" w:color="auto" w:fill="E1DFDD"/>
    </w:rPr>
  </w:style>
  <w:style w:type="paragraph" w:customStyle="1" w:styleId="SCNumberedText">
    <w:name w:val="SC Numbered Text"/>
    <w:basedOn w:val="ListParagraph"/>
    <w:qFormat/>
    <w:rsid w:val="004A2046"/>
    <w:pPr>
      <w:tabs>
        <w:tab w:val="left" w:pos="0"/>
      </w:tabs>
      <w:kinsoku w:val="0"/>
      <w:overflowPunct w:val="0"/>
      <w:autoSpaceDE w:val="0"/>
      <w:autoSpaceDN w:val="0"/>
      <w:adjustRightInd w:val="0"/>
      <w:snapToGrid w:val="0"/>
      <w:spacing w:after="0" w:line="240" w:lineRule="auto"/>
      <w:ind w:left="0"/>
      <w:contextualSpacing w:val="0"/>
      <w:jc w:val="both"/>
    </w:pPr>
    <w:rPr>
      <w:rFonts w:ascii="Times New Roman" w:hAnsi="Times New Roman" w:cs="Times New Roman"/>
      <w:bCs/>
      <w:u w:color="000000"/>
      <w:lang w:val="en-AU" w:eastAsia="ko-KR"/>
    </w:rPr>
  </w:style>
  <w:style w:type="paragraph" w:customStyle="1" w:styleId="SCtext">
    <w:name w:val="SC text"/>
    <w:basedOn w:val="WCPFC"/>
    <w:rsid w:val="004A2046"/>
    <w:pPr>
      <w:numPr>
        <w:numId w:val="0"/>
      </w:numPr>
      <w:spacing w:after="0"/>
    </w:pPr>
    <w:rPr>
      <w:rFonts w:eastAsia="Times New Roman"/>
      <w:b/>
      <w:bCs/>
      <w:szCs w:val="20"/>
    </w:rPr>
  </w:style>
  <w:style w:type="paragraph" w:customStyle="1" w:styleId="wp0">
    <w:name w:val="wp0"/>
    <w:basedOn w:val="Normal"/>
    <w:rsid w:val="004A2046"/>
    <w:pPr>
      <w:spacing w:before="240" w:after="0" w:line="240" w:lineRule="auto"/>
      <w:ind w:left="1588" w:hanging="1588"/>
      <w:jc w:val="both"/>
    </w:pPr>
    <w:rPr>
      <w:rFonts w:ascii="Times New Roman" w:eastAsia="SimSun" w:hAnsi="Times New Roman" w:cs="Times New Roman"/>
      <w:sz w:val="20"/>
      <w:szCs w:val="20"/>
      <w:lang w:val="en-US" w:eastAsia="zh-CN"/>
    </w:rPr>
  </w:style>
  <w:style w:type="paragraph" w:customStyle="1" w:styleId="WP">
    <w:name w:val="WP"/>
    <w:basedOn w:val="Normal"/>
    <w:uiPriority w:val="99"/>
    <w:rsid w:val="004A2046"/>
    <w:pPr>
      <w:keepLines/>
      <w:tabs>
        <w:tab w:val="left" w:pos="1021"/>
        <w:tab w:val="left" w:pos="1560"/>
        <w:tab w:val="left" w:pos="1588"/>
        <w:tab w:val="left" w:pos="1985"/>
      </w:tabs>
      <w:spacing w:before="240" w:after="0" w:line="240" w:lineRule="auto"/>
      <w:ind w:left="1588" w:hanging="1588"/>
      <w:jc w:val="both"/>
    </w:pPr>
    <w:rPr>
      <w:rFonts w:ascii="Times New Roman" w:eastAsia="Times New Roman" w:hAnsi="Times New Roman" w:cs="Times New Roman"/>
      <w:sz w:val="20"/>
      <w:szCs w:val="20"/>
      <w:lang w:val="en-GB" w:eastAsia="en-US"/>
    </w:rPr>
  </w:style>
  <w:style w:type="paragraph" w:customStyle="1" w:styleId="WCPFC1LIST">
    <w:name w:val="@WCPFC1 LIST"/>
    <w:basedOn w:val="Normal"/>
    <w:qFormat/>
    <w:rsid w:val="004A2046"/>
    <w:pPr>
      <w:widowControl w:val="0"/>
      <w:kinsoku w:val="0"/>
      <w:overflowPunct w:val="0"/>
      <w:autoSpaceDE w:val="0"/>
      <w:autoSpaceDN w:val="0"/>
      <w:adjustRightInd w:val="0"/>
      <w:snapToGrid w:val="0"/>
      <w:spacing w:after="40" w:line="240" w:lineRule="auto"/>
      <w:ind w:left="3240" w:hanging="360"/>
      <w:jc w:val="both"/>
    </w:pPr>
    <w:rPr>
      <w:rFonts w:ascii="Times New Roman" w:eastAsia="Batang" w:hAnsi="Times New Roman" w:cs="Times New Roman"/>
      <w:lang w:val="en-GB" w:eastAsia="ko-KR"/>
    </w:rPr>
  </w:style>
  <w:style w:type="character" w:styleId="PlaceholderText">
    <w:name w:val="Placeholder Text"/>
    <w:basedOn w:val="DefaultParagraphFont"/>
    <w:uiPriority w:val="99"/>
    <w:semiHidden/>
    <w:rsid w:val="004A2046"/>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2048484">
      <w:bodyDiv w:val="1"/>
      <w:marLeft w:val="0"/>
      <w:marRight w:val="0"/>
      <w:marTop w:val="0"/>
      <w:marBottom w:val="0"/>
      <w:divBdr>
        <w:top w:val="none" w:sz="0" w:space="0" w:color="auto"/>
        <w:left w:val="none" w:sz="0" w:space="0" w:color="auto"/>
        <w:bottom w:val="none" w:sz="0" w:space="0" w:color="auto"/>
        <w:right w:val="none" w:sz="0" w:space="0" w:color="auto"/>
      </w:divBdr>
    </w:div>
    <w:div w:id="566649589">
      <w:bodyDiv w:val="1"/>
      <w:marLeft w:val="0"/>
      <w:marRight w:val="0"/>
      <w:marTop w:val="0"/>
      <w:marBottom w:val="0"/>
      <w:divBdr>
        <w:top w:val="none" w:sz="0" w:space="0" w:color="auto"/>
        <w:left w:val="none" w:sz="0" w:space="0" w:color="auto"/>
        <w:bottom w:val="none" w:sz="0" w:space="0" w:color="auto"/>
        <w:right w:val="none" w:sz="0" w:space="0" w:color="auto"/>
      </w:divBdr>
    </w:div>
    <w:div w:id="619996750">
      <w:bodyDiv w:val="1"/>
      <w:marLeft w:val="0"/>
      <w:marRight w:val="0"/>
      <w:marTop w:val="0"/>
      <w:marBottom w:val="0"/>
      <w:divBdr>
        <w:top w:val="none" w:sz="0" w:space="0" w:color="auto"/>
        <w:left w:val="none" w:sz="0" w:space="0" w:color="auto"/>
        <w:bottom w:val="none" w:sz="0" w:space="0" w:color="auto"/>
        <w:right w:val="none" w:sz="0" w:space="0" w:color="auto"/>
      </w:divBdr>
    </w:div>
    <w:div w:id="634485538">
      <w:bodyDiv w:val="1"/>
      <w:marLeft w:val="0"/>
      <w:marRight w:val="0"/>
      <w:marTop w:val="0"/>
      <w:marBottom w:val="0"/>
      <w:divBdr>
        <w:top w:val="none" w:sz="0" w:space="0" w:color="auto"/>
        <w:left w:val="none" w:sz="0" w:space="0" w:color="auto"/>
        <w:bottom w:val="none" w:sz="0" w:space="0" w:color="auto"/>
        <w:right w:val="none" w:sz="0" w:space="0" w:color="auto"/>
      </w:divBdr>
    </w:div>
    <w:div w:id="671759441">
      <w:bodyDiv w:val="1"/>
      <w:marLeft w:val="0"/>
      <w:marRight w:val="0"/>
      <w:marTop w:val="0"/>
      <w:marBottom w:val="0"/>
      <w:divBdr>
        <w:top w:val="none" w:sz="0" w:space="0" w:color="auto"/>
        <w:left w:val="none" w:sz="0" w:space="0" w:color="auto"/>
        <w:bottom w:val="none" w:sz="0" w:space="0" w:color="auto"/>
        <w:right w:val="none" w:sz="0" w:space="0" w:color="auto"/>
      </w:divBdr>
    </w:div>
    <w:div w:id="723143337">
      <w:bodyDiv w:val="1"/>
      <w:marLeft w:val="0"/>
      <w:marRight w:val="0"/>
      <w:marTop w:val="0"/>
      <w:marBottom w:val="0"/>
      <w:divBdr>
        <w:top w:val="none" w:sz="0" w:space="0" w:color="auto"/>
        <w:left w:val="none" w:sz="0" w:space="0" w:color="auto"/>
        <w:bottom w:val="none" w:sz="0" w:space="0" w:color="auto"/>
        <w:right w:val="none" w:sz="0" w:space="0" w:color="auto"/>
      </w:divBdr>
    </w:div>
    <w:div w:id="871071070">
      <w:bodyDiv w:val="1"/>
      <w:marLeft w:val="0"/>
      <w:marRight w:val="0"/>
      <w:marTop w:val="0"/>
      <w:marBottom w:val="0"/>
      <w:divBdr>
        <w:top w:val="none" w:sz="0" w:space="0" w:color="auto"/>
        <w:left w:val="none" w:sz="0" w:space="0" w:color="auto"/>
        <w:bottom w:val="none" w:sz="0" w:space="0" w:color="auto"/>
        <w:right w:val="none" w:sz="0" w:space="0" w:color="auto"/>
      </w:divBdr>
    </w:div>
    <w:div w:id="966274364">
      <w:bodyDiv w:val="1"/>
      <w:marLeft w:val="0"/>
      <w:marRight w:val="0"/>
      <w:marTop w:val="0"/>
      <w:marBottom w:val="0"/>
      <w:divBdr>
        <w:top w:val="none" w:sz="0" w:space="0" w:color="auto"/>
        <w:left w:val="none" w:sz="0" w:space="0" w:color="auto"/>
        <w:bottom w:val="none" w:sz="0" w:space="0" w:color="auto"/>
        <w:right w:val="none" w:sz="0" w:space="0" w:color="auto"/>
      </w:divBdr>
    </w:div>
    <w:div w:id="1106118116">
      <w:bodyDiv w:val="1"/>
      <w:marLeft w:val="0"/>
      <w:marRight w:val="0"/>
      <w:marTop w:val="0"/>
      <w:marBottom w:val="0"/>
      <w:divBdr>
        <w:top w:val="none" w:sz="0" w:space="0" w:color="auto"/>
        <w:left w:val="none" w:sz="0" w:space="0" w:color="auto"/>
        <w:bottom w:val="none" w:sz="0" w:space="0" w:color="auto"/>
        <w:right w:val="none" w:sz="0" w:space="0" w:color="auto"/>
      </w:divBdr>
    </w:div>
    <w:div w:id="1223297007">
      <w:bodyDiv w:val="1"/>
      <w:marLeft w:val="0"/>
      <w:marRight w:val="0"/>
      <w:marTop w:val="0"/>
      <w:marBottom w:val="0"/>
      <w:divBdr>
        <w:top w:val="none" w:sz="0" w:space="0" w:color="auto"/>
        <w:left w:val="none" w:sz="0" w:space="0" w:color="auto"/>
        <w:bottom w:val="none" w:sz="0" w:space="0" w:color="auto"/>
        <w:right w:val="none" w:sz="0" w:space="0" w:color="auto"/>
      </w:divBdr>
    </w:div>
    <w:div w:id="1460538003">
      <w:bodyDiv w:val="1"/>
      <w:marLeft w:val="0"/>
      <w:marRight w:val="0"/>
      <w:marTop w:val="0"/>
      <w:marBottom w:val="0"/>
      <w:divBdr>
        <w:top w:val="none" w:sz="0" w:space="0" w:color="auto"/>
        <w:left w:val="none" w:sz="0" w:space="0" w:color="auto"/>
        <w:bottom w:val="none" w:sz="0" w:space="0" w:color="auto"/>
        <w:right w:val="none" w:sz="0" w:space="0" w:color="auto"/>
      </w:divBdr>
    </w:div>
    <w:div w:id="1536387095">
      <w:bodyDiv w:val="1"/>
      <w:marLeft w:val="0"/>
      <w:marRight w:val="0"/>
      <w:marTop w:val="0"/>
      <w:marBottom w:val="0"/>
      <w:divBdr>
        <w:top w:val="none" w:sz="0" w:space="0" w:color="auto"/>
        <w:left w:val="none" w:sz="0" w:space="0" w:color="auto"/>
        <w:bottom w:val="none" w:sz="0" w:space="0" w:color="auto"/>
        <w:right w:val="none" w:sz="0" w:space="0" w:color="auto"/>
      </w:divBdr>
    </w:div>
    <w:div w:id="1699701606">
      <w:bodyDiv w:val="1"/>
      <w:marLeft w:val="0"/>
      <w:marRight w:val="0"/>
      <w:marTop w:val="0"/>
      <w:marBottom w:val="0"/>
      <w:divBdr>
        <w:top w:val="none" w:sz="0" w:space="0" w:color="auto"/>
        <w:left w:val="none" w:sz="0" w:space="0" w:color="auto"/>
        <w:bottom w:val="none" w:sz="0" w:space="0" w:color="auto"/>
        <w:right w:val="none" w:sz="0" w:space="0" w:color="auto"/>
      </w:divBdr>
    </w:div>
    <w:div w:id="1885948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hyperlink" Target="https://meetings.wcpfc.int/meetings/sc21" TargetMode="External"/><Relationship Id="rId26" Type="http://schemas.openxmlformats.org/officeDocument/2006/relationships/hyperlink" Target="mailto:Leyla.Knittweis@mpi.govt.nz" TargetMode="External"/><Relationship Id="rId39" Type="http://schemas.microsoft.com/office/2011/relationships/people" Target="people.xml"/><Relationship Id="rId21" Type="http://schemas.openxmlformats.org/officeDocument/2006/relationships/hyperlink" Target="mailto:hkiyofuj@affrc.go.jp" TargetMode="External"/><Relationship Id="rId34" Type="http://schemas.openxmlformats.org/officeDocument/2006/relationships/image" Target="media/image5.png"/><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yperlink" Target="https://meetings.wcpfc.int/meetings/sc21" TargetMode="External"/><Relationship Id="rId25" Type="http://schemas.openxmlformats.org/officeDocument/2006/relationships/hyperlink" Target="mailto:yonat.swimmer@noaa.gov" TargetMode="External"/><Relationship Id="rId33" Type="http://schemas.openxmlformats.org/officeDocument/2006/relationships/hyperlink" Target="https://meetings.wcpfc.int/node/26569"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ITSupport@wcpfc.int" TargetMode="External"/><Relationship Id="rId20" Type="http://schemas.openxmlformats.org/officeDocument/2006/relationships/hyperlink" Target="mailto:valerie.post@noaa.gov" TargetMode="External"/><Relationship Id="rId29" Type="http://schemas.openxmlformats.org/officeDocument/2006/relationships/hyperlink" Target="mailto:marksmaalders@gmail.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mailto:nakatsuka_shuya49@fra.go.jp" TargetMode="External"/><Relationship Id="rId32" Type="http://schemas.openxmlformats.org/officeDocument/2006/relationships/hyperlink" Target="https://meetings.wcpfc.int/node/26567"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mailto:SC21@wcpfc.int" TargetMode="External"/><Relationship Id="rId23" Type="http://schemas.openxmlformats.org/officeDocument/2006/relationships/hyperlink" Target="mailto:michelle.sculley@noaa.gov" TargetMode="External"/><Relationship Id="rId28" Type="http://schemas.openxmlformats.org/officeDocument/2006/relationships/hyperlink" Target="mailto:Elaine.Garvilles@wcpfc.int" TargetMode="External"/><Relationship Id="rId36"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hyperlink" Target="mailto:emily.crigler@noaa.gov" TargetMode="External"/><Relationship Id="rId31" Type="http://schemas.openxmlformats.org/officeDocument/2006/relationships/hyperlink" Target="mailto:marksmaalders@gmail.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meetings.wcpfc.int/node/25515" TargetMode="External"/><Relationship Id="rId22" Type="http://schemas.openxmlformats.org/officeDocument/2006/relationships/hyperlink" Target="mailto:bmuller@mimra.com" TargetMode="External"/><Relationship Id="rId27" Type="http://schemas.openxmlformats.org/officeDocument/2006/relationships/hyperlink" Target="mailto:sungkwon.soh@wcpfc.int" TargetMode="External"/><Relationship Id="rId30" Type="http://schemas.openxmlformats.org/officeDocument/2006/relationships/hyperlink" Target="mailto:SC21@wcpfc.int" TargetMode="External"/><Relationship Id="rId35" Type="http://schemas.openxmlformats.org/officeDocument/2006/relationships/footer" Target="footer1.xml"/><Relationship Id="rId8" Type="http://schemas.openxmlformats.org/officeDocument/2006/relationships/footnotes" Target="footnote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74BEE2E1B1F4C43B6D2E46C0998572E" ma:contentTypeVersion="6" ma:contentTypeDescription="Create a new document." ma:contentTypeScope="" ma:versionID="b1ce58e37d48e0a5304c2ffe3d51090f">
  <xsd:schema xmlns:xsd="http://www.w3.org/2001/XMLSchema" xmlns:xs="http://www.w3.org/2001/XMLSchema" xmlns:p="http://schemas.microsoft.com/office/2006/metadata/properties" xmlns:ns2="974cbdc0-2b99-4dd3-abe6-24d0103b4845" xmlns:ns3="b368ca45-cee1-4024-bcd2-805ef382a1f4" targetNamespace="http://schemas.microsoft.com/office/2006/metadata/properties" ma:root="true" ma:fieldsID="b6bf096d135909bc66bd3a0a8dc4c9b7" ns2:_="" ns3:_="">
    <xsd:import namespace="974cbdc0-2b99-4dd3-abe6-24d0103b4845"/>
    <xsd:import namespace="b368ca45-cee1-4024-bcd2-805ef382a1f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4cbdc0-2b99-4dd3-abe6-24d0103b48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68ca45-cee1-4024-bcd2-805ef382a1f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6043B7-2384-426C-82FA-A64C8F892794}">
  <ds:schemaRefs>
    <ds:schemaRef ds:uri="http://schemas.microsoft.com/sharepoint/v3/contenttype/forms"/>
  </ds:schemaRefs>
</ds:datastoreItem>
</file>

<file path=customXml/itemProps2.xml><?xml version="1.0" encoding="utf-8"?>
<ds:datastoreItem xmlns:ds="http://schemas.openxmlformats.org/officeDocument/2006/customXml" ds:itemID="{78C98DB2-BEB0-446E-A7A9-E85DABB3696D}">
  <ds:schemaRefs>
    <ds:schemaRef ds:uri="http://schemas.openxmlformats.org/officeDocument/2006/bibliography"/>
  </ds:schemaRefs>
</ds:datastoreItem>
</file>

<file path=customXml/itemProps3.xml><?xml version="1.0" encoding="utf-8"?>
<ds:datastoreItem xmlns:ds="http://schemas.openxmlformats.org/officeDocument/2006/customXml" ds:itemID="{18853C9E-A4C5-4F09-92F2-EB25BB2986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4cbdc0-2b99-4dd3-abe6-24d0103b4845"/>
    <ds:schemaRef ds:uri="b368ca45-cee1-4024-bcd2-805ef382a1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2736</Words>
  <Characters>15695</Characters>
  <Application>Microsoft Office Word</Application>
  <DocSecurity>0</DocSecurity>
  <Lines>770</Lines>
  <Paragraphs>473</Paragraphs>
  <ScaleCrop>false</ScaleCrop>
  <HeadingPairs>
    <vt:vector size="2" baseType="variant">
      <vt:variant>
        <vt:lpstr>Title</vt:lpstr>
      </vt:variant>
      <vt:variant>
        <vt:i4>1</vt:i4>
      </vt:variant>
    </vt:vector>
  </HeadingPairs>
  <TitlesOfParts>
    <vt:vector size="1" baseType="lpstr">
      <vt:lpstr/>
    </vt:vector>
  </TitlesOfParts>
  <Company>WCPFC</Company>
  <LinksUpToDate>false</LinksUpToDate>
  <CharactersWithSpaces>18143</CharactersWithSpaces>
  <SharedDoc>false</SharedDoc>
  <HLinks>
    <vt:vector size="918" baseType="variant">
      <vt:variant>
        <vt:i4>4325387</vt:i4>
      </vt:variant>
      <vt:variant>
        <vt:i4>456</vt:i4>
      </vt:variant>
      <vt:variant>
        <vt:i4>0</vt:i4>
      </vt:variant>
      <vt:variant>
        <vt:i4>5</vt:i4>
      </vt:variant>
      <vt:variant>
        <vt:lpwstr>https://meetings.wcpfc.int/node/23103</vt:lpwstr>
      </vt:variant>
      <vt:variant>
        <vt:lpwstr/>
      </vt:variant>
      <vt:variant>
        <vt:i4>4521994</vt:i4>
      </vt:variant>
      <vt:variant>
        <vt:i4>453</vt:i4>
      </vt:variant>
      <vt:variant>
        <vt:i4>0</vt:i4>
      </vt:variant>
      <vt:variant>
        <vt:i4>5</vt:i4>
      </vt:variant>
      <vt:variant>
        <vt:lpwstr>https://meetings.wcpfc.int/node/23077</vt:lpwstr>
      </vt:variant>
      <vt:variant>
        <vt:lpwstr/>
      </vt:variant>
      <vt:variant>
        <vt:i4>4915210</vt:i4>
      </vt:variant>
      <vt:variant>
        <vt:i4>450</vt:i4>
      </vt:variant>
      <vt:variant>
        <vt:i4>0</vt:i4>
      </vt:variant>
      <vt:variant>
        <vt:i4>5</vt:i4>
      </vt:variant>
      <vt:variant>
        <vt:lpwstr>https://meetings.wcpfc.int/node/23099</vt:lpwstr>
      </vt:variant>
      <vt:variant>
        <vt:lpwstr/>
      </vt:variant>
      <vt:variant>
        <vt:i4>4325387</vt:i4>
      </vt:variant>
      <vt:variant>
        <vt:i4>447</vt:i4>
      </vt:variant>
      <vt:variant>
        <vt:i4>0</vt:i4>
      </vt:variant>
      <vt:variant>
        <vt:i4>5</vt:i4>
      </vt:variant>
      <vt:variant>
        <vt:lpwstr>https://meetings.wcpfc.int/node/23102</vt:lpwstr>
      </vt:variant>
      <vt:variant>
        <vt:lpwstr/>
      </vt:variant>
      <vt:variant>
        <vt:i4>4653067</vt:i4>
      </vt:variant>
      <vt:variant>
        <vt:i4>444</vt:i4>
      </vt:variant>
      <vt:variant>
        <vt:i4>0</vt:i4>
      </vt:variant>
      <vt:variant>
        <vt:i4>5</vt:i4>
      </vt:variant>
      <vt:variant>
        <vt:lpwstr>https://meetings.wcpfc.int/node/23151</vt:lpwstr>
      </vt:variant>
      <vt:variant>
        <vt:lpwstr/>
      </vt:variant>
      <vt:variant>
        <vt:i4>4653067</vt:i4>
      </vt:variant>
      <vt:variant>
        <vt:i4>441</vt:i4>
      </vt:variant>
      <vt:variant>
        <vt:i4>0</vt:i4>
      </vt:variant>
      <vt:variant>
        <vt:i4>5</vt:i4>
      </vt:variant>
      <vt:variant>
        <vt:lpwstr>https://meetings.wcpfc.int/node/23150</vt:lpwstr>
      </vt:variant>
      <vt:variant>
        <vt:lpwstr/>
      </vt:variant>
      <vt:variant>
        <vt:i4>4849675</vt:i4>
      </vt:variant>
      <vt:variant>
        <vt:i4>438</vt:i4>
      </vt:variant>
      <vt:variant>
        <vt:i4>0</vt:i4>
      </vt:variant>
      <vt:variant>
        <vt:i4>5</vt:i4>
      </vt:variant>
      <vt:variant>
        <vt:lpwstr>https://meetings.wcpfc.int/taxonomy/term/1877</vt:lpwstr>
      </vt:variant>
      <vt:variant>
        <vt:lpwstr/>
      </vt:variant>
      <vt:variant>
        <vt:i4>4653067</vt:i4>
      </vt:variant>
      <vt:variant>
        <vt:i4>435</vt:i4>
      </vt:variant>
      <vt:variant>
        <vt:i4>0</vt:i4>
      </vt:variant>
      <vt:variant>
        <vt:i4>5</vt:i4>
      </vt:variant>
      <vt:variant>
        <vt:lpwstr>https://meetings.wcpfc.int/node/23153</vt:lpwstr>
      </vt:variant>
      <vt:variant>
        <vt:lpwstr/>
      </vt:variant>
      <vt:variant>
        <vt:i4>4325386</vt:i4>
      </vt:variant>
      <vt:variant>
        <vt:i4>432</vt:i4>
      </vt:variant>
      <vt:variant>
        <vt:i4>0</vt:i4>
      </vt:variant>
      <vt:variant>
        <vt:i4>5</vt:i4>
      </vt:variant>
      <vt:variant>
        <vt:lpwstr>https://meetings.wcpfc.int/node/23006</vt:lpwstr>
      </vt:variant>
      <vt:variant>
        <vt:lpwstr/>
      </vt:variant>
      <vt:variant>
        <vt:i4>4653067</vt:i4>
      </vt:variant>
      <vt:variant>
        <vt:i4>429</vt:i4>
      </vt:variant>
      <vt:variant>
        <vt:i4>0</vt:i4>
      </vt:variant>
      <vt:variant>
        <vt:i4>5</vt:i4>
      </vt:variant>
      <vt:variant>
        <vt:lpwstr>https://meetings.wcpfc.int/node/23152</vt:lpwstr>
      </vt:variant>
      <vt:variant>
        <vt:lpwstr/>
      </vt:variant>
      <vt:variant>
        <vt:i4>4390922</vt:i4>
      </vt:variant>
      <vt:variant>
        <vt:i4>426</vt:i4>
      </vt:variant>
      <vt:variant>
        <vt:i4>0</vt:i4>
      </vt:variant>
      <vt:variant>
        <vt:i4>5</vt:i4>
      </vt:variant>
      <vt:variant>
        <vt:lpwstr>https://meetings.wcpfc.int/node/23017</vt:lpwstr>
      </vt:variant>
      <vt:variant>
        <vt:lpwstr/>
      </vt:variant>
      <vt:variant>
        <vt:i4>4259853</vt:i4>
      </vt:variant>
      <vt:variant>
        <vt:i4>423</vt:i4>
      </vt:variant>
      <vt:variant>
        <vt:i4>0</vt:i4>
      </vt:variant>
      <vt:variant>
        <vt:i4>5</vt:i4>
      </vt:variant>
      <vt:variant>
        <vt:lpwstr>https://meetings.wcpfc.int/node/22725</vt:lpwstr>
      </vt:variant>
      <vt:variant>
        <vt:lpwstr/>
      </vt:variant>
      <vt:variant>
        <vt:i4>4456459</vt:i4>
      </vt:variant>
      <vt:variant>
        <vt:i4>420</vt:i4>
      </vt:variant>
      <vt:variant>
        <vt:i4>0</vt:i4>
      </vt:variant>
      <vt:variant>
        <vt:i4>5</vt:i4>
      </vt:variant>
      <vt:variant>
        <vt:lpwstr>https://meetings.wcpfc.int/node/23160</vt:lpwstr>
      </vt:variant>
      <vt:variant>
        <vt:lpwstr/>
      </vt:variant>
      <vt:variant>
        <vt:i4>4390923</vt:i4>
      </vt:variant>
      <vt:variant>
        <vt:i4>417</vt:i4>
      </vt:variant>
      <vt:variant>
        <vt:i4>0</vt:i4>
      </vt:variant>
      <vt:variant>
        <vt:i4>5</vt:i4>
      </vt:variant>
      <vt:variant>
        <vt:lpwstr>https://meetings.wcpfc.int/node/23115</vt:lpwstr>
      </vt:variant>
      <vt:variant>
        <vt:lpwstr/>
      </vt:variant>
      <vt:variant>
        <vt:i4>4587530</vt:i4>
      </vt:variant>
      <vt:variant>
        <vt:i4>414</vt:i4>
      </vt:variant>
      <vt:variant>
        <vt:i4>0</vt:i4>
      </vt:variant>
      <vt:variant>
        <vt:i4>5</vt:i4>
      </vt:variant>
      <vt:variant>
        <vt:lpwstr>https://meetings.wcpfc.int/node/23048</vt:lpwstr>
      </vt:variant>
      <vt:variant>
        <vt:lpwstr/>
      </vt:variant>
      <vt:variant>
        <vt:i4>4849674</vt:i4>
      </vt:variant>
      <vt:variant>
        <vt:i4>411</vt:i4>
      </vt:variant>
      <vt:variant>
        <vt:i4>0</vt:i4>
      </vt:variant>
      <vt:variant>
        <vt:i4>5</vt:i4>
      </vt:variant>
      <vt:variant>
        <vt:lpwstr>https://meetings.wcpfc.int/node/23081</vt:lpwstr>
      </vt:variant>
      <vt:variant>
        <vt:lpwstr/>
      </vt:variant>
      <vt:variant>
        <vt:i4>4521994</vt:i4>
      </vt:variant>
      <vt:variant>
        <vt:i4>408</vt:i4>
      </vt:variant>
      <vt:variant>
        <vt:i4>0</vt:i4>
      </vt:variant>
      <vt:variant>
        <vt:i4>5</vt:i4>
      </vt:variant>
      <vt:variant>
        <vt:lpwstr>https://meetings.wcpfc.int/node/23073</vt:lpwstr>
      </vt:variant>
      <vt:variant>
        <vt:lpwstr/>
      </vt:variant>
      <vt:variant>
        <vt:i4>4587531</vt:i4>
      </vt:variant>
      <vt:variant>
        <vt:i4>405</vt:i4>
      </vt:variant>
      <vt:variant>
        <vt:i4>0</vt:i4>
      </vt:variant>
      <vt:variant>
        <vt:i4>5</vt:i4>
      </vt:variant>
      <vt:variant>
        <vt:lpwstr>https://meetings.wcpfc.int/node/23147</vt:lpwstr>
      </vt:variant>
      <vt:variant>
        <vt:lpwstr/>
      </vt:variant>
      <vt:variant>
        <vt:i4>4587531</vt:i4>
      </vt:variant>
      <vt:variant>
        <vt:i4>402</vt:i4>
      </vt:variant>
      <vt:variant>
        <vt:i4>0</vt:i4>
      </vt:variant>
      <vt:variant>
        <vt:i4>5</vt:i4>
      </vt:variant>
      <vt:variant>
        <vt:lpwstr>https://meetings.wcpfc.int/node/23146</vt:lpwstr>
      </vt:variant>
      <vt:variant>
        <vt:lpwstr/>
      </vt:variant>
      <vt:variant>
        <vt:i4>4653066</vt:i4>
      </vt:variant>
      <vt:variant>
        <vt:i4>399</vt:i4>
      </vt:variant>
      <vt:variant>
        <vt:i4>0</vt:i4>
      </vt:variant>
      <vt:variant>
        <vt:i4>5</vt:i4>
      </vt:variant>
      <vt:variant>
        <vt:lpwstr>https://meetings.wcpfc.int/node/23056</vt:lpwstr>
      </vt:variant>
      <vt:variant>
        <vt:lpwstr/>
      </vt:variant>
      <vt:variant>
        <vt:i4>4456458</vt:i4>
      </vt:variant>
      <vt:variant>
        <vt:i4>396</vt:i4>
      </vt:variant>
      <vt:variant>
        <vt:i4>0</vt:i4>
      </vt:variant>
      <vt:variant>
        <vt:i4>5</vt:i4>
      </vt:variant>
      <vt:variant>
        <vt:lpwstr>https://meetings.wcpfc.int/node/23060</vt:lpwstr>
      </vt:variant>
      <vt:variant>
        <vt:lpwstr/>
      </vt:variant>
      <vt:variant>
        <vt:i4>4456451</vt:i4>
      </vt:variant>
      <vt:variant>
        <vt:i4>393</vt:i4>
      </vt:variant>
      <vt:variant>
        <vt:i4>0</vt:i4>
      </vt:variant>
      <vt:variant>
        <vt:i4>5</vt:i4>
      </vt:variant>
      <vt:variant>
        <vt:lpwstr>https://meetings.wcpfc.int/node/22970</vt:lpwstr>
      </vt:variant>
      <vt:variant>
        <vt:lpwstr/>
      </vt:variant>
      <vt:variant>
        <vt:i4>4653066</vt:i4>
      </vt:variant>
      <vt:variant>
        <vt:i4>390</vt:i4>
      </vt:variant>
      <vt:variant>
        <vt:i4>0</vt:i4>
      </vt:variant>
      <vt:variant>
        <vt:i4>5</vt:i4>
      </vt:variant>
      <vt:variant>
        <vt:lpwstr>https://meetings.wcpfc.int/node/23055</vt:lpwstr>
      </vt:variant>
      <vt:variant>
        <vt:lpwstr/>
      </vt:variant>
      <vt:variant>
        <vt:i4>4521987</vt:i4>
      </vt:variant>
      <vt:variant>
        <vt:i4>387</vt:i4>
      </vt:variant>
      <vt:variant>
        <vt:i4>0</vt:i4>
      </vt:variant>
      <vt:variant>
        <vt:i4>5</vt:i4>
      </vt:variant>
      <vt:variant>
        <vt:lpwstr>https://meetings.wcpfc.int/node/22969</vt:lpwstr>
      </vt:variant>
      <vt:variant>
        <vt:lpwstr/>
      </vt:variant>
      <vt:variant>
        <vt:i4>4325387</vt:i4>
      </vt:variant>
      <vt:variant>
        <vt:i4>384</vt:i4>
      </vt:variant>
      <vt:variant>
        <vt:i4>0</vt:i4>
      </vt:variant>
      <vt:variant>
        <vt:i4>5</vt:i4>
      </vt:variant>
      <vt:variant>
        <vt:lpwstr>https://meetings.wcpfc.int/node/23105</vt:lpwstr>
      </vt:variant>
      <vt:variant>
        <vt:lpwstr/>
      </vt:variant>
      <vt:variant>
        <vt:i4>4259850</vt:i4>
      </vt:variant>
      <vt:variant>
        <vt:i4>381</vt:i4>
      </vt:variant>
      <vt:variant>
        <vt:i4>0</vt:i4>
      </vt:variant>
      <vt:variant>
        <vt:i4>5</vt:i4>
      </vt:variant>
      <vt:variant>
        <vt:lpwstr>https://meetings.wcpfc.int/node/23039</vt:lpwstr>
      </vt:variant>
      <vt:variant>
        <vt:lpwstr/>
      </vt:variant>
      <vt:variant>
        <vt:i4>4653066</vt:i4>
      </vt:variant>
      <vt:variant>
        <vt:i4>378</vt:i4>
      </vt:variant>
      <vt:variant>
        <vt:i4>0</vt:i4>
      </vt:variant>
      <vt:variant>
        <vt:i4>5</vt:i4>
      </vt:variant>
      <vt:variant>
        <vt:lpwstr>https://meetings.wcpfc.int/node/23050</vt:lpwstr>
      </vt:variant>
      <vt:variant>
        <vt:lpwstr/>
      </vt:variant>
      <vt:variant>
        <vt:i4>4521987</vt:i4>
      </vt:variant>
      <vt:variant>
        <vt:i4>375</vt:i4>
      </vt:variant>
      <vt:variant>
        <vt:i4>0</vt:i4>
      </vt:variant>
      <vt:variant>
        <vt:i4>5</vt:i4>
      </vt:variant>
      <vt:variant>
        <vt:lpwstr>https://meetings.wcpfc.int/node/22968</vt:lpwstr>
      </vt:variant>
      <vt:variant>
        <vt:lpwstr/>
      </vt:variant>
      <vt:variant>
        <vt:i4>4915203</vt:i4>
      </vt:variant>
      <vt:variant>
        <vt:i4>372</vt:i4>
      </vt:variant>
      <vt:variant>
        <vt:i4>0</vt:i4>
      </vt:variant>
      <vt:variant>
        <vt:i4>5</vt:i4>
      </vt:variant>
      <vt:variant>
        <vt:lpwstr>https://meetings.wcpfc.int/node/22989</vt:lpwstr>
      </vt:variant>
      <vt:variant>
        <vt:lpwstr/>
      </vt:variant>
      <vt:variant>
        <vt:i4>4653066</vt:i4>
      </vt:variant>
      <vt:variant>
        <vt:i4>369</vt:i4>
      </vt:variant>
      <vt:variant>
        <vt:i4>0</vt:i4>
      </vt:variant>
      <vt:variant>
        <vt:i4>5</vt:i4>
      </vt:variant>
      <vt:variant>
        <vt:lpwstr>https://meetings.wcpfc.int/node/23054</vt:lpwstr>
      </vt:variant>
      <vt:variant>
        <vt:lpwstr/>
      </vt:variant>
      <vt:variant>
        <vt:i4>4653066</vt:i4>
      </vt:variant>
      <vt:variant>
        <vt:i4>366</vt:i4>
      </vt:variant>
      <vt:variant>
        <vt:i4>0</vt:i4>
      </vt:variant>
      <vt:variant>
        <vt:i4>5</vt:i4>
      </vt:variant>
      <vt:variant>
        <vt:lpwstr>https://meetings.wcpfc.int/node/23053</vt:lpwstr>
      </vt:variant>
      <vt:variant>
        <vt:lpwstr/>
      </vt:variant>
      <vt:variant>
        <vt:i4>4521994</vt:i4>
      </vt:variant>
      <vt:variant>
        <vt:i4>363</vt:i4>
      </vt:variant>
      <vt:variant>
        <vt:i4>0</vt:i4>
      </vt:variant>
      <vt:variant>
        <vt:i4>5</vt:i4>
      </vt:variant>
      <vt:variant>
        <vt:lpwstr>https://meetings.wcpfc.int/node/23072</vt:lpwstr>
      </vt:variant>
      <vt:variant>
        <vt:lpwstr/>
      </vt:variant>
      <vt:variant>
        <vt:i4>4521994</vt:i4>
      </vt:variant>
      <vt:variant>
        <vt:i4>360</vt:i4>
      </vt:variant>
      <vt:variant>
        <vt:i4>0</vt:i4>
      </vt:variant>
      <vt:variant>
        <vt:i4>5</vt:i4>
      </vt:variant>
      <vt:variant>
        <vt:lpwstr>https://meetings.wcpfc.int/node/23076</vt:lpwstr>
      </vt:variant>
      <vt:variant>
        <vt:lpwstr/>
      </vt:variant>
      <vt:variant>
        <vt:i4>4521994</vt:i4>
      </vt:variant>
      <vt:variant>
        <vt:i4>357</vt:i4>
      </vt:variant>
      <vt:variant>
        <vt:i4>0</vt:i4>
      </vt:variant>
      <vt:variant>
        <vt:i4>5</vt:i4>
      </vt:variant>
      <vt:variant>
        <vt:lpwstr>https://meetings.wcpfc.int/node/23075</vt:lpwstr>
      </vt:variant>
      <vt:variant>
        <vt:lpwstr/>
      </vt:variant>
      <vt:variant>
        <vt:i4>4456458</vt:i4>
      </vt:variant>
      <vt:variant>
        <vt:i4>354</vt:i4>
      </vt:variant>
      <vt:variant>
        <vt:i4>0</vt:i4>
      </vt:variant>
      <vt:variant>
        <vt:i4>5</vt:i4>
      </vt:variant>
      <vt:variant>
        <vt:lpwstr>https://meetings.wcpfc.int/node/23067</vt:lpwstr>
      </vt:variant>
      <vt:variant>
        <vt:lpwstr/>
      </vt:variant>
      <vt:variant>
        <vt:i4>4521987</vt:i4>
      </vt:variant>
      <vt:variant>
        <vt:i4>351</vt:i4>
      </vt:variant>
      <vt:variant>
        <vt:i4>0</vt:i4>
      </vt:variant>
      <vt:variant>
        <vt:i4>5</vt:i4>
      </vt:variant>
      <vt:variant>
        <vt:lpwstr>https://meetings.wcpfc.int/node/22967</vt:lpwstr>
      </vt:variant>
      <vt:variant>
        <vt:lpwstr/>
      </vt:variant>
      <vt:variant>
        <vt:i4>4456458</vt:i4>
      </vt:variant>
      <vt:variant>
        <vt:i4>348</vt:i4>
      </vt:variant>
      <vt:variant>
        <vt:i4>0</vt:i4>
      </vt:variant>
      <vt:variant>
        <vt:i4>5</vt:i4>
      </vt:variant>
      <vt:variant>
        <vt:lpwstr>https://meetings.wcpfc.int/node/23063</vt:lpwstr>
      </vt:variant>
      <vt:variant>
        <vt:lpwstr/>
      </vt:variant>
      <vt:variant>
        <vt:i4>4456450</vt:i4>
      </vt:variant>
      <vt:variant>
        <vt:i4>345</vt:i4>
      </vt:variant>
      <vt:variant>
        <vt:i4>0</vt:i4>
      </vt:variant>
      <vt:variant>
        <vt:i4>5</vt:i4>
      </vt:variant>
      <vt:variant>
        <vt:lpwstr>https://meetings.wcpfc.int/node/22873</vt:lpwstr>
      </vt:variant>
      <vt:variant>
        <vt:lpwstr/>
      </vt:variant>
      <vt:variant>
        <vt:i4>4390920</vt:i4>
      </vt:variant>
      <vt:variant>
        <vt:i4>342</vt:i4>
      </vt:variant>
      <vt:variant>
        <vt:i4>0</vt:i4>
      </vt:variant>
      <vt:variant>
        <vt:i4>5</vt:i4>
      </vt:variant>
      <vt:variant>
        <vt:lpwstr>https://meetings.wcpfc.int/node/22208</vt:lpwstr>
      </vt:variant>
      <vt:variant>
        <vt:lpwstr/>
      </vt:variant>
      <vt:variant>
        <vt:i4>4587530</vt:i4>
      </vt:variant>
      <vt:variant>
        <vt:i4>339</vt:i4>
      </vt:variant>
      <vt:variant>
        <vt:i4>0</vt:i4>
      </vt:variant>
      <vt:variant>
        <vt:i4>5</vt:i4>
      </vt:variant>
      <vt:variant>
        <vt:lpwstr>https://meetings.wcpfc.int/node/23049</vt:lpwstr>
      </vt:variant>
      <vt:variant>
        <vt:lpwstr/>
      </vt:variant>
      <vt:variant>
        <vt:i4>4521987</vt:i4>
      </vt:variant>
      <vt:variant>
        <vt:i4>336</vt:i4>
      </vt:variant>
      <vt:variant>
        <vt:i4>0</vt:i4>
      </vt:variant>
      <vt:variant>
        <vt:i4>5</vt:i4>
      </vt:variant>
      <vt:variant>
        <vt:lpwstr>https://meetings.wcpfc.int/node/22966</vt:lpwstr>
      </vt:variant>
      <vt:variant>
        <vt:lpwstr/>
      </vt:variant>
      <vt:variant>
        <vt:i4>4325386</vt:i4>
      </vt:variant>
      <vt:variant>
        <vt:i4>333</vt:i4>
      </vt:variant>
      <vt:variant>
        <vt:i4>0</vt:i4>
      </vt:variant>
      <vt:variant>
        <vt:i4>5</vt:i4>
      </vt:variant>
      <vt:variant>
        <vt:lpwstr>https://meetings.wcpfc.int/node/23002</vt:lpwstr>
      </vt:variant>
      <vt:variant>
        <vt:lpwstr/>
      </vt:variant>
      <vt:variant>
        <vt:i4>4653067</vt:i4>
      </vt:variant>
      <vt:variant>
        <vt:i4>330</vt:i4>
      </vt:variant>
      <vt:variant>
        <vt:i4>0</vt:i4>
      </vt:variant>
      <vt:variant>
        <vt:i4>5</vt:i4>
      </vt:variant>
      <vt:variant>
        <vt:lpwstr>https://meetings.wcpfc.int/node/23158</vt:lpwstr>
      </vt:variant>
      <vt:variant>
        <vt:lpwstr/>
      </vt:variant>
      <vt:variant>
        <vt:i4>4521994</vt:i4>
      </vt:variant>
      <vt:variant>
        <vt:i4>327</vt:i4>
      </vt:variant>
      <vt:variant>
        <vt:i4>0</vt:i4>
      </vt:variant>
      <vt:variant>
        <vt:i4>5</vt:i4>
      </vt:variant>
      <vt:variant>
        <vt:lpwstr>https://meetings.wcpfc.int/node/23074</vt:lpwstr>
      </vt:variant>
      <vt:variant>
        <vt:lpwstr/>
      </vt:variant>
      <vt:variant>
        <vt:i4>4915203</vt:i4>
      </vt:variant>
      <vt:variant>
        <vt:i4>324</vt:i4>
      </vt:variant>
      <vt:variant>
        <vt:i4>0</vt:i4>
      </vt:variant>
      <vt:variant>
        <vt:i4>5</vt:i4>
      </vt:variant>
      <vt:variant>
        <vt:lpwstr>https://meetings.wcpfc.int/node/22983</vt:lpwstr>
      </vt:variant>
      <vt:variant>
        <vt:lpwstr/>
      </vt:variant>
      <vt:variant>
        <vt:i4>4521987</vt:i4>
      </vt:variant>
      <vt:variant>
        <vt:i4>321</vt:i4>
      </vt:variant>
      <vt:variant>
        <vt:i4>0</vt:i4>
      </vt:variant>
      <vt:variant>
        <vt:i4>5</vt:i4>
      </vt:variant>
      <vt:variant>
        <vt:lpwstr>https://meetings.wcpfc.int/node/22965</vt:lpwstr>
      </vt:variant>
      <vt:variant>
        <vt:lpwstr/>
      </vt:variant>
      <vt:variant>
        <vt:i4>4325386</vt:i4>
      </vt:variant>
      <vt:variant>
        <vt:i4>318</vt:i4>
      </vt:variant>
      <vt:variant>
        <vt:i4>0</vt:i4>
      </vt:variant>
      <vt:variant>
        <vt:i4>5</vt:i4>
      </vt:variant>
      <vt:variant>
        <vt:lpwstr>https://meetings.wcpfc.int/node/23004</vt:lpwstr>
      </vt:variant>
      <vt:variant>
        <vt:lpwstr/>
      </vt:variant>
      <vt:variant>
        <vt:i4>4325386</vt:i4>
      </vt:variant>
      <vt:variant>
        <vt:i4>315</vt:i4>
      </vt:variant>
      <vt:variant>
        <vt:i4>0</vt:i4>
      </vt:variant>
      <vt:variant>
        <vt:i4>5</vt:i4>
      </vt:variant>
      <vt:variant>
        <vt:lpwstr>https://meetings.wcpfc.int/node/23001</vt:lpwstr>
      </vt:variant>
      <vt:variant>
        <vt:lpwstr/>
      </vt:variant>
      <vt:variant>
        <vt:i4>4325387</vt:i4>
      </vt:variant>
      <vt:variant>
        <vt:i4>312</vt:i4>
      </vt:variant>
      <vt:variant>
        <vt:i4>0</vt:i4>
      </vt:variant>
      <vt:variant>
        <vt:i4>5</vt:i4>
      </vt:variant>
      <vt:variant>
        <vt:lpwstr>https://meetings.wcpfc.int/node/23104</vt:lpwstr>
      </vt:variant>
      <vt:variant>
        <vt:lpwstr/>
      </vt:variant>
      <vt:variant>
        <vt:i4>4456458</vt:i4>
      </vt:variant>
      <vt:variant>
        <vt:i4>309</vt:i4>
      </vt:variant>
      <vt:variant>
        <vt:i4>0</vt:i4>
      </vt:variant>
      <vt:variant>
        <vt:i4>5</vt:i4>
      </vt:variant>
      <vt:variant>
        <vt:lpwstr>https://meetings.wcpfc.int/node/23068</vt:lpwstr>
      </vt:variant>
      <vt:variant>
        <vt:lpwstr/>
      </vt:variant>
      <vt:variant>
        <vt:i4>4587530</vt:i4>
      </vt:variant>
      <vt:variant>
        <vt:i4>306</vt:i4>
      </vt:variant>
      <vt:variant>
        <vt:i4>0</vt:i4>
      </vt:variant>
      <vt:variant>
        <vt:i4>5</vt:i4>
      </vt:variant>
      <vt:variant>
        <vt:lpwstr>https://meetings.wcpfc.int/node/23044</vt:lpwstr>
      </vt:variant>
      <vt:variant>
        <vt:lpwstr/>
      </vt:variant>
      <vt:variant>
        <vt:i4>4915203</vt:i4>
      </vt:variant>
      <vt:variant>
        <vt:i4>303</vt:i4>
      </vt:variant>
      <vt:variant>
        <vt:i4>0</vt:i4>
      </vt:variant>
      <vt:variant>
        <vt:i4>5</vt:i4>
      </vt:variant>
      <vt:variant>
        <vt:lpwstr>https://meetings.wcpfc.int/node/22982</vt:lpwstr>
      </vt:variant>
      <vt:variant>
        <vt:lpwstr/>
      </vt:variant>
      <vt:variant>
        <vt:i4>4456458</vt:i4>
      </vt:variant>
      <vt:variant>
        <vt:i4>300</vt:i4>
      </vt:variant>
      <vt:variant>
        <vt:i4>0</vt:i4>
      </vt:variant>
      <vt:variant>
        <vt:i4>5</vt:i4>
      </vt:variant>
      <vt:variant>
        <vt:lpwstr>https://meetings.wcpfc.int/node/23069</vt:lpwstr>
      </vt:variant>
      <vt:variant>
        <vt:lpwstr/>
      </vt:variant>
      <vt:variant>
        <vt:i4>4587531</vt:i4>
      </vt:variant>
      <vt:variant>
        <vt:i4>297</vt:i4>
      </vt:variant>
      <vt:variant>
        <vt:i4>0</vt:i4>
      </vt:variant>
      <vt:variant>
        <vt:i4>5</vt:i4>
      </vt:variant>
      <vt:variant>
        <vt:lpwstr>https://meetings.wcpfc.int/node/23149</vt:lpwstr>
      </vt:variant>
      <vt:variant>
        <vt:lpwstr/>
      </vt:variant>
      <vt:variant>
        <vt:i4>4587531</vt:i4>
      </vt:variant>
      <vt:variant>
        <vt:i4>294</vt:i4>
      </vt:variant>
      <vt:variant>
        <vt:i4>0</vt:i4>
      </vt:variant>
      <vt:variant>
        <vt:i4>5</vt:i4>
      </vt:variant>
      <vt:variant>
        <vt:lpwstr>https://meetings.wcpfc.int/node/23148</vt:lpwstr>
      </vt:variant>
      <vt:variant>
        <vt:lpwstr/>
      </vt:variant>
      <vt:variant>
        <vt:i4>4521994</vt:i4>
      </vt:variant>
      <vt:variant>
        <vt:i4>291</vt:i4>
      </vt:variant>
      <vt:variant>
        <vt:i4>0</vt:i4>
      </vt:variant>
      <vt:variant>
        <vt:i4>5</vt:i4>
      </vt:variant>
      <vt:variant>
        <vt:lpwstr>https://meetings.wcpfc.int/node/23078</vt:lpwstr>
      </vt:variant>
      <vt:variant>
        <vt:lpwstr/>
      </vt:variant>
      <vt:variant>
        <vt:i4>4194314</vt:i4>
      </vt:variant>
      <vt:variant>
        <vt:i4>288</vt:i4>
      </vt:variant>
      <vt:variant>
        <vt:i4>0</vt:i4>
      </vt:variant>
      <vt:variant>
        <vt:i4>5</vt:i4>
      </vt:variant>
      <vt:variant>
        <vt:lpwstr>https://meetings.wcpfc.int/node/23028</vt:lpwstr>
      </vt:variant>
      <vt:variant>
        <vt:lpwstr/>
      </vt:variant>
      <vt:variant>
        <vt:i4>4587531</vt:i4>
      </vt:variant>
      <vt:variant>
        <vt:i4>285</vt:i4>
      </vt:variant>
      <vt:variant>
        <vt:i4>0</vt:i4>
      </vt:variant>
      <vt:variant>
        <vt:i4>5</vt:i4>
      </vt:variant>
      <vt:variant>
        <vt:lpwstr>https://meetings.wcpfc.int/node/23145</vt:lpwstr>
      </vt:variant>
      <vt:variant>
        <vt:lpwstr/>
      </vt:variant>
      <vt:variant>
        <vt:i4>4587531</vt:i4>
      </vt:variant>
      <vt:variant>
        <vt:i4>282</vt:i4>
      </vt:variant>
      <vt:variant>
        <vt:i4>0</vt:i4>
      </vt:variant>
      <vt:variant>
        <vt:i4>5</vt:i4>
      </vt:variant>
      <vt:variant>
        <vt:lpwstr>https://meetings.wcpfc.int/node/23143</vt:lpwstr>
      </vt:variant>
      <vt:variant>
        <vt:lpwstr/>
      </vt:variant>
      <vt:variant>
        <vt:i4>4259851</vt:i4>
      </vt:variant>
      <vt:variant>
        <vt:i4>279</vt:i4>
      </vt:variant>
      <vt:variant>
        <vt:i4>0</vt:i4>
      </vt:variant>
      <vt:variant>
        <vt:i4>5</vt:i4>
      </vt:variant>
      <vt:variant>
        <vt:lpwstr>https://meetings.wcpfc.int/node/23139</vt:lpwstr>
      </vt:variant>
      <vt:variant>
        <vt:lpwstr/>
      </vt:variant>
      <vt:variant>
        <vt:i4>4587530</vt:i4>
      </vt:variant>
      <vt:variant>
        <vt:i4>276</vt:i4>
      </vt:variant>
      <vt:variant>
        <vt:i4>0</vt:i4>
      </vt:variant>
      <vt:variant>
        <vt:i4>5</vt:i4>
      </vt:variant>
      <vt:variant>
        <vt:lpwstr>https://meetings.wcpfc.int/node/23045</vt:lpwstr>
      </vt:variant>
      <vt:variant>
        <vt:lpwstr/>
      </vt:variant>
      <vt:variant>
        <vt:i4>4587531</vt:i4>
      </vt:variant>
      <vt:variant>
        <vt:i4>273</vt:i4>
      </vt:variant>
      <vt:variant>
        <vt:i4>0</vt:i4>
      </vt:variant>
      <vt:variant>
        <vt:i4>5</vt:i4>
      </vt:variant>
      <vt:variant>
        <vt:lpwstr>https://meetings.wcpfc.int/node/23142</vt:lpwstr>
      </vt:variant>
      <vt:variant>
        <vt:lpwstr/>
      </vt:variant>
      <vt:variant>
        <vt:i4>4915203</vt:i4>
      </vt:variant>
      <vt:variant>
        <vt:i4>270</vt:i4>
      </vt:variant>
      <vt:variant>
        <vt:i4>0</vt:i4>
      </vt:variant>
      <vt:variant>
        <vt:i4>5</vt:i4>
      </vt:variant>
      <vt:variant>
        <vt:lpwstr>https://meetings.wcpfc.int/node/22981</vt:lpwstr>
      </vt:variant>
      <vt:variant>
        <vt:lpwstr/>
      </vt:variant>
      <vt:variant>
        <vt:i4>4587531</vt:i4>
      </vt:variant>
      <vt:variant>
        <vt:i4>267</vt:i4>
      </vt:variant>
      <vt:variant>
        <vt:i4>0</vt:i4>
      </vt:variant>
      <vt:variant>
        <vt:i4>5</vt:i4>
      </vt:variant>
      <vt:variant>
        <vt:lpwstr>https://meetings.wcpfc.int/node/23141</vt:lpwstr>
      </vt:variant>
      <vt:variant>
        <vt:lpwstr/>
      </vt:variant>
      <vt:variant>
        <vt:i4>4259851</vt:i4>
      </vt:variant>
      <vt:variant>
        <vt:i4>264</vt:i4>
      </vt:variant>
      <vt:variant>
        <vt:i4>0</vt:i4>
      </vt:variant>
      <vt:variant>
        <vt:i4>5</vt:i4>
      </vt:variant>
      <vt:variant>
        <vt:lpwstr>https://meetings.wcpfc.int/node/23138</vt:lpwstr>
      </vt:variant>
      <vt:variant>
        <vt:lpwstr/>
      </vt:variant>
      <vt:variant>
        <vt:i4>4259851</vt:i4>
      </vt:variant>
      <vt:variant>
        <vt:i4>261</vt:i4>
      </vt:variant>
      <vt:variant>
        <vt:i4>0</vt:i4>
      </vt:variant>
      <vt:variant>
        <vt:i4>5</vt:i4>
      </vt:variant>
      <vt:variant>
        <vt:lpwstr>https://meetings.wcpfc.int/node/23137</vt:lpwstr>
      </vt:variant>
      <vt:variant>
        <vt:lpwstr/>
      </vt:variant>
      <vt:variant>
        <vt:i4>4259851</vt:i4>
      </vt:variant>
      <vt:variant>
        <vt:i4>258</vt:i4>
      </vt:variant>
      <vt:variant>
        <vt:i4>0</vt:i4>
      </vt:variant>
      <vt:variant>
        <vt:i4>5</vt:i4>
      </vt:variant>
      <vt:variant>
        <vt:lpwstr>https://meetings.wcpfc.int/node/23136</vt:lpwstr>
      </vt:variant>
      <vt:variant>
        <vt:lpwstr/>
      </vt:variant>
      <vt:variant>
        <vt:i4>4259851</vt:i4>
      </vt:variant>
      <vt:variant>
        <vt:i4>255</vt:i4>
      </vt:variant>
      <vt:variant>
        <vt:i4>0</vt:i4>
      </vt:variant>
      <vt:variant>
        <vt:i4>5</vt:i4>
      </vt:variant>
      <vt:variant>
        <vt:lpwstr>https://meetings.wcpfc.int/node/23135</vt:lpwstr>
      </vt:variant>
      <vt:variant>
        <vt:lpwstr/>
      </vt:variant>
      <vt:variant>
        <vt:i4>4259851</vt:i4>
      </vt:variant>
      <vt:variant>
        <vt:i4>252</vt:i4>
      </vt:variant>
      <vt:variant>
        <vt:i4>0</vt:i4>
      </vt:variant>
      <vt:variant>
        <vt:i4>5</vt:i4>
      </vt:variant>
      <vt:variant>
        <vt:lpwstr>https://meetings.wcpfc.int/node/23134</vt:lpwstr>
      </vt:variant>
      <vt:variant>
        <vt:lpwstr/>
      </vt:variant>
      <vt:variant>
        <vt:i4>4259851</vt:i4>
      </vt:variant>
      <vt:variant>
        <vt:i4>249</vt:i4>
      </vt:variant>
      <vt:variant>
        <vt:i4>0</vt:i4>
      </vt:variant>
      <vt:variant>
        <vt:i4>5</vt:i4>
      </vt:variant>
      <vt:variant>
        <vt:lpwstr>https://meetings.wcpfc.int/node/23133</vt:lpwstr>
      </vt:variant>
      <vt:variant>
        <vt:lpwstr/>
      </vt:variant>
      <vt:variant>
        <vt:i4>4259850</vt:i4>
      </vt:variant>
      <vt:variant>
        <vt:i4>246</vt:i4>
      </vt:variant>
      <vt:variant>
        <vt:i4>0</vt:i4>
      </vt:variant>
      <vt:variant>
        <vt:i4>5</vt:i4>
      </vt:variant>
      <vt:variant>
        <vt:lpwstr>https://meetings.wcpfc.int/node/23035</vt:lpwstr>
      </vt:variant>
      <vt:variant>
        <vt:lpwstr/>
      </vt:variant>
      <vt:variant>
        <vt:i4>4259850</vt:i4>
      </vt:variant>
      <vt:variant>
        <vt:i4>243</vt:i4>
      </vt:variant>
      <vt:variant>
        <vt:i4>0</vt:i4>
      </vt:variant>
      <vt:variant>
        <vt:i4>5</vt:i4>
      </vt:variant>
      <vt:variant>
        <vt:lpwstr>https://meetings.wcpfc.int/node/23037</vt:lpwstr>
      </vt:variant>
      <vt:variant>
        <vt:lpwstr/>
      </vt:variant>
      <vt:variant>
        <vt:i4>4849674</vt:i4>
      </vt:variant>
      <vt:variant>
        <vt:i4>240</vt:i4>
      </vt:variant>
      <vt:variant>
        <vt:i4>0</vt:i4>
      </vt:variant>
      <vt:variant>
        <vt:i4>5</vt:i4>
      </vt:variant>
      <vt:variant>
        <vt:lpwstr>https://meetings.wcpfc.int/node/23082</vt:lpwstr>
      </vt:variant>
      <vt:variant>
        <vt:lpwstr/>
      </vt:variant>
      <vt:variant>
        <vt:i4>4849674</vt:i4>
      </vt:variant>
      <vt:variant>
        <vt:i4>237</vt:i4>
      </vt:variant>
      <vt:variant>
        <vt:i4>0</vt:i4>
      </vt:variant>
      <vt:variant>
        <vt:i4>5</vt:i4>
      </vt:variant>
      <vt:variant>
        <vt:lpwstr>https://meetings.wcpfc.int/node/23086</vt:lpwstr>
      </vt:variant>
      <vt:variant>
        <vt:lpwstr/>
      </vt:variant>
      <vt:variant>
        <vt:i4>4849674</vt:i4>
      </vt:variant>
      <vt:variant>
        <vt:i4>234</vt:i4>
      </vt:variant>
      <vt:variant>
        <vt:i4>0</vt:i4>
      </vt:variant>
      <vt:variant>
        <vt:i4>5</vt:i4>
      </vt:variant>
      <vt:variant>
        <vt:lpwstr>https://meetings.wcpfc.int/node/23086</vt:lpwstr>
      </vt:variant>
      <vt:variant>
        <vt:lpwstr/>
      </vt:variant>
      <vt:variant>
        <vt:i4>4325386</vt:i4>
      </vt:variant>
      <vt:variant>
        <vt:i4>231</vt:i4>
      </vt:variant>
      <vt:variant>
        <vt:i4>0</vt:i4>
      </vt:variant>
      <vt:variant>
        <vt:i4>5</vt:i4>
      </vt:variant>
      <vt:variant>
        <vt:lpwstr>https://meetings.wcpfc.int/node/23005</vt:lpwstr>
      </vt:variant>
      <vt:variant>
        <vt:lpwstr/>
      </vt:variant>
      <vt:variant>
        <vt:i4>4194315</vt:i4>
      </vt:variant>
      <vt:variant>
        <vt:i4>228</vt:i4>
      </vt:variant>
      <vt:variant>
        <vt:i4>0</vt:i4>
      </vt:variant>
      <vt:variant>
        <vt:i4>5</vt:i4>
      </vt:variant>
      <vt:variant>
        <vt:lpwstr>https://meetings.wcpfc.int/node/23121</vt:lpwstr>
      </vt:variant>
      <vt:variant>
        <vt:lpwstr/>
      </vt:variant>
      <vt:variant>
        <vt:i4>4259851</vt:i4>
      </vt:variant>
      <vt:variant>
        <vt:i4>225</vt:i4>
      </vt:variant>
      <vt:variant>
        <vt:i4>0</vt:i4>
      </vt:variant>
      <vt:variant>
        <vt:i4>5</vt:i4>
      </vt:variant>
      <vt:variant>
        <vt:lpwstr>https://meetings.wcpfc.int/node/23132</vt:lpwstr>
      </vt:variant>
      <vt:variant>
        <vt:lpwstr/>
      </vt:variant>
      <vt:variant>
        <vt:i4>4194315</vt:i4>
      </vt:variant>
      <vt:variant>
        <vt:i4>222</vt:i4>
      </vt:variant>
      <vt:variant>
        <vt:i4>0</vt:i4>
      </vt:variant>
      <vt:variant>
        <vt:i4>5</vt:i4>
      </vt:variant>
      <vt:variant>
        <vt:lpwstr>https://meetings.wcpfc.int/node/23123</vt:lpwstr>
      </vt:variant>
      <vt:variant>
        <vt:lpwstr/>
      </vt:variant>
      <vt:variant>
        <vt:i4>4849674</vt:i4>
      </vt:variant>
      <vt:variant>
        <vt:i4>219</vt:i4>
      </vt:variant>
      <vt:variant>
        <vt:i4>0</vt:i4>
      </vt:variant>
      <vt:variant>
        <vt:i4>5</vt:i4>
      </vt:variant>
      <vt:variant>
        <vt:lpwstr>https://meetings.wcpfc.int/node/23084</vt:lpwstr>
      </vt:variant>
      <vt:variant>
        <vt:lpwstr/>
      </vt:variant>
      <vt:variant>
        <vt:i4>4259842</vt:i4>
      </vt:variant>
      <vt:variant>
        <vt:i4>216</vt:i4>
      </vt:variant>
      <vt:variant>
        <vt:i4>0</vt:i4>
      </vt:variant>
      <vt:variant>
        <vt:i4>5</vt:i4>
      </vt:variant>
      <vt:variant>
        <vt:lpwstr>https://meetings.wcpfc.int/node/22828</vt:lpwstr>
      </vt:variant>
      <vt:variant>
        <vt:lpwstr/>
      </vt:variant>
      <vt:variant>
        <vt:i4>4849674</vt:i4>
      </vt:variant>
      <vt:variant>
        <vt:i4>213</vt:i4>
      </vt:variant>
      <vt:variant>
        <vt:i4>0</vt:i4>
      </vt:variant>
      <vt:variant>
        <vt:i4>5</vt:i4>
      </vt:variant>
      <vt:variant>
        <vt:lpwstr>https://meetings.wcpfc.int/node/23087</vt:lpwstr>
      </vt:variant>
      <vt:variant>
        <vt:lpwstr/>
      </vt:variant>
      <vt:variant>
        <vt:i4>4194315</vt:i4>
      </vt:variant>
      <vt:variant>
        <vt:i4>210</vt:i4>
      </vt:variant>
      <vt:variant>
        <vt:i4>0</vt:i4>
      </vt:variant>
      <vt:variant>
        <vt:i4>5</vt:i4>
      </vt:variant>
      <vt:variant>
        <vt:lpwstr>https://meetings.wcpfc.int/node/23124</vt:lpwstr>
      </vt:variant>
      <vt:variant>
        <vt:lpwstr/>
      </vt:variant>
      <vt:variant>
        <vt:i4>4849674</vt:i4>
      </vt:variant>
      <vt:variant>
        <vt:i4>207</vt:i4>
      </vt:variant>
      <vt:variant>
        <vt:i4>0</vt:i4>
      </vt:variant>
      <vt:variant>
        <vt:i4>5</vt:i4>
      </vt:variant>
      <vt:variant>
        <vt:lpwstr>https://meetings.wcpfc.int/node/23088</vt:lpwstr>
      </vt:variant>
      <vt:variant>
        <vt:lpwstr/>
      </vt:variant>
      <vt:variant>
        <vt:i4>4259851</vt:i4>
      </vt:variant>
      <vt:variant>
        <vt:i4>204</vt:i4>
      </vt:variant>
      <vt:variant>
        <vt:i4>0</vt:i4>
      </vt:variant>
      <vt:variant>
        <vt:i4>5</vt:i4>
      </vt:variant>
      <vt:variant>
        <vt:lpwstr>https://meetings.wcpfc.int/node/23131</vt:lpwstr>
      </vt:variant>
      <vt:variant>
        <vt:lpwstr/>
      </vt:variant>
      <vt:variant>
        <vt:i4>4194315</vt:i4>
      </vt:variant>
      <vt:variant>
        <vt:i4>201</vt:i4>
      </vt:variant>
      <vt:variant>
        <vt:i4>0</vt:i4>
      </vt:variant>
      <vt:variant>
        <vt:i4>5</vt:i4>
      </vt:variant>
      <vt:variant>
        <vt:lpwstr>https://meetings.wcpfc.int/node/23125</vt:lpwstr>
      </vt:variant>
      <vt:variant>
        <vt:lpwstr/>
      </vt:variant>
      <vt:variant>
        <vt:i4>4456461</vt:i4>
      </vt:variant>
      <vt:variant>
        <vt:i4>198</vt:i4>
      </vt:variant>
      <vt:variant>
        <vt:i4>0</vt:i4>
      </vt:variant>
      <vt:variant>
        <vt:i4>5</vt:i4>
      </vt:variant>
      <vt:variant>
        <vt:lpwstr>https://meetings.wcpfc.int/node/22774</vt:lpwstr>
      </vt:variant>
      <vt:variant>
        <vt:lpwstr/>
      </vt:variant>
      <vt:variant>
        <vt:i4>4194315</vt:i4>
      </vt:variant>
      <vt:variant>
        <vt:i4>195</vt:i4>
      </vt:variant>
      <vt:variant>
        <vt:i4>0</vt:i4>
      </vt:variant>
      <vt:variant>
        <vt:i4>5</vt:i4>
      </vt:variant>
      <vt:variant>
        <vt:lpwstr>https://meetings.wcpfc.int/node/23129</vt:lpwstr>
      </vt:variant>
      <vt:variant>
        <vt:lpwstr/>
      </vt:variant>
      <vt:variant>
        <vt:i4>4194315</vt:i4>
      </vt:variant>
      <vt:variant>
        <vt:i4>192</vt:i4>
      </vt:variant>
      <vt:variant>
        <vt:i4>0</vt:i4>
      </vt:variant>
      <vt:variant>
        <vt:i4>5</vt:i4>
      </vt:variant>
      <vt:variant>
        <vt:lpwstr>https://meetings.wcpfc.int/node/23120</vt:lpwstr>
      </vt:variant>
      <vt:variant>
        <vt:lpwstr/>
      </vt:variant>
      <vt:variant>
        <vt:i4>4849667</vt:i4>
      </vt:variant>
      <vt:variant>
        <vt:i4>189</vt:i4>
      </vt:variant>
      <vt:variant>
        <vt:i4>0</vt:i4>
      </vt:variant>
      <vt:variant>
        <vt:i4>5</vt:i4>
      </vt:variant>
      <vt:variant>
        <vt:lpwstr>https://meetings.wcpfc.int/node/22992</vt:lpwstr>
      </vt:variant>
      <vt:variant>
        <vt:lpwstr/>
      </vt:variant>
      <vt:variant>
        <vt:i4>4390923</vt:i4>
      </vt:variant>
      <vt:variant>
        <vt:i4>186</vt:i4>
      </vt:variant>
      <vt:variant>
        <vt:i4>0</vt:i4>
      </vt:variant>
      <vt:variant>
        <vt:i4>5</vt:i4>
      </vt:variant>
      <vt:variant>
        <vt:lpwstr>https://meetings.wcpfc.int/node/23117</vt:lpwstr>
      </vt:variant>
      <vt:variant>
        <vt:lpwstr/>
      </vt:variant>
      <vt:variant>
        <vt:i4>4849666</vt:i4>
      </vt:variant>
      <vt:variant>
        <vt:i4>183</vt:i4>
      </vt:variant>
      <vt:variant>
        <vt:i4>0</vt:i4>
      </vt:variant>
      <vt:variant>
        <vt:i4>5</vt:i4>
      </vt:variant>
      <vt:variant>
        <vt:lpwstr>https://meetings.wcpfc.int/node/22898</vt:lpwstr>
      </vt:variant>
      <vt:variant>
        <vt:lpwstr/>
      </vt:variant>
      <vt:variant>
        <vt:i4>4390922</vt:i4>
      </vt:variant>
      <vt:variant>
        <vt:i4>180</vt:i4>
      </vt:variant>
      <vt:variant>
        <vt:i4>0</vt:i4>
      </vt:variant>
      <vt:variant>
        <vt:i4>5</vt:i4>
      </vt:variant>
      <vt:variant>
        <vt:lpwstr>https://meetings.wcpfc.int/node/23010</vt:lpwstr>
      </vt:variant>
      <vt:variant>
        <vt:lpwstr/>
      </vt:variant>
      <vt:variant>
        <vt:i4>4653067</vt:i4>
      </vt:variant>
      <vt:variant>
        <vt:i4>177</vt:i4>
      </vt:variant>
      <vt:variant>
        <vt:i4>0</vt:i4>
      </vt:variant>
      <vt:variant>
        <vt:i4>5</vt:i4>
      </vt:variant>
      <vt:variant>
        <vt:lpwstr>https://meetings.wcpfc.int/node/23154</vt:lpwstr>
      </vt:variant>
      <vt:variant>
        <vt:lpwstr/>
      </vt:variant>
      <vt:variant>
        <vt:i4>4653066</vt:i4>
      </vt:variant>
      <vt:variant>
        <vt:i4>174</vt:i4>
      </vt:variant>
      <vt:variant>
        <vt:i4>0</vt:i4>
      </vt:variant>
      <vt:variant>
        <vt:i4>5</vt:i4>
      </vt:variant>
      <vt:variant>
        <vt:lpwstr>https://meetings.wcpfc.int/node/23057</vt:lpwstr>
      </vt:variant>
      <vt:variant>
        <vt:lpwstr/>
      </vt:variant>
      <vt:variant>
        <vt:i4>4456458</vt:i4>
      </vt:variant>
      <vt:variant>
        <vt:i4>171</vt:i4>
      </vt:variant>
      <vt:variant>
        <vt:i4>0</vt:i4>
      </vt:variant>
      <vt:variant>
        <vt:i4>5</vt:i4>
      </vt:variant>
      <vt:variant>
        <vt:lpwstr>https://meetings.wcpfc.int/node/23062</vt:lpwstr>
      </vt:variant>
      <vt:variant>
        <vt:lpwstr/>
      </vt:variant>
      <vt:variant>
        <vt:i4>4915203</vt:i4>
      </vt:variant>
      <vt:variant>
        <vt:i4>168</vt:i4>
      </vt:variant>
      <vt:variant>
        <vt:i4>0</vt:i4>
      </vt:variant>
      <vt:variant>
        <vt:i4>5</vt:i4>
      </vt:variant>
      <vt:variant>
        <vt:lpwstr>https://meetings.wcpfc.int/node/22984</vt:lpwstr>
      </vt:variant>
      <vt:variant>
        <vt:lpwstr/>
      </vt:variant>
      <vt:variant>
        <vt:i4>4194315</vt:i4>
      </vt:variant>
      <vt:variant>
        <vt:i4>165</vt:i4>
      </vt:variant>
      <vt:variant>
        <vt:i4>0</vt:i4>
      </vt:variant>
      <vt:variant>
        <vt:i4>5</vt:i4>
      </vt:variant>
      <vt:variant>
        <vt:lpwstr>https://meetings.wcpfc.int/node/23122</vt:lpwstr>
      </vt:variant>
      <vt:variant>
        <vt:lpwstr/>
      </vt:variant>
      <vt:variant>
        <vt:i4>4653067</vt:i4>
      </vt:variant>
      <vt:variant>
        <vt:i4>162</vt:i4>
      </vt:variant>
      <vt:variant>
        <vt:i4>0</vt:i4>
      </vt:variant>
      <vt:variant>
        <vt:i4>5</vt:i4>
      </vt:variant>
      <vt:variant>
        <vt:lpwstr>https://meetings.wcpfc.int/node/23154</vt:lpwstr>
      </vt:variant>
      <vt:variant>
        <vt:lpwstr/>
      </vt:variant>
      <vt:variant>
        <vt:i4>4456458</vt:i4>
      </vt:variant>
      <vt:variant>
        <vt:i4>159</vt:i4>
      </vt:variant>
      <vt:variant>
        <vt:i4>0</vt:i4>
      </vt:variant>
      <vt:variant>
        <vt:i4>5</vt:i4>
      </vt:variant>
      <vt:variant>
        <vt:lpwstr>https://meetings.wcpfc.int/node/23065</vt:lpwstr>
      </vt:variant>
      <vt:variant>
        <vt:lpwstr/>
      </vt:variant>
      <vt:variant>
        <vt:i4>4587530</vt:i4>
      </vt:variant>
      <vt:variant>
        <vt:i4>156</vt:i4>
      </vt:variant>
      <vt:variant>
        <vt:i4>0</vt:i4>
      </vt:variant>
      <vt:variant>
        <vt:i4>5</vt:i4>
      </vt:variant>
      <vt:variant>
        <vt:lpwstr>https://meetings.wcpfc.int/node/23046</vt:lpwstr>
      </vt:variant>
      <vt:variant>
        <vt:lpwstr/>
      </vt:variant>
      <vt:variant>
        <vt:i4>4194315</vt:i4>
      </vt:variant>
      <vt:variant>
        <vt:i4>153</vt:i4>
      </vt:variant>
      <vt:variant>
        <vt:i4>0</vt:i4>
      </vt:variant>
      <vt:variant>
        <vt:i4>5</vt:i4>
      </vt:variant>
      <vt:variant>
        <vt:lpwstr>https://meetings.wcpfc.int/node/23128</vt:lpwstr>
      </vt:variant>
      <vt:variant>
        <vt:lpwstr/>
      </vt:variant>
      <vt:variant>
        <vt:i4>4194315</vt:i4>
      </vt:variant>
      <vt:variant>
        <vt:i4>150</vt:i4>
      </vt:variant>
      <vt:variant>
        <vt:i4>0</vt:i4>
      </vt:variant>
      <vt:variant>
        <vt:i4>5</vt:i4>
      </vt:variant>
      <vt:variant>
        <vt:lpwstr>https://meetings.wcpfc.int/node/23127</vt:lpwstr>
      </vt:variant>
      <vt:variant>
        <vt:lpwstr/>
      </vt:variant>
      <vt:variant>
        <vt:i4>4456458</vt:i4>
      </vt:variant>
      <vt:variant>
        <vt:i4>147</vt:i4>
      </vt:variant>
      <vt:variant>
        <vt:i4>0</vt:i4>
      </vt:variant>
      <vt:variant>
        <vt:i4>5</vt:i4>
      </vt:variant>
      <vt:variant>
        <vt:lpwstr>https://meetings.wcpfc.int/node/23064</vt:lpwstr>
      </vt:variant>
      <vt:variant>
        <vt:lpwstr/>
      </vt:variant>
      <vt:variant>
        <vt:i4>4390923</vt:i4>
      </vt:variant>
      <vt:variant>
        <vt:i4>144</vt:i4>
      </vt:variant>
      <vt:variant>
        <vt:i4>0</vt:i4>
      </vt:variant>
      <vt:variant>
        <vt:i4>5</vt:i4>
      </vt:variant>
      <vt:variant>
        <vt:lpwstr>https://meetings.wcpfc.int/node/23119</vt:lpwstr>
      </vt:variant>
      <vt:variant>
        <vt:lpwstr/>
      </vt:variant>
      <vt:variant>
        <vt:i4>4849667</vt:i4>
      </vt:variant>
      <vt:variant>
        <vt:i4>141</vt:i4>
      </vt:variant>
      <vt:variant>
        <vt:i4>0</vt:i4>
      </vt:variant>
      <vt:variant>
        <vt:i4>5</vt:i4>
      </vt:variant>
      <vt:variant>
        <vt:lpwstr>https://meetings.wcpfc.int/node/22993</vt:lpwstr>
      </vt:variant>
      <vt:variant>
        <vt:lpwstr/>
      </vt:variant>
      <vt:variant>
        <vt:i4>4849674</vt:i4>
      </vt:variant>
      <vt:variant>
        <vt:i4>138</vt:i4>
      </vt:variant>
      <vt:variant>
        <vt:i4>0</vt:i4>
      </vt:variant>
      <vt:variant>
        <vt:i4>5</vt:i4>
      </vt:variant>
      <vt:variant>
        <vt:lpwstr>https://meetings.wcpfc.int/node/23085</vt:lpwstr>
      </vt:variant>
      <vt:variant>
        <vt:lpwstr/>
      </vt:variant>
      <vt:variant>
        <vt:i4>4390923</vt:i4>
      </vt:variant>
      <vt:variant>
        <vt:i4>135</vt:i4>
      </vt:variant>
      <vt:variant>
        <vt:i4>0</vt:i4>
      </vt:variant>
      <vt:variant>
        <vt:i4>5</vt:i4>
      </vt:variant>
      <vt:variant>
        <vt:lpwstr>https://meetings.wcpfc.int/node/23118</vt:lpwstr>
      </vt:variant>
      <vt:variant>
        <vt:lpwstr/>
      </vt:variant>
      <vt:variant>
        <vt:i4>4194315</vt:i4>
      </vt:variant>
      <vt:variant>
        <vt:i4>132</vt:i4>
      </vt:variant>
      <vt:variant>
        <vt:i4>0</vt:i4>
      </vt:variant>
      <vt:variant>
        <vt:i4>5</vt:i4>
      </vt:variant>
      <vt:variant>
        <vt:lpwstr>https://meetings.wcpfc.int/node/23126</vt:lpwstr>
      </vt:variant>
      <vt:variant>
        <vt:lpwstr/>
      </vt:variant>
      <vt:variant>
        <vt:i4>4587528</vt:i4>
      </vt:variant>
      <vt:variant>
        <vt:i4>129</vt:i4>
      </vt:variant>
      <vt:variant>
        <vt:i4>0</vt:i4>
      </vt:variant>
      <vt:variant>
        <vt:i4>5</vt:i4>
      </vt:variant>
      <vt:variant>
        <vt:lpwstr>https://meetings.wcpfc.int/node/23248</vt:lpwstr>
      </vt:variant>
      <vt:variant>
        <vt:lpwstr/>
      </vt:variant>
      <vt:variant>
        <vt:i4>4456458</vt:i4>
      </vt:variant>
      <vt:variant>
        <vt:i4>126</vt:i4>
      </vt:variant>
      <vt:variant>
        <vt:i4>0</vt:i4>
      </vt:variant>
      <vt:variant>
        <vt:i4>5</vt:i4>
      </vt:variant>
      <vt:variant>
        <vt:lpwstr>https://meetings.wcpfc.int/node/23066</vt:lpwstr>
      </vt:variant>
      <vt:variant>
        <vt:lpwstr/>
      </vt:variant>
      <vt:variant>
        <vt:i4>4456451</vt:i4>
      </vt:variant>
      <vt:variant>
        <vt:i4>123</vt:i4>
      </vt:variant>
      <vt:variant>
        <vt:i4>0</vt:i4>
      </vt:variant>
      <vt:variant>
        <vt:i4>5</vt:i4>
      </vt:variant>
      <vt:variant>
        <vt:lpwstr>https://meetings.wcpfc.int/node/22979</vt:lpwstr>
      </vt:variant>
      <vt:variant>
        <vt:lpwstr/>
      </vt:variant>
      <vt:variant>
        <vt:i4>4390923</vt:i4>
      </vt:variant>
      <vt:variant>
        <vt:i4>120</vt:i4>
      </vt:variant>
      <vt:variant>
        <vt:i4>0</vt:i4>
      </vt:variant>
      <vt:variant>
        <vt:i4>5</vt:i4>
      </vt:variant>
      <vt:variant>
        <vt:lpwstr>https://meetings.wcpfc.int/node/23110</vt:lpwstr>
      </vt:variant>
      <vt:variant>
        <vt:lpwstr/>
      </vt:variant>
      <vt:variant>
        <vt:i4>4390923</vt:i4>
      </vt:variant>
      <vt:variant>
        <vt:i4>117</vt:i4>
      </vt:variant>
      <vt:variant>
        <vt:i4>0</vt:i4>
      </vt:variant>
      <vt:variant>
        <vt:i4>5</vt:i4>
      </vt:variant>
      <vt:variant>
        <vt:lpwstr>https://meetings.wcpfc.int/node/23112</vt:lpwstr>
      </vt:variant>
      <vt:variant>
        <vt:lpwstr/>
      </vt:variant>
      <vt:variant>
        <vt:i4>4390923</vt:i4>
      </vt:variant>
      <vt:variant>
        <vt:i4>114</vt:i4>
      </vt:variant>
      <vt:variant>
        <vt:i4>0</vt:i4>
      </vt:variant>
      <vt:variant>
        <vt:i4>5</vt:i4>
      </vt:variant>
      <vt:variant>
        <vt:lpwstr>https://meetings.wcpfc.int/node/23114</vt:lpwstr>
      </vt:variant>
      <vt:variant>
        <vt:lpwstr/>
      </vt:variant>
      <vt:variant>
        <vt:i4>4915210</vt:i4>
      </vt:variant>
      <vt:variant>
        <vt:i4>111</vt:i4>
      </vt:variant>
      <vt:variant>
        <vt:i4>0</vt:i4>
      </vt:variant>
      <vt:variant>
        <vt:i4>5</vt:i4>
      </vt:variant>
      <vt:variant>
        <vt:lpwstr>https://meetings.wcpfc.int/node/23091</vt:lpwstr>
      </vt:variant>
      <vt:variant>
        <vt:lpwstr/>
      </vt:variant>
      <vt:variant>
        <vt:i4>4325387</vt:i4>
      </vt:variant>
      <vt:variant>
        <vt:i4>108</vt:i4>
      </vt:variant>
      <vt:variant>
        <vt:i4>0</vt:i4>
      </vt:variant>
      <vt:variant>
        <vt:i4>5</vt:i4>
      </vt:variant>
      <vt:variant>
        <vt:lpwstr>https://meetings.wcpfc.int/node/23106</vt:lpwstr>
      </vt:variant>
      <vt:variant>
        <vt:lpwstr/>
      </vt:variant>
      <vt:variant>
        <vt:i4>4915210</vt:i4>
      </vt:variant>
      <vt:variant>
        <vt:i4>105</vt:i4>
      </vt:variant>
      <vt:variant>
        <vt:i4>0</vt:i4>
      </vt:variant>
      <vt:variant>
        <vt:i4>5</vt:i4>
      </vt:variant>
      <vt:variant>
        <vt:lpwstr>https://meetings.wcpfc.int/node/23090</vt:lpwstr>
      </vt:variant>
      <vt:variant>
        <vt:lpwstr/>
      </vt:variant>
      <vt:variant>
        <vt:i4>4521987</vt:i4>
      </vt:variant>
      <vt:variant>
        <vt:i4>102</vt:i4>
      </vt:variant>
      <vt:variant>
        <vt:i4>0</vt:i4>
      </vt:variant>
      <vt:variant>
        <vt:i4>5</vt:i4>
      </vt:variant>
      <vt:variant>
        <vt:lpwstr>https://meetings.wcpfc.int/node/22963</vt:lpwstr>
      </vt:variant>
      <vt:variant>
        <vt:lpwstr/>
      </vt:variant>
      <vt:variant>
        <vt:i4>4587528</vt:i4>
      </vt:variant>
      <vt:variant>
        <vt:i4>99</vt:i4>
      </vt:variant>
      <vt:variant>
        <vt:i4>0</vt:i4>
      </vt:variant>
      <vt:variant>
        <vt:i4>5</vt:i4>
      </vt:variant>
      <vt:variant>
        <vt:lpwstr>https://meetings.wcpfc.int/node/23247</vt:lpwstr>
      </vt:variant>
      <vt:variant>
        <vt:lpwstr/>
      </vt:variant>
      <vt:variant>
        <vt:i4>4521987</vt:i4>
      </vt:variant>
      <vt:variant>
        <vt:i4>96</vt:i4>
      </vt:variant>
      <vt:variant>
        <vt:i4>0</vt:i4>
      </vt:variant>
      <vt:variant>
        <vt:i4>5</vt:i4>
      </vt:variant>
      <vt:variant>
        <vt:lpwstr>https://meetings.wcpfc.int/node/22962</vt:lpwstr>
      </vt:variant>
      <vt:variant>
        <vt:lpwstr/>
      </vt:variant>
      <vt:variant>
        <vt:i4>4390923</vt:i4>
      </vt:variant>
      <vt:variant>
        <vt:i4>93</vt:i4>
      </vt:variant>
      <vt:variant>
        <vt:i4>0</vt:i4>
      </vt:variant>
      <vt:variant>
        <vt:i4>5</vt:i4>
      </vt:variant>
      <vt:variant>
        <vt:lpwstr>https://meetings.wcpfc.int/node/23111</vt:lpwstr>
      </vt:variant>
      <vt:variant>
        <vt:lpwstr/>
      </vt:variant>
      <vt:variant>
        <vt:i4>4849667</vt:i4>
      </vt:variant>
      <vt:variant>
        <vt:i4>90</vt:i4>
      </vt:variant>
      <vt:variant>
        <vt:i4>0</vt:i4>
      </vt:variant>
      <vt:variant>
        <vt:i4>5</vt:i4>
      </vt:variant>
      <vt:variant>
        <vt:lpwstr>https://meetings.wcpfc.int/node/22995</vt:lpwstr>
      </vt:variant>
      <vt:variant>
        <vt:lpwstr/>
      </vt:variant>
      <vt:variant>
        <vt:i4>4849674</vt:i4>
      </vt:variant>
      <vt:variant>
        <vt:i4>87</vt:i4>
      </vt:variant>
      <vt:variant>
        <vt:i4>0</vt:i4>
      </vt:variant>
      <vt:variant>
        <vt:i4>5</vt:i4>
      </vt:variant>
      <vt:variant>
        <vt:lpwstr>https://meetings.wcpfc.int/node/23089</vt:lpwstr>
      </vt:variant>
      <vt:variant>
        <vt:lpwstr/>
      </vt:variant>
      <vt:variant>
        <vt:i4>4521994</vt:i4>
      </vt:variant>
      <vt:variant>
        <vt:i4>84</vt:i4>
      </vt:variant>
      <vt:variant>
        <vt:i4>0</vt:i4>
      </vt:variant>
      <vt:variant>
        <vt:i4>5</vt:i4>
      </vt:variant>
      <vt:variant>
        <vt:lpwstr>https://meetings.wcpfc.int/node/23079</vt:lpwstr>
      </vt:variant>
      <vt:variant>
        <vt:lpwstr/>
      </vt:variant>
      <vt:variant>
        <vt:i4>4325387</vt:i4>
      </vt:variant>
      <vt:variant>
        <vt:i4>81</vt:i4>
      </vt:variant>
      <vt:variant>
        <vt:i4>0</vt:i4>
      </vt:variant>
      <vt:variant>
        <vt:i4>5</vt:i4>
      </vt:variant>
      <vt:variant>
        <vt:lpwstr>https://meetings.wcpfc.int/node/23108</vt:lpwstr>
      </vt:variant>
      <vt:variant>
        <vt:lpwstr/>
      </vt:variant>
      <vt:variant>
        <vt:i4>4325387</vt:i4>
      </vt:variant>
      <vt:variant>
        <vt:i4>78</vt:i4>
      </vt:variant>
      <vt:variant>
        <vt:i4>0</vt:i4>
      </vt:variant>
      <vt:variant>
        <vt:i4>5</vt:i4>
      </vt:variant>
      <vt:variant>
        <vt:lpwstr>https://meetings.wcpfc.int/node/23109</vt:lpwstr>
      </vt:variant>
      <vt:variant>
        <vt:lpwstr/>
      </vt:variant>
      <vt:variant>
        <vt:i4>4390923</vt:i4>
      </vt:variant>
      <vt:variant>
        <vt:i4>75</vt:i4>
      </vt:variant>
      <vt:variant>
        <vt:i4>0</vt:i4>
      </vt:variant>
      <vt:variant>
        <vt:i4>5</vt:i4>
      </vt:variant>
      <vt:variant>
        <vt:lpwstr>https://meetings.wcpfc.int/node/23113</vt:lpwstr>
      </vt:variant>
      <vt:variant>
        <vt:lpwstr/>
      </vt:variant>
      <vt:variant>
        <vt:i4>4849674</vt:i4>
      </vt:variant>
      <vt:variant>
        <vt:i4>72</vt:i4>
      </vt:variant>
      <vt:variant>
        <vt:i4>0</vt:i4>
      </vt:variant>
      <vt:variant>
        <vt:i4>5</vt:i4>
      </vt:variant>
      <vt:variant>
        <vt:lpwstr>https://meetings.wcpfc.int/node/23080</vt:lpwstr>
      </vt:variant>
      <vt:variant>
        <vt:lpwstr/>
      </vt:variant>
      <vt:variant>
        <vt:i4>4849668</vt:i4>
      </vt:variant>
      <vt:variant>
        <vt:i4>69</vt:i4>
      </vt:variant>
      <vt:variant>
        <vt:i4>0</vt:i4>
      </vt:variant>
      <vt:variant>
        <vt:i4>5</vt:i4>
      </vt:variant>
      <vt:variant>
        <vt:lpwstr>https://meetings.wcpfc.int/taxonomy/term/1777</vt:lpwstr>
      </vt:variant>
      <vt:variant>
        <vt:lpwstr/>
      </vt:variant>
      <vt:variant>
        <vt:i4>4653066</vt:i4>
      </vt:variant>
      <vt:variant>
        <vt:i4>66</vt:i4>
      </vt:variant>
      <vt:variant>
        <vt:i4>0</vt:i4>
      </vt:variant>
      <vt:variant>
        <vt:i4>5</vt:i4>
      </vt:variant>
      <vt:variant>
        <vt:lpwstr>https://meetings.wcpfc.int/node/23059</vt:lpwstr>
      </vt:variant>
      <vt:variant>
        <vt:lpwstr/>
      </vt:variant>
      <vt:variant>
        <vt:i4>4915210</vt:i4>
      </vt:variant>
      <vt:variant>
        <vt:i4>63</vt:i4>
      </vt:variant>
      <vt:variant>
        <vt:i4>0</vt:i4>
      </vt:variant>
      <vt:variant>
        <vt:i4>5</vt:i4>
      </vt:variant>
      <vt:variant>
        <vt:lpwstr>https://meetings.wcpfc.int/node/23098</vt:lpwstr>
      </vt:variant>
      <vt:variant>
        <vt:lpwstr/>
      </vt:variant>
      <vt:variant>
        <vt:i4>4325387</vt:i4>
      </vt:variant>
      <vt:variant>
        <vt:i4>60</vt:i4>
      </vt:variant>
      <vt:variant>
        <vt:i4>0</vt:i4>
      </vt:variant>
      <vt:variant>
        <vt:i4>5</vt:i4>
      </vt:variant>
      <vt:variant>
        <vt:lpwstr>https://meetings.wcpfc.int/node/23101</vt:lpwstr>
      </vt:variant>
      <vt:variant>
        <vt:lpwstr/>
      </vt:variant>
      <vt:variant>
        <vt:i4>4325387</vt:i4>
      </vt:variant>
      <vt:variant>
        <vt:i4>57</vt:i4>
      </vt:variant>
      <vt:variant>
        <vt:i4>0</vt:i4>
      </vt:variant>
      <vt:variant>
        <vt:i4>5</vt:i4>
      </vt:variant>
      <vt:variant>
        <vt:lpwstr>https://meetings.wcpfc.int/node/23103</vt:lpwstr>
      </vt:variant>
      <vt:variant>
        <vt:lpwstr/>
      </vt:variant>
      <vt:variant>
        <vt:i4>4915210</vt:i4>
      </vt:variant>
      <vt:variant>
        <vt:i4>54</vt:i4>
      </vt:variant>
      <vt:variant>
        <vt:i4>0</vt:i4>
      </vt:variant>
      <vt:variant>
        <vt:i4>5</vt:i4>
      </vt:variant>
      <vt:variant>
        <vt:lpwstr>https://meetings.wcpfc.int/node/23092</vt:lpwstr>
      </vt:variant>
      <vt:variant>
        <vt:lpwstr/>
      </vt:variant>
      <vt:variant>
        <vt:i4>4915210</vt:i4>
      </vt:variant>
      <vt:variant>
        <vt:i4>51</vt:i4>
      </vt:variant>
      <vt:variant>
        <vt:i4>0</vt:i4>
      </vt:variant>
      <vt:variant>
        <vt:i4>5</vt:i4>
      </vt:variant>
      <vt:variant>
        <vt:lpwstr>https://meetings.wcpfc.int/node/23094</vt:lpwstr>
      </vt:variant>
      <vt:variant>
        <vt:lpwstr/>
      </vt:variant>
      <vt:variant>
        <vt:i4>4587530</vt:i4>
      </vt:variant>
      <vt:variant>
        <vt:i4>48</vt:i4>
      </vt:variant>
      <vt:variant>
        <vt:i4>0</vt:i4>
      </vt:variant>
      <vt:variant>
        <vt:i4>5</vt:i4>
      </vt:variant>
      <vt:variant>
        <vt:lpwstr>https://meetings.wcpfc.int/node/22057</vt:lpwstr>
      </vt:variant>
      <vt:variant>
        <vt:lpwstr/>
      </vt:variant>
      <vt:variant>
        <vt:i4>4587530</vt:i4>
      </vt:variant>
      <vt:variant>
        <vt:i4>45</vt:i4>
      </vt:variant>
      <vt:variant>
        <vt:i4>0</vt:i4>
      </vt:variant>
      <vt:variant>
        <vt:i4>5</vt:i4>
      </vt:variant>
      <vt:variant>
        <vt:lpwstr>https://meetings.wcpfc.int/node/22056</vt:lpwstr>
      </vt:variant>
      <vt:variant>
        <vt:lpwstr/>
      </vt:variant>
      <vt:variant>
        <vt:i4>4325387</vt:i4>
      </vt:variant>
      <vt:variant>
        <vt:i4>42</vt:i4>
      </vt:variant>
      <vt:variant>
        <vt:i4>0</vt:i4>
      </vt:variant>
      <vt:variant>
        <vt:i4>5</vt:i4>
      </vt:variant>
      <vt:variant>
        <vt:lpwstr>https://meetings.wcpfc.int/node/23100</vt:lpwstr>
      </vt:variant>
      <vt:variant>
        <vt:lpwstr/>
      </vt:variant>
      <vt:variant>
        <vt:i4>4915203</vt:i4>
      </vt:variant>
      <vt:variant>
        <vt:i4>39</vt:i4>
      </vt:variant>
      <vt:variant>
        <vt:i4>0</vt:i4>
      </vt:variant>
      <vt:variant>
        <vt:i4>5</vt:i4>
      </vt:variant>
      <vt:variant>
        <vt:lpwstr>https://meetings.wcpfc.int/node/22980</vt:lpwstr>
      </vt:variant>
      <vt:variant>
        <vt:lpwstr/>
      </vt:variant>
      <vt:variant>
        <vt:i4>4915210</vt:i4>
      </vt:variant>
      <vt:variant>
        <vt:i4>36</vt:i4>
      </vt:variant>
      <vt:variant>
        <vt:i4>0</vt:i4>
      </vt:variant>
      <vt:variant>
        <vt:i4>5</vt:i4>
      </vt:variant>
      <vt:variant>
        <vt:lpwstr>https://meetings.wcpfc.int/node/23093</vt:lpwstr>
      </vt:variant>
      <vt:variant>
        <vt:lpwstr/>
      </vt:variant>
      <vt:variant>
        <vt:i4>4587530</vt:i4>
      </vt:variant>
      <vt:variant>
        <vt:i4>33</vt:i4>
      </vt:variant>
      <vt:variant>
        <vt:i4>0</vt:i4>
      </vt:variant>
      <vt:variant>
        <vt:i4>5</vt:i4>
      </vt:variant>
      <vt:variant>
        <vt:lpwstr>https://meetings.wcpfc.int/node/22055</vt:lpwstr>
      </vt:variant>
      <vt:variant>
        <vt:lpwstr/>
      </vt:variant>
      <vt:variant>
        <vt:i4>1966190</vt:i4>
      </vt:variant>
      <vt:variant>
        <vt:i4>30</vt:i4>
      </vt:variant>
      <vt:variant>
        <vt:i4>0</vt:i4>
      </vt:variant>
      <vt:variant>
        <vt:i4>5</vt:i4>
      </vt:variant>
      <vt:variant>
        <vt:lpwstr>mailto:tim.adams@gonedau.com</vt:lpwstr>
      </vt:variant>
      <vt:variant>
        <vt:lpwstr/>
      </vt:variant>
      <vt:variant>
        <vt:i4>2490388</vt:i4>
      </vt:variant>
      <vt:variant>
        <vt:i4>27</vt:i4>
      </vt:variant>
      <vt:variant>
        <vt:i4>0</vt:i4>
      </vt:variant>
      <vt:variant>
        <vt:i4>5</vt:i4>
      </vt:variant>
      <vt:variant>
        <vt:lpwstr>mailto:SC20@wcpfc.int</vt:lpwstr>
      </vt:variant>
      <vt:variant>
        <vt:lpwstr/>
      </vt:variant>
      <vt:variant>
        <vt:i4>1966190</vt:i4>
      </vt:variant>
      <vt:variant>
        <vt:i4>24</vt:i4>
      </vt:variant>
      <vt:variant>
        <vt:i4>0</vt:i4>
      </vt:variant>
      <vt:variant>
        <vt:i4>5</vt:i4>
      </vt:variant>
      <vt:variant>
        <vt:lpwstr>mailto:tim.adams@gonedau.com</vt:lpwstr>
      </vt:variant>
      <vt:variant>
        <vt:lpwstr/>
      </vt:variant>
      <vt:variant>
        <vt:i4>4849724</vt:i4>
      </vt:variant>
      <vt:variant>
        <vt:i4>21</vt:i4>
      </vt:variant>
      <vt:variant>
        <vt:i4>0</vt:i4>
      </vt:variant>
      <vt:variant>
        <vt:i4>5</vt:i4>
      </vt:variant>
      <vt:variant>
        <vt:lpwstr>mailto:yonat.swimmer@noaa.gov</vt:lpwstr>
      </vt:variant>
      <vt:variant>
        <vt:lpwstr/>
      </vt:variant>
      <vt:variant>
        <vt:i4>3473424</vt:i4>
      </vt:variant>
      <vt:variant>
        <vt:i4>18</vt:i4>
      </vt:variant>
      <vt:variant>
        <vt:i4>0</vt:i4>
      </vt:variant>
      <vt:variant>
        <vt:i4>5</vt:i4>
      </vt:variant>
      <vt:variant>
        <vt:lpwstr>mailto:laura.tremblay-boyer@csiro.au</vt:lpwstr>
      </vt:variant>
      <vt:variant>
        <vt:lpwstr/>
      </vt:variant>
      <vt:variant>
        <vt:i4>5046332</vt:i4>
      </vt:variant>
      <vt:variant>
        <vt:i4>15</vt:i4>
      </vt:variant>
      <vt:variant>
        <vt:i4>0</vt:i4>
      </vt:variant>
      <vt:variant>
        <vt:i4>5</vt:i4>
      </vt:variant>
      <vt:variant>
        <vt:lpwstr>mailto:emily.crigler@noaa.gov</vt:lpwstr>
      </vt:variant>
      <vt:variant>
        <vt:lpwstr/>
      </vt:variant>
      <vt:variant>
        <vt:i4>8257567</vt:i4>
      </vt:variant>
      <vt:variant>
        <vt:i4>12</vt:i4>
      </vt:variant>
      <vt:variant>
        <vt:i4>0</vt:i4>
      </vt:variant>
      <vt:variant>
        <vt:i4>5</vt:i4>
      </vt:variant>
      <vt:variant>
        <vt:lpwstr>mailto:michelle.sculley@noaa.gov</vt:lpwstr>
      </vt:variant>
      <vt:variant>
        <vt:lpwstr/>
      </vt:variant>
      <vt:variant>
        <vt:i4>262196</vt:i4>
      </vt:variant>
      <vt:variant>
        <vt:i4>9</vt:i4>
      </vt:variant>
      <vt:variant>
        <vt:i4>0</vt:i4>
      </vt:variant>
      <vt:variant>
        <vt:i4>5</vt:i4>
      </vt:variant>
      <vt:variant>
        <vt:lpwstr>mailto:bmuller@mimra.com</vt:lpwstr>
      </vt:variant>
      <vt:variant>
        <vt:lpwstr/>
      </vt:variant>
      <vt:variant>
        <vt:i4>3342428</vt:i4>
      </vt:variant>
      <vt:variant>
        <vt:i4>6</vt:i4>
      </vt:variant>
      <vt:variant>
        <vt:i4>0</vt:i4>
      </vt:variant>
      <vt:variant>
        <vt:i4>5</vt:i4>
      </vt:variant>
      <vt:variant>
        <vt:lpwstr>mailto:valerie.post@noaa.gov</vt:lpwstr>
      </vt:variant>
      <vt:variant>
        <vt:lpwstr/>
      </vt:variant>
      <vt:variant>
        <vt:i4>5046332</vt:i4>
      </vt:variant>
      <vt:variant>
        <vt:i4>3</vt:i4>
      </vt:variant>
      <vt:variant>
        <vt:i4>0</vt:i4>
      </vt:variant>
      <vt:variant>
        <vt:i4>5</vt:i4>
      </vt:variant>
      <vt:variant>
        <vt:lpwstr>mailto:emily.crigler@noaa.gov</vt:lpwstr>
      </vt:variant>
      <vt:variant>
        <vt:lpwstr/>
      </vt:variant>
      <vt:variant>
        <vt:i4>64</vt:i4>
      </vt:variant>
      <vt:variant>
        <vt:i4>0</vt:i4>
      </vt:variant>
      <vt:variant>
        <vt:i4>0</vt:i4>
      </vt:variant>
      <vt:variant>
        <vt:i4>5</vt:i4>
      </vt:variant>
      <vt:variant>
        <vt:lpwstr>https://www.facebook.com/ManilaDanceAmbassadors/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Pamela Maru</dc:creator>
  <cp:lastModifiedBy>SungKwon Soh</cp:lastModifiedBy>
  <cp:revision>3</cp:revision>
  <cp:lastPrinted>2024-08-12T22:04:00Z</cp:lastPrinted>
  <dcterms:created xsi:type="dcterms:W3CDTF">2025-08-12T16:59:00Z</dcterms:created>
  <dcterms:modified xsi:type="dcterms:W3CDTF">2025-08-12T17:04:00Z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7addf6c678562eb05a6295dfa87d0a5fd59a05b948f5df36bfec79aac06cd015</vt:lpwstr>
  </property>
</Properties>
</file>